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BB6" w:rsidRPr="006479DF" w:rsidRDefault="00066390" w:rsidP="00D61BB6">
      <w:pPr>
        <w:rPr>
          <w:sz w:val="20"/>
          <w:szCs w:val="20"/>
        </w:rPr>
      </w:pPr>
      <w:r>
        <w:rPr>
          <w:noProof/>
        </w:rPr>
        <w:drawing>
          <wp:anchor distT="0" distB="0" distL="114300" distR="114300" simplePos="0" relativeHeight="251659264" behindDoc="1" locked="0" layoutInCell="1" allowOverlap="1">
            <wp:simplePos x="0" y="0"/>
            <wp:positionH relativeFrom="column">
              <wp:posOffset>2465070</wp:posOffset>
            </wp:positionH>
            <wp:positionV relativeFrom="paragraph">
              <wp:posOffset>49530</wp:posOffset>
            </wp:positionV>
            <wp:extent cx="1289685" cy="939165"/>
            <wp:effectExtent l="0" t="0" r="0" b="0"/>
            <wp:wrapTight wrapText="bothSides">
              <wp:wrapPolygon edited="0">
                <wp:start x="0" y="0"/>
                <wp:lineTo x="0" y="21030"/>
                <wp:lineTo x="21377" y="21030"/>
                <wp:lineTo x="21377" y="0"/>
                <wp:lineTo x="0" y="0"/>
              </wp:wrapPolygon>
            </wp:wrapTight>
            <wp:docPr id="5"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9685" cy="9391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168" behindDoc="0" locked="0" layoutInCell="1" allowOverlap="1">
            <wp:simplePos x="0" y="0"/>
            <wp:positionH relativeFrom="column">
              <wp:posOffset>-4445</wp:posOffset>
            </wp:positionH>
            <wp:positionV relativeFrom="paragraph">
              <wp:posOffset>-4445</wp:posOffset>
            </wp:positionV>
            <wp:extent cx="1351280" cy="939800"/>
            <wp:effectExtent l="0" t="0" r="0" b="0"/>
            <wp:wrapSquare wrapText="bothSides"/>
            <wp:docPr id="6"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1280" cy="939800"/>
                    </a:xfrm>
                    <a:prstGeom prst="rect">
                      <a:avLst/>
                    </a:prstGeom>
                    <a:noFill/>
                    <a:ln>
                      <a:noFill/>
                    </a:ln>
                  </pic:spPr>
                </pic:pic>
              </a:graphicData>
            </a:graphic>
            <wp14:sizeRelH relativeFrom="page">
              <wp14:pctWidth>0</wp14:pctWidth>
            </wp14:sizeRelH>
            <wp14:sizeRelV relativeFrom="page">
              <wp14:pctHeight>0</wp14:pctHeight>
            </wp14:sizeRelV>
          </wp:anchor>
        </w:drawing>
      </w:r>
      <w:r w:rsidR="00D61BB6" w:rsidRPr="006479DF" w:rsidDel="00E701EB">
        <w:rPr>
          <w:sz w:val="20"/>
          <w:szCs w:val="20"/>
        </w:rPr>
        <w:t xml:space="preserve"> </w:t>
      </w:r>
      <w:r w:rsidR="00D61BB6" w:rsidRPr="006479DF">
        <w:rPr>
          <w:sz w:val="20"/>
          <w:szCs w:val="20"/>
        </w:rPr>
        <w:tab/>
      </w:r>
      <w:r w:rsidR="00D61BB6" w:rsidRPr="006479DF">
        <w:rPr>
          <w:sz w:val="20"/>
          <w:szCs w:val="20"/>
        </w:rPr>
        <w:tab/>
      </w:r>
      <w:r w:rsidR="00D61BB6" w:rsidRPr="006479DF">
        <w:rPr>
          <w:sz w:val="20"/>
          <w:szCs w:val="20"/>
        </w:rPr>
        <w:tab/>
      </w:r>
      <w:r w:rsidR="00D61BB6" w:rsidRPr="006479DF">
        <w:rPr>
          <w:sz w:val="20"/>
          <w:szCs w:val="20"/>
        </w:rPr>
        <w:tab/>
      </w:r>
      <w:r w:rsidR="00D61BB6" w:rsidRPr="006479DF">
        <w:rPr>
          <w:sz w:val="20"/>
          <w:szCs w:val="20"/>
        </w:rPr>
        <w:tab/>
      </w:r>
      <w:r>
        <w:rPr>
          <w:noProof/>
        </w:rPr>
        <w:drawing>
          <wp:anchor distT="0" distB="0" distL="114300" distR="114300" simplePos="0" relativeHeight="251654144" behindDoc="0" locked="1" layoutInCell="1" allowOverlap="1">
            <wp:simplePos x="0" y="0"/>
            <wp:positionH relativeFrom="character">
              <wp:posOffset>3016885</wp:posOffset>
            </wp:positionH>
            <wp:positionV relativeFrom="line">
              <wp:posOffset>-4445</wp:posOffset>
            </wp:positionV>
            <wp:extent cx="733425" cy="937895"/>
            <wp:effectExtent l="0" t="0" r="0" b="0"/>
            <wp:wrapSquare wrapText="bothSides"/>
            <wp:docPr id="7" name="Obrázok 2" descr="Štátny znak Slovenskej republi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Štátny znak Slovenskej republi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3425" cy="937895"/>
                    </a:xfrm>
                    <a:prstGeom prst="rect">
                      <a:avLst/>
                    </a:prstGeom>
                    <a:noFill/>
                    <a:ln>
                      <a:noFill/>
                    </a:ln>
                  </pic:spPr>
                </pic:pic>
              </a:graphicData>
            </a:graphic>
            <wp14:sizeRelH relativeFrom="page">
              <wp14:pctWidth>0</wp14:pctWidth>
            </wp14:sizeRelH>
            <wp14:sizeRelV relativeFrom="page">
              <wp14:pctHeight>0</wp14:pctHeight>
            </wp14:sizeRelV>
          </wp:anchor>
        </w:drawing>
      </w:r>
      <w:r w:rsidR="00D61BB6" w:rsidRPr="006479DF">
        <w:rPr>
          <w:sz w:val="20"/>
          <w:szCs w:val="20"/>
        </w:rPr>
        <w:t xml:space="preserve">    </w:t>
      </w:r>
      <w:r w:rsidR="00D61BB6" w:rsidRPr="006479DF">
        <w:rPr>
          <w:sz w:val="20"/>
          <w:szCs w:val="20"/>
        </w:rPr>
        <w:tab/>
      </w:r>
      <w:r w:rsidR="00D61BB6" w:rsidRPr="006479DF">
        <w:rPr>
          <w:sz w:val="20"/>
          <w:szCs w:val="20"/>
        </w:rPr>
        <w:tab/>
      </w:r>
      <w:r w:rsidR="00D61BB6" w:rsidRPr="006479DF">
        <w:rPr>
          <w:sz w:val="20"/>
          <w:szCs w:val="20"/>
        </w:rPr>
        <w:tab/>
        <w:t xml:space="preserve">         </w:t>
      </w:r>
    </w:p>
    <w:p w:rsidR="00D61BB6" w:rsidRPr="006479DF" w:rsidRDefault="00D61BB6" w:rsidP="00D61BB6">
      <w:pPr>
        <w:jc w:val="center"/>
        <w:rPr>
          <w:sz w:val="20"/>
          <w:szCs w:val="20"/>
        </w:rPr>
      </w:pPr>
    </w:p>
    <w:p w:rsidR="00D61BB6" w:rsidRDefault="00D61BB6" w:rsidP="00D61BB6">
      <w:pPr>
        <w:jc w:val="center"/>
        <w:rPr>
          <w:b/>
          <w:sz w:val="20"/>
          <w:szCs w:val="20"/>
        </w:rPr>
      </w:pPr>
    </w:p>
    <w:p w:rsidR="009836CF" w:rsidRDefault="009836CF" w:rsidP="00D61BB6">
      <w:pPr>
        <w:jc w:val="center"/>
        <w:rPr>
          <w:b/>
          <w:sz w:val="20"/>
          <w:szCs w:val="20"/>
        </w:rPr>
      </w:pPr>
    </w:p>
    <w:p w:rsidR="009836CF" w:rsidRDefault="009836CF" w:rsidP="00D61BB6">
      <w:pPr>
        <w:jc w:val="center"/>
        <w:rPr>
          <w:b/>
          <w:sz w:val="20"/>
          <w:szCs w:val="20"/>
        </w:rPr>
      </w:pPr>
    </w:p>
    <w:p w:rsidR="003B0DFE" w:rsidRPr="006479DF" w:rsidRDefault="003B0DFE" w:rsidP="00D61BB6">
      <w:pPr>
        <w:jc w:val="center"/>
        <w:rPr>
          <w:b/>
          <w:sz w:val="20"/>
          <w:szCs w:val="20"/>
        </w:rPr>
      </w:pPr>
    </w:p>
    <w:p w:rsidR="00C6439D" w:rsidRDefault="009836CF" w:rsidP="00541FF5">
      <w:pPr>
        <w:jc w:val="center"/>
        <w:rPr>
          <w:b/>
          <w:sz w:val="40"/>
          <w:szCs w:val="20"/>
        </w:rPr>
      </w:pPr>
      <w:r>
        <w:rPr>
          <w:b/>
          <w:sz w:val="40"/>
          <w:szCs w:val="20"/>
        </w:rPr>
        <w:t>Vzor</w:t>
      </w:r>
      <w:r w:rsidR="00D61BB6" w:rsidRPr="009836CF">
        <w:rPr>
          <w:b/>
          <w:sz w:val="40"/>
          <w:szCs w:val="20"/>
        </w:rPr>
        <w:t xml:space="preserve"> CKO č. </w:t>
      </w:r>
      <w:sdt>
        <w:sdtPr>
          <w:rPr>
            <w:b/>
            <w:sz w:val="40"/>
            <w:szCs w:val="20"/>
          </w:rPr>
          <w:alias w:val="Poradové číslo vzoru"/>
          <w:tag w:val="Poradové číslo vzoru"/>
          <w:id w:val="-1009137634"/>
          <w:placeholder>
            <w:docPart w:val="59F2AC85E2C5491F97B2D99AEBE64623"/>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45303B">
            <w:rPr>
              <w:b/>
              <w:sz w:val="40"/>
              <w:szCs w:val="20"/>
            </w:rPr>
            <w:t>14</w:t>
          </w:r>
        </w:sdtContent>
      </w:sdt>
    </w:p>
    <w:p w:rsidR="00D61BB6" w:rsidRPr="00C6439D" w:rsidRDefault="00C6439D" w:rsidP="00541FF5">
      <w:pPr>
        <w:jc w:val="center"/>
        <w:rPr>
          <w:b/>
          <w:sz w:val="32"/>
          <w:szCs w:val="32"/>
        </w:rPr>
      </w:pPr>
      <w:r w:rsidRPr="00C6439D">
        <w:rPr>
          <w:b/>
          <w:sz w:val="32"/>
          <w:szCs w:val="32"/>
        </w:rPr>
        <w:t xml:space="preserve">verzia </w:t>
      </w:r>
      <w:sdt>
        <w:sdtPr>
          <w:rPr>
            <w:b/>
            <w:sz w:val="32"/>
            <w:szCs w:val="32"/>
          </w:rPr>
          <w:alias w:val="Poradové číslo vzoru"/>
          <w:tag w:val="Poradové číslo vzoru"/>
          <w:id w:val="-1645188027"/>
          <w:placeholder>
            <w:docPart w:val="0041B03DEB744B5C8AD27F5C14A1FD73"/>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del w:id="0" w:author="Gombosová Erika" w:date="2015-12-11T09:36:00Z">
            <w:r w:rsidR="0045303B" w:rsidDel="00C35C73">
              <w:rPr>
                <w:b/>
                <w:sz w:val="32"/>
                <w:szCs w:val="32"/>
              </w:rPr>
              <w:delText>1</w:delText>
            </w:r>
          </w:del>
          <w:ins w:id="1" w:author="Gombosová Erika" w:date="2015-12-11T09:36:00Z">
            <w:r w:rsidR="00C35C73">
              <w:rPr>
                <w:b/>
                <w:sz w:val="32"/>
                <w:szCs w:val="32"/>
              </w:rPr>
              <w:t>2</w:t>
            </w:r>
          </w:ins>
        </w:sdtContent>
      </w:sdt>
    </w:p>
    <w:p w:rsidR="00D61BB6" w:rsidRDefault="00D61BB6" w:rsidP="00D61BB6">
      <w:pPr>
        <w:jc w:val="center"/>
        <w:rPr>
          <w:b/>
          <w:sz w:val="20"/>
          <w:szCs w:val="20"/>
        </w:rPr>
      </w:pPr>
    </w:p>
    <w:p w:rsidR="003B0DFE" w:rsidRPr="006479DF" w:rsidRDefault="003B0DFE" w:rsidP="00D61BB6">
      <w:pPr>
        <w:jc w:val="center"/>
        <w:rPr>
          <w:b/>
          <w:sz w:val="20"/>
          <w:szCs w:val="20"/>
        </w:rPr>
      </w:pPr>
    </w:p>
    <w:p w:rsidR="00D61BB6" w:rsidRPr="009836CF" w:rsidRDefault="00D61BB6" w:rsidP="00D61BB6">
      <w:pPr>
        <w:jc w:val="center"/>
        <w:rPr>
          <w:b/>
          <w:sz w:val="28"/>
          <w:szCs w:val="20"/>
        </w:rPr>
      </w:pPr>
      <w:r w:rsidRPr="009836CF">
        <w:rPr>
          <w:b/>
          <w:sz w:val="28"/>
          <w:szCs w:val="20"/>
        </w:rPr>
        <w:t>Programové obdobie 2014 – 2020</w:t>
      </w:r>
    </w:p>
    <w:p w:rsidR="00D61BB6" w:rsidRDefault="00D61BB6" w:rsidP="006479DF">
      <w:pPr>
        <w:rPr>
          <w:sz w:val="20"/>
          <w:szCs w:val="20"/>
        </w:rPr>
      </w:pPr>
    </w:p>
    <w:p w:rsidR="003D0894" w:rsidRPr="006479DF" w:rsidRDefault="003D0894" w:rsidP="006479DF">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9836CF" w:rsidTr="00071CD7">
        <w:tc>
          <w:tcPr>
            <w:tcW w:w="2268" w:type="dxa"/>
            <w:tcBorders>
              <w:top w:val="single" w:sz="8" w:space="0" w:color="auto"/>
            </w:tcBorders>
            <w:shd w:val="clear" w:color="auto" w:fill="B2A1C7" w:themeFill="accent4" w:themeFillTint="99"/>
          </w:tcPr>
          <w:p w:rsidR="009836CF" w:rsidRPr="0084743A" w:rsidRDefault="009836CF" w:rsidP="006479DF">
            <w:pPr>
              <w:rPr>
                <w:b/>
                <w:sz w:val="26"/>
                <w:szCs w:val="26"/>
              </w:rPr>
            </w:pPr>
            <w:r w:rsidRPr="0084743A">
              <w:rPr>
                <w:b/>
                <w:sz w:val="26"/>
                <w:szCs w:val="26"/>
              </w:rPr>
              <w:t>Vec:</w:t>
            </w:r>
          </w:p>
          <w:p w:rsidR="0084743A" w:rsidRPr="0084743A" w:rsidRDefault="0084743A" w:rsidP="006479DF">
            <w:pPr>
              <w:rPr>
                <w:b/>
                <w:sz w:val="26"/>
                <w:szCs w:val="26"/>
              </w:rPr>
            </w:pPr>
          </w:p>
          <w:p w:rsidR="0084743A" w:rsidRPr="0084743A" w:rsidRDefault="0084743A" w:rsidP="006479DF">
            <w:pPr>
              <w:rPr>
                <w:b/>
                <w:sz w:val="26"/>
                <w:szCs w:val="26"/>
              </w:rPr>
            </w:pPr>
          </w:p>
          <w:p w:rsidR="0084743A" w:rsidRPr="0084743A" w:rsidRDefault="0084743A" w:rsidP="006479DF">
            <w:pPr>
              <w:rPr>
                <w:b/>
                <w:sz w:val="26"/>
                <w:szCs w:val="26"/>
              </w:rPr>
            </w:pPr>
          </w:p>
        </w:tc>
        <w:tc>
          <w:tcPr>
            <w:tcW w:w="6696" w:type="dxa"/>
            <w:tcBorders>
              <w:top w:val="single" w:sz="8" w:space="0" w:color="auto"/>
            </w:tcBorders>
            <w:shd w:val="clear" w:color="auto" w:fill="B2A1C7" w:themeFill="accent4" w:themeFillTint="99"/>
          </w:tcPr>
          <w:p w:rsidR="009836CF" w:rsidRPr="009836CF" w:rsidRDefault="00410DC8" w:rsidP="004A0E2B">
            <w:pPr>
              <w:jc w:val="both"/>
              <w:rPr>
                <w:szCs w:val="20"/>
              </w:rPr>
            </w:pPr>
            <w:r w:rsidRPr="00410DC8">
              <w:rPr>
                <w:szCs w:val="20"/>
              </w:rPr>
              <w:t>Kontrolné zoznamy ku kontrole verejného obstarávania</w:t>
            </w:r>
            <w:r>
              <w:rPr>
                <w:szCs w:val="20"/>
              </w:rPr>
              <w:t xml:space="preserve"> a </w:t>
            </w:r>
            <w:r w:rsidRPr="00410DC8">
              <w:rPr>
                <w:szCs w:val="20"/>
              </w:rPr>
              <w:t>obstarávania</w:t>
            </w:r>
          </w:p>
        </w:tc>
      </w:tr>
      <w:tr w:rsidR="009836CF" w:rsidRPr="009836CF" w:rsidTr="00071CD7">
        <w:tc>
          <w:tcPr>
            <w:tcW w:w="2268" w:type="dxa"/>
            <w:shd w:val="clear" w:color="auto" w:fill="B2A1C7" w:themeFill="accent4" w:themeFillTint="99"/>
          </w:tcPr>
          <w:p w:rsidR="009836CF" w:rsidRPr="0084743A" w:rsidRDefault="009836CF" w:rsidP="006479DF">
            <w:pPr>
              <w:rPr>
                <w:b/>
                <w:sz w:val="26"/>
                <w:szCs w:val="26"/>
              </w:rPr>
            </w:pPr>
            <w:r w:rsidRPr="0084743A">
              <w:rPr>
                <w:b/>
                <w:sz w:val="26"/>
                <w:szCs w:val="26"/>
              </w:rPr>
              <w:t>Určené pre:</w:t>
            </w:r>
          </w:p>
          <w:p w:rsidR="0084743A" w:rsidRPr="0084743A" w:rsidRDefault="0084743A" w:rsidP="006479DF">
            <w:pPr>
              <w:rPr>
                <w:b/>
                <w:sz w:val="26"/>
                <w:szCs w:val="26"/>
              </w:rPr>
            </w:pPr>
          </w:p>
          <w:p w:rsidR="0084743A" w:rsidRPr="0084743A" w:rsidRDefault="0084743A" w:rsidP="006479DF">
            <w:pPr>
              <w:rPr>
                <w:b/>
                <w:sz w:val="26"/>
                <w:szCs w:val="26"/>
              </w:rPr>
            </w:pPr>
          </w:p>
        </w:tc>
        <w:tc>
          <w:tcPr>
            <w:tcW w:w="6696" w:type="dxa"/>
            <w:shd w:val="clear" w:color="auto" w:fill="B2A1C7" w:themeFill="accent4" w:themeFillTint="99"/>
          </w:tcPr>
          <w:p w:rsidR="009836CF" w:rsidRPr="009836CF" w:rsidRDefault="00B1360B" w:rsidP="006A5157">
            <w:pPr>
              <w:jc w:val="both"/>
              <w:rPr>
                <w:szCs w:val="20"/>
              </w:rPr>
            </w:pPr>
            <w:r>
              <w:rPr>
                <w:szCs w:val="20"/>
              </w:rPr>
              <w:t>Riadiace orgány</w:t>
            </w:r>
          </w:p>
        </w:tc>
      </w:tr>
      <w:tr w:rsidR="009836CF" w:rsidRPr="009836CF" w:rsidTr="00071CD7">
        <w:tc>
          <w:tcPr>
            <w:tcW w:w="2268" w:type="dxa"/>
            <w:shd w:val="clear" w:color="auto" w:fill="B2A1C7" w:themeFill="accent4" w:themeFillTint="99"/>
          </w:tcPr>
          <w:p w:rsidR="009836CF" w:rsidRPr="0084743A" w:rsidRDefault="00116F61" w:rsidP="006479DF">
            <w:pPr>
              <w:rPr>
                <w:b/>
                <w:sz w:val="26"/>
                <w:szCs w:val="26"/>
              </w:rPr>
            </w:pPr>
            <w:r w:rsidRPr="0084743A">
              <w:rPr>
                <w:b/>
                <w:sz w:val="26"/>
                <w:szCs w:val="26"/>
              </w:rPr>
              <w:t>Na vedomie:</w:t>
            </w:r>
          </w:p>
          <w:p w:rsidR="0084743A" w:rsidRPr="0084743A" w:rsidRDefault="0084743A" w:rsidP="006479DF">
            <w:pPr>
              <w:rPr>
                <w:b/>
                <w:sz w:val="26"/>
                <w:szCs w:val="26"/>
              </w:rPr>
            </w:pPr>
          </w:p>
          <w:p w:rsidR="0084743A" w:rsidRDefault="0084743A" w:rsidP="006479DF">
            <w:pPr>
              <w:rPr>
                <w:b/>
                <w:sz w:val="26"/>
                <w:szCs w:val="26"/>
              </w:rPr>
            </w:pPr>
          </w:p>
          <w:p w:rsidR="003D0894" w:rsidRDefault="003D0894" w:rsidP="006479DF">
            <w:pPr>
              <w:rPr>
                <w:b/>
                <w:sz w:val="26"/>
                <w:szCs w:val="26"/>
              </w:rPr>
            </w:pPr>
          </w:p>
          <w:p w:rsidR="003D0894" w:rsidRPr="0084743A" w:rsidRDefault="003D0894" w:rsidP="006479DF">
            <w:pPr>
              <w:rPr>
                <w:b/>
                <w:sz w:val="26"/>
                <w:szCs w:val="26"/>
              </w:rPr>
            </w:pPr>
          </w:p>
          <w:p w:rsidR="0084743A" w:rsidRPr="0084743A" w:rsidRDefault="0084743A" w:rsidP="006479DF">
            <w:pPr>
              <w:rPr>
                <w:b/>
                <w:sz w:val="26"/>
                <w:szCs w:val="26"/>
              </w:rPr>
            </w:pPr>
          </w:p>
        </w:tc>
        <w:tc>
          <w:tcPr>
            <w:tcW w:w="6696" w:type="dxa"/>
            <w:shd w:val="clear" w:color="auto" w:fill="B2A1C7" w:themeFill="accent4" w:themeFillTint="99"/>
          </w:tcPr>
          <w:p w:rsidR="00431EE0" w:rsidRPr="00431EE0" w:rsidRDefault="00431EE0" w:rsidP="00431EE0">
            <w:pPr>
              <w:jc w:val="both"/>
              <w:rPr>
                <w:szCs w:val="20"/>
              </w:rPr>
            </w:pPr>
            <w:r w:rsidRPr="00431EE0">
              <w:rPr>
                <w:szCs w:val="20"/>
              </w:rPr>
              <w:t>Certifikačný orgán</w:t>
            </w:r>
          </w:p>
          <w:p w:rsidR="00431EE0" w:rsidRPr="00431EE0" w:rsidRDefault="00431EE0" w:rsidP="00431EE0">
            <w:pPr>
              <w:jc w:val="both"/>
              <w:rPr>
                <w:szCs w:val="20"/>
              </w:rPr>
            </w:pPr>
            <w:r w:rsidRPr="00431EE0">
              <w:rPr>
                <w:szCs w:val="20"/>
              </w:rPr>
              <w:t>Orgán auditu</w:t>
            </w:r>
          </w:p>
          <w:p w:rsidR="009836CF" w:rsidRPr="009836CF" w:rsidRDefault="00431EE0" w:rsidP="00431EE0">
            <w:pPr>
              <w:jc w:val="both"/>
              <w:rPr>
                <w:szCs w:val="20"/>
              </w:rPr>
            </w:pPr>
            <w:r w:rsidRPr="00431EE0">
              <w:rPr>
                <w:szCs w:val="20"/>
              </w:rPr>
              <w:t>Gestori horizontálnych princípov</w:t>
            </w:r>
          </w:p>
        </w:tc>
      </w:tr>
      <w:tr w:rsidR="009836CF" w:rsidRPr="009836CF" w:rsidTr="00071CD7">
        <w:tc>
          <w:tcPr>
            <w:tcW w:w="2268" w:type="dxa"/>
            <w:shd w:val="clear" w:color="auto" w:fill="B2A1C7" w:themeFill="accent4" w:themeFillTint="99"/>
          </w:tcPr>
          <w:p w:rsidR="009836CF" w:rsidRPr="0084743A" w:rsidRDefault="00116F61" w:rsidP="006479DF">
            <w:pPr>
              <w:rPr>
                <w:b/>
                <w:sz w:val="26"/>
                <w:szCs w:val="26"/>
              </w:rPr>
            </w:pPr>
            <w:r w:rsidRPr="0084743A">
              <w:rPr>
                <w:b/>
                <w:sz w:val="26"/>
                <w:szCs w:val="26"/>
              </w:rPr>
              <w:t>Vydáva:</w:t>
            </w:r>
          </w:p>
          <w:p w:rsidR="0084743A" w:rsidRPr="003B0DFE" w:rsidRDefault="0084743A" w:rsidP="006479DF">
            <w:pPr>
              <w:rPr>
                <w:b/>
                <w:sz w:val="16"/>
                <w:szCs w:val="20"/>
              </w:rPr>
            </w:pPr>
          </w:p>
          <w:p w:rsidR="003B0DFE" w:rsidRDefault="003B0DFE" w:rsidP="006479DF">
            <w:pPr>
              <w:rPr>
                <w:b/>
                <w:sz w:val="16"/>
                <w:szCs w:val="20"/>
              </w:rPr>
            </w:pPr>
          </w:p>
          <w:p w:rsidR="003D0894" w:rsidRDefault="003D0894" w:rsidP="006479DF">
            <w:pPr>
              <w:rPr>
                <w:b/>
                <w:sz w:val="16"/>
                <w:szCs w:val="20"/>
              </w:rPr>
            </w:pPr>
          </w:p>
          <w:p w:rsidR="003B0DFE" w:rsidRDefault="003B0DFE" w:rsidP="006479DF">
            <w:pPr>
              <w:rPr>
                <w:b/>
                <w:sz w:val="16"/>
                <w:szCs w:val="20"/>
              </w:rPr>
            </w:pPr>
          </w:p>
          <w:p w:rsidR="003B0DFE" w:rsidRPr="003B0DFE" w:rsidRDefault="003B0DFE" w:rsidP="006479DF">
            <w:pPr>
              <w:rPr>
                <w:b/>
                <w:sz w:val="16"/>
                <w:szCs w:val="20"/>
              </w:rPr>
            </w:pPr>
          </w:p>
          <w:p w:rsidR="003B0DFE" w:rsidRPr="0084743A" w:rsidRDefault="003B0DFE" w:rsidP="006479DF">
            <w:pPr>
              <w:rPr>
                <w:b/>
                <w:sz w:val="26"/>
                <w:szCs w:val="26"/>
              </w:rPr>
            </w:pPr>
          </w:p>
        </w:tc>
        <w:tc>
          <w:tcPr>
            <w:tcW w:w="6696" w:type="dxa"/>
            <w:shd w:val="clear" w:color="auto" w:fill="B2A1C7" w:themeFill="accent4" w:themeFillTint="99"/>
          </w:tcPr>
          <w:p w:rsidR="009836CF" w:rsidRDefault="0084743A" w:rsidP="006A5157">
            <w:pPr>
              <w:jc w:val="both"/>
              <w:rPr>
                <w:szCs w:val="20"/>
              </w:rPr>
            </w:pPr>
            <w:r>
              <w:rPr>
                <w:szCs w:val="20"/>
              </w:rPr>
              <w:t>Centrálny koordinačný orgán</w:t>
            </w:r>
          </w:p>
          <w:p w:rsidR="0084743A" w:rsidRDefault="0084743A" w:rsidP="006A5157">
            <w:pPr>
              <w:jc w:val="both"/>
              <w:rPr>
                <w:szCs w:val="20"/>
              </w:rPr>
            </w:pPr>
            <w:r>
              <w:rPr>
                <w:szCs w:val="20"/>
              </w:rPr>
              <w:t>Úrad vlády SR</w:t>
            </w:r>
          </w:p>
          <w:p w:rsidR="00B53B4A" w:rsidRPr="009836CF" w:rsidRDefault="00B53B4A" w:rsidP="003B0DFE">
            <w:pPr>
              <w:jc w:val="both"/>
              <w:rPr>
                <w:szCs w:val="20"/>
              </w:rPr>
            </w:pPr>
            <w:r>
              <w:rPr>
                <w:szCs w:val="20"/>
              </w:rPr>
              <w:t xml:space="preserve">v súlade s kapitolou 1.2, ods. 3, písm. a) Systému riadenia </w:t>
            </w:r>
            <w:r w:rsidR="003B0DFE" w:rsidRPr="003B0DFE">
              <w:rPr>
                <w:szCs w:val="20"/>
              </w:rPr>
              <w:t>európskych</w:t>
            </w:r>
            <w:r w:rsidR="003B0DFE">
              <w:rPr>
                <w:szCs w:val="20"/>
              </w:rPr>
              <w:t xml:space="preserve"> </w:t>
            </w:r>
            <w:r w:rsidR="003B0DFE" w:rsidRPr="003B0DFE">
              <w:rPr>
                <w:szCs w:val="20"/>
              </w:rPr>
              <w:t>štrukturálnych a</w:t>
            </w:r>
            <w:r w:rsidR="003B0DFE">
              <w:rPr>
                <w:szCs w:val="20"/>
              </w:rPr>
              <w:t> </w:t>
            </w:r>
            <w:r w:rsidR="003B0DFE" w:rsidRPr="003B0DFE">
              <w:rPr>
                <w:szCs w:val="20"/>
              </w:rPr>
              <w:t>investičných</w:t>
            </w:r>
            <w:r w:rsidR="003B0DFE">
              <w:rPr>
                <w:szCs w:val="20"/>
              </w:rPr>
              <w:t xml:space="preserve"> </w:t>
            </w:r>
            <w:r w:rsidR="003B0DFE" w:rsidRPr="003B0DFE">
              <w:rPr>
                <w:szCs w:val="20"/>
              </w:rPr>
              <w:t>fondov</w:t>
            </w:r>
          </w:p>
        </w:tc>
      </w:tr>
      <w:tr w:rsidR="009836CF" w:rsidRPr="009836CF" w:rsidTr="00071CD7">
        <w:tc>
          <w:tcPr>
            <w:tcW w:w="2268" w:type="dxa"/>
            <w:shd w:val="clear" w:color="auto" w:fill="B2A1C7" w:themeFill="accent4" w:themeFillTint="99"/>
          </w:tcPr>
          <w:p w:rsidR="009836CF" w:rsidRPr="0084743A" w:rsidRDefault="00116F61" w:rsidP="006479DF">
            <w:pPr>
              <w:rPr>
                <w:b/>
                <w:sz w:val="26"/>
                <w:szCs w:val="26"/>
              </w:rPr>
            </w:pPr>
            <w:r w:rsidRPr="0084743A">
              <w:rPr>
                <w:b/>
                <w:sz w:val="26"/>
                <w:szCs w:val="26"/>
              </w:rPr>
              <w:t>Záväznosť:</w:t>
            </w:r>
          </w:p>
          <w:p w:rsidR="0084743A" w:rsidRDefault="0084743A" w:rsidP="006479DF">
            <w:pPr>
              <w:rPr>
                <w:b/>
                <w:sz w:val="16"/>
                <w:szCs w:val="16"/>
              </w:rPr>
            </w:pPr>
          </w:p>
          <w:p w:rsidR="003B0DFE" w:rsidRDefault="003B0DFE" w:rsidP="006479DF">
            <w:pPr>
              <w:rPr>
                <w:b/>
                <w:sz w:val="16"/>
                <w:szCs w:val="16"/>
              </w:rPr>
            </w:pPr>
          </w:p>
          <w:p w:rsidR="003B0DFE" w:rsidRDefault="003B0DFE" w:rsidP="006479DF">
            <w:pPr>
              <w:rPr>
                <w:b/>
                <w:sz w:val="16"/>
                <w:szCs w:val="16"/>
              </w:rPr>
            </w:pPr>
          </w:p>
          <w:p w:rsidR="003B0DFE" w:rsidRDefault="003B0DFE" w:rsidP="006479DF">
            <w:pPr>
              <w:rPr>
                <w:b/>
                <w:sz w:val="16"/>
                <w:szCs w:val="16"/>
              </w:rPr>
            </w:pPr>
          </w:p>
          <w:p w:rsidR="003B0DFE" w:rsidRPr="003B0DFE" w:rsidRDefault="003B0DFE" w:rsidP="006479DF">
            <w:pPr>
              <w:rPr>
                <w:b/>
                <w:sz w:val="16"/>
                <w:szCs w:val="16"/>
              </w:rPr>
            </w:pPr>
          </w:p>
          <w:p w:rsidR="006A5157" w:rsidRPr="003B0DFE" w:rsidRDefault="006A5157" w:rsidP="006479DF">
            <w:pPr>
              <w:rPr>
                <w:b/>
                <w:sz w:val="16"/>
                <w:szCs w:val="16"/>
              </w:rPr>
            </w:pPr>
          </w:p>
        </w:tc>
        <w:tc>
          <w:tcPr>
            <w:tcW w:w="6696" w:type="dxa"/>
            <w:shd w:val="clear" w:color="auto" w:fill="B2A1C7" w:themeFill="accent4" w:themeFillTint="99"/>
          </w:tcPr>
          <w:p w:rsidR="0045303B" w:rsidRDefault="00DF46FA" w:rsidP="006A5157">
            <w:pPr>
              <w:jc w:val="both"/>
              <w:rPr>
                <w:szCs w:val="20"/>
              </w:rPr>
            </w:pPr>
            <w:sdt>
              <w:sdtPr>
                <w:rPr>
                  <w:szCs w:val="20"/>
                </w:rPr>
                <w:alias w:val="Záväznosť"/>
                <w:tag w:val="Záväznosť"/>
                <w:id w:val="1763795753"/>
                <w:placeholder>
                  <w:docPart w:val="13DB7C757E3C4C61BFDDF53A56682AC8"/>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s ohľadom na špecifické potreby OP vzor doplniť po predbežnom prekonzultovaní s CKO, o nové otázky, pričom musí byť zachovaný minimálny obsah uvedený vo vzore." w:value="Vzor je pre subjekty, ktorým je určený záväzný. Subjekty, ktorým je vzor určený, môžu s ohľadom na špecifické potreby OP vzor doplniť po predbežnom prekonzultovaní s CKO, o nové otázky, pričom musí byť zachovaný minimálny obsah uvedený vo vzore."/>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r w:rsidR="0047775E">
                  <w:rPr>
                    <w:szCs w:val="20"/>
                  </w:rPr>
                  <w:t>Vzor je pre subjekty, ktorým je určený záväzný. Subjekty, ktorým je vzor určený, môžu s ohľadom na špecifické potreby OP vzor doplniť po predbežnom prekonzultovaní s CKO, o nové otázky, pričom musí byť zachovaný minimálny obsah uvedený vo vzore.</w:t>
                </w:r>
              </w:sdtContent>
            </w:sdt>
            <w:r w:rsidR="0045303B" w:rsidRPr="00A13E80">
              <w:rPr>
                <w:szCs w:val="20"/>
              </w:rPr>
              <w:t xml:space="preserve"> </w:t>
            </w:r>
          </w:p>
          <w:p w:rsidR="00A13E80" w:rsidRPr="009836CF" w:rsidRDefault="00A13E80" w:rsidP="006A5157">
            <w:pPr>
              <w:jc w:val="both"/>
              <w:rPr>
                <w:szCs w:val="20"/>
              </w:rPr>
            </w:pPr>
          </w:p>
        </w:tc>
      </w:tr>
      <w:tr w:rsidR="009836CF" w:rsidRPr="009836CF" w:rsidTr="00071CD7">
        <w:tc>
          <w:tcPr>
            <w:tcW w:w="2268" w:type="dxa"/>
            <w:shd w:val="clear" w:color="auto" w:fill="B2A1C7" w:themeFill="accent4" w:themeFillTint="99"/>
          </w:tcPr>
          <w:p w:rsidR="009836CF" w:rsidRPr="0084743A" w:rsidRDefault="009836CF" w:rsidP="006479DF">
            <w:pPr>
              <w:rPr>
                <w:b/>
                <w:sz w:val="26"/>
                <w:szCs w:val="26"/>
              </w:rPr>
            </w:pPr>
            <w:r w:rsidRPr="0084743A">
              <w:rPr>
                <w:b/>
                <w:sz w:val="26"/>
                <w:szCs w:val="26"/>
              </w:rPr>
              <w:t>Dátum vydania:</w:t>
            </w:r>
          </w:p>
          <w:p w:rsidR="006A5157" w:rsidRDefault="006A5157" w:rsidP="006479DF">
            <w:pPr>
              <w:rPr>
                <w:b/>
                <w:sz w:val="26"/>
                <w:szCs w:val="26"/>
              </w:rPr>
            </w:pPr>
          </w:p>
          <w:p w:rsidR="003B0DFE" w:rsidRPr="0084743A" w:rsidRDefault="003B0DFE" w:rsidP="006479DF">
            <w:pPr>
              <w:rPr>
                <w:b/>
                <w:sz w:val="26"/>
                <w:szCs w:val="26"/>
              </w:rPr>
            </w:pPr>
          </w:p>
        </w:tc>
        <w:sdt>
          <w:sdtPr>
            <w:rPr>
              <w:szCs w:val="20"/>
            </w:rPr>
            <w:id w:val="88820667"/>
            <w:placeholder>
              <w:docPart w:val="D48D95AFC6374D5DB64EC15A858A0D90"/>
            </w:placeholder>
            <w:date w:fullDate="2016-02-11T00:00:00Z">
              <w:dateFormat w:val="dd.MM.yyyy"/>
              <w:lid w:val="sk-SK"/>
              <w:storeMappedDataAs w:val="dateTime"/>
              <w:calendar w:val="gregorian"/>
            </w:date>
          </w:sdtPr>
          <w:sdtContent>
            <w:tc>
              <w:tcPr>
                <w:tcW w:w="6696" w:type="dxa"/>
                <w:shd w:val="clear" w:color="auto" w:fill="B2A1C7" w:themeFill="accent4" w:themeFillTint="99"/>
              </w:tcPr>
              <w:p w:rsidR="009836CF" w:rsidRPr="009836CF" w:rsidRDefault="00DF46FA" w:rsidP="00D11736">
                <w:pPr>
                  <w:jc w:val="both"/>
                  <w:rPr>
                    <w:szCs w:val="20"/>
                  </w:rPr>
                </w:pPr>
                <w:del w:id="2" w:author="Tibor Barna" w:date="2016-02-11T11:43:00Z">
                  <w:r w:rsidDel="00DF46FA">
                    <w:rPr>
                      <w:szCs w:val="20"/>
                    </w:rPr>
                    <w:delText>22.12.2014</w:delText>
                  </w:r>
                </w:del>
                <w:ins w:id="3" w:author="Tibor Barna" w:date="2016-02-11T11:43:00Z">
                  <w:r>
                    <w:rPr>
                      <w:szCs w:val="20"/>
                    </w:rPr>
                    <w:t>11.02.2016</w:t>
                  </w:r>
                </w:ins>
              </w:p>
            </w:tc>
          </w:sdtContent>
        </w:sdt>
      </w:tr>
      <w:tr w:rsidR="009836CF" w:rsidRPr="009836CF" w:rsidTr="00071CD7">
        <w:tc>
          <w:tcPr>
            <w:tcW w:w="2268" w:type="dxa"/>
            <w:shd w:val="clear" w:color="auto" w:fill="B2A1C7" w:themeFill="accent4" w:themeFillTint="99"/>
          </w:tcPr>
          <w:p w:rsidR="009836CF" w:rsidRPr="0084743A" w:rsidRDefault="009836CF" w:rsidP="006479DF">
            <w:pPr>
              <w:rPr>
                <w:b/>
                <w:sz w:val="26"/>
                <w:szCs w:val="26"/>
              </w:rPr>
            </w:pPr>
            <w:r w:rsidRPr="0084743A">
              <w:rPr>
                <w:b/>
                <w:sz w:val="26"/>
                <w:szCs w:val="26"/>
              </w:rPr>
              <w:t>Dátum účinnosti:</w:t>
            </w:r>
          </w:p>
          <w:p w:rsidR="006A5157" w:rsidRDefault="006A5157" w:rsidP="006479DF">
            <w:pPr>
              <w:rPr>
                <w:b/>
                <w:sz w:val="26"/>
                <w:szCs w:val="26"/>
              </w:rPr>
            </w:pPr>
          </w:p>
          <w:p w:rsidR="003B0DFE" w:rsidRPr="0084743A" w:rsidRDefault="003B0DFE" w:rsidP="006479DF">
            <w:pPr>
              <w:rPr>
                <w:b/>
                <w:sz w:val="26"/>
                <w:szCs w:val="26"/>
              </w:rPr>
            </w:pPr>
          </w:p>
        </w:tc>
        <w:sdt>
          <w:sdtPr>
            <w:rPr>
              <w:szCs w:val="20"/>
            </w:rPr>
            <w:id w:val="-1813329615"/>
            <w:placeholder>
              <w:docPart w:val="CB92FE8E40924111B194B230F89E3BCD"/>
            </w:placeholder>
            <w:date w:fullDate="2016-02-11T00:00:00Z">
              <w:dateFormat w:val="dd.MM.yyyy"/>
              <w:lid w:val="sk-SK"/>
              <w:storeMappedDataAs w:val="dateTime"/>
              <w:calendar w:val="gregorian"/>
            </w:date>
          </w:sdtPr>
          <w:sdtContent>
            <w:tc>
              <w:tcPr>
                <w:tcW w:w="6696" w:type="dxa"/>
                <w:shd w:val="clear" w:color="auto" w:fill="B2A1C7" w:themeFill="accent4" w:themeFillTint="99"/>
              </w:tcPr>
              <w:p w:rsidR="009836CF" w:rsidRPr="009836CF" w:rsidRDefault="00DF46FA" w:rsidP="006A5157">
                <w:pPr>
                  <w:jc w:val="both"/>
                  <w:rPr>
                    <w:szCs w:val="20"/>
                  </w:rPr>
                </w:pPr>
                <w:del w:id="4" w:author="Tibor Barna" w:date="2016-02-11T11:43:00Z">
                  <w:r w:rsidDel="00DF46FA">
                    <w:rPr>
                      <w:szCs w:val="20"/>
                    </w:rPr>
                    <w:delText>22.12.2014</w:delText>
                  </w:r>
                </w:del>
                <w:ins w:id="5" w:author="Tibor Barna" w:date="2016-02-11T11:43:00Z">
                  <w:r>
                    <w:rPr>
                      <w:szCs w:val="20"/>
                    </w:rPr>
                    <w:t>11.02.2016</w:t>
                  </w:r>
                </w:ins>
              </w:p>
            </w:tc>
          </w:sdtContent>
        </w:sdt>
      </w:tr>
      <w:tr w:rsidR="009836CF" w:rsidRPr="009836CF" w:rsidTr="00071CD7">
        <w:tc>
          <w:tcPr>
            <w:tcW w:w="2268" w:type="dxa"/>
            <w:tcBorders>
              <w:bottom w:val="single" w:sz="8" w:space="0" w:color="auto"/>
            </w:tcBorders>
            <w:shd w:val="clear" w:color="auto" w:fill="B2A1C7" w:themeFill="accent4" w:themeFillTint="99"/>
          </w:tcPr>
          <w:p w:rsidR="009836CF" w:rsidRPr="0084743A" w:rsidRDefault="009836CF" w:rsidP="006479DF">
            <w:pPr>
              <w:rPr>
                <w:b/>
                <w:sz w:val="26"/>
                <w:szCs w:val="26"/>
              </w:rPr>
            </w:pPr>
            <w:r w:rsidRPr="0084743A">
              <w:rPr>
                <w:b/>
                <w:sz w:val="26"/>
                <w:szCs w:val="26"/>
              </w:rPr>
              <w:t>Schválil:</w:t>
            </w:r>
          </w:p>
        </w:tc>
        <w:tc>
          <w:tcPr>
            <w:tcW w:w="6696" w:type="dxa"/>
            <w:tcBorders>
              <w:bottom w:val="single" w:sz="8" w:space="0" w:color="auto"/>
            </w:tcBorders>
            <w:shd w:val="clear" w:color="auto" w:fill="B2A1C7" w:themeFill="accent4" w:themeFillTint="99"/>
          </w:tcPr>
          <w:p w:rsidR="009836CF" w:rsidRDefault="00C214B6" w:rsidP="006A5157">
            <w:pPr>
              <w:jc w:val="both"/>
              <w:rPr>
                <w:szCs w:val="20"/>
              </w:rPr>
            </w:pPr>
            <w:r>
              <w:rPr>
                <w:szCs w:val="20"/>
              </w:rPr>
              <w:t>Ing. Igor Federič</w:t>
            </w:r>
          </w:p>
          <w:p w:rsidR="00C214B6" w:rsidRPr="009836CF" w:rsidRDefault="00C214B6" w:rsidP="006A5157">
            <w:pPr>
              <w:jc w:val="both"/>
              <w:rPr>
                <w:szCs w:val="20"/>
              </w:rPr>
            </w:pPr>
            <w:r>
              <w:rPr>
                <w:szCs w:val="20"/>
              </w:rPr>
              <w:t>vedúci Úradu vlády SR</w:t>
            </w:r>
          </w:p>
        </w:tc>
      </w:tr>
    </w:tbl>
    <w:p w:rsidR="00D61BB6" w:rsidRPr="00627EA3" w:rsidRDefault="00D61BB6" w:rsidP="006479DF"/>
    <w:p w:rsidR="00627EA3" w:rsidRDefault="00627EA3" w:rsidP="006479DF"/>
    <w:p w:rsidR="00CC055E" w:rsidRPr="00BA5B06" w:rsidRDefault="00CC055E" w:rsidP="00CC055E">
      <w:pPr>
        <w:jc w:val="center"/>
        <w:rPr>
          <w:b/>
          <w:sz w:val="28"/>
        </w:rPr>
      </w:pPr>
      <w:r w:rsidRPr="00BA5B06">
        <w:rPr>
          <w:b/>
          <w:sz w:val="28"/>
        </w:rPr>
        <w:lastRenderedPageBreak/>
        <w:t>Pokyny k vypĺňaniu kontrolných zoznamov k verejnému obstarávaniu a obstarávaniu</w:t>
      </w:r>
    </w:p>
    <w:p w:rsidR="00CC055E" w:rsidRDefault="00CC055E" w:rsidP="006479DF"/>
    <w:p w:rsidR="00CC055E" w:rsidRDefault="00CC055E" w:rsidP="00CC055E">
      <w:pPr>
        <w:pStyle w:val="Odsekzoznamu"/>
        <w:numPr>
          <w:ilvl w:val="0"/>
          <w:numId w:val="6"/>
        </w:numPr>
        <w:spacing w:after="120"/>
        <w:ind w:left="425" w:hanging="425"/>
        <w:contextualSpacing w:val="0"/>
        <w:jc w:val="both"/>
      </w:pPr>
      <w:r w:rsidRPr="00CC055E">
        <w:t xml:space="preserve">Výber konkrétneho </w:t>
      </w:r>
      <w:r>
        <w:t>kontrolného zoznamu</w:t>
      </w:r>
      <w:r w:rsidRPr="00CC055E">
        <w:t xml:space="preserve"> vykoná RO na základe hodnoty zákazky (nadlimit</w:t>
      </w:r>
      <w:r>
        <w:t>ná zákazka</w:t>
      </w:r>
      <w:r w:rsidRPr="00CC055E">
        <w:t>, podlimit</w:t>
      </w:r>
      <w:r>
        <w:t>ná zákazka</w:t>
      </w:r>
      <w:r w:rsidRPr="00CC055E">
        <w:t>,</w:t>
      </w:r>
      <w:r>
        <w:t xml:space="preserve"> zákazka podľa</w:t>
      </w:r>
      <w:r w:rsidRPr="00CC055E">
        <w:t xml:space="preserve"> § 9 ods. 9), typu (napr. verejná súťaž, užšia súťaž, </w:t>
      </w:r>
      <w:r>
        <w:t>rokovacie konanie so zverejnením</w:t>
      </w:r>
      <w:r w:rsidRPr="00CC055E">
        <w:t xml:space="preserve"> a pod.) a momentu výkonu kontroly (1. ex-ante, 2. ex-ante, následná ex-post, štandardná ex-post)</w:t>
      </w:r>
    </w:p>
    <w:p w:rsidR="00CC055E" w:rsidRDefault="00CC055E" w:rsidP="00CC055E">
      <w:pPr>
        <w:pStyle w:val="Odsekzoznamu"/>
        <w:numPr>
          <w:ilvl w:val="0"/>
          <w:numId w:val="6"/>
        </w:numPr>
        <w:spacing w:after="120"/>
        <w:ind w:left="425" w:hanging="425"/>
        <w:contextualSpacing w:val="0"/>
        <w:jc w:val="both"/>
      </w:pPr>
      <w:r w:rsidRPr="00CC055E">
        <w:t xml:space="preserve">Pokiaľ RO nevykonal niektorú </w:t>
      </w:r>
      <w:r>
        <w:t>z</w:t>
      </w:r>
      <w:r w:rsidRPr="00CC055E">
        <w:t xml:space="preserve"> povinných ex-ante kontrol (a teda ani nevyplnil príslušné </w:t>
      </w:r>
      <w:r>
        <w:t>kontrolné zoznamy</w:t>
      </w:r>
      <w:r w:rsidRPr="00CC055E">
        <w:t>), je pri doručení dokumentácie k VO povinný vykonať kontrolu VO v rozsahu týchto nezrealizovaných ex-an</w:t>
      </w:r>
      <w:r>
        <w:t>t</w:t>
      </w:r>
      <w:r w:rsidRPr="00CC055E">
        <w:t xml:space="preserve">e kontrol a rovnako vyplniť príslušné ex-ante KZ. Uvedené sa nevzťahuje na prípad, ak je dokumentácia na RO doručená vo fáze po podpise zmluvy s úspešným uchádzačom, pričom RO nevykonal v rámci tohto VO žiadnu z  ex-ante kontrol. V tomto prípade vypĺňa RO </w:t>
      </w:r>
      <w:r>
        <w:t>kontrolný zoznam</w:t>
      </w:r>
      <w:r w:rsidRPr="00CC055E">
        <w:t xml:space="preserve"> pre štanda</w:t>
      </w:r>
      <w:r>
        <w:t>r</w:t>
      </w:r>
      <w:r w:rsidRPr="00CC055E">
        <w:t xml:space="preserve">dnú ex-post kontrolu, ktorý v sebe už obsahuje aj otázky nevykonaných </w:t>
      </w:r>
      <w:r>
        <w:t xml:space="preserve">       </w:t>
      </w:r>
      <w:r w:rsidRPr="00CC055E">
        <w:t xml:space="preserve">ex-ante kontrol.  </w:t>
      </w:r>
    </w:p>
    <w:p w:rsidR="00CC055E" w:rsidRDefault="00CC055E" w:rsidP="00CC055E">
      <w:pPr>
        <w:pStyle w:val="Odsekzoznamu"/>
        <w:numPr>
          <w:ilvl w:val="0"/>
          <w:numId w:val="6"/>
        </w:numPr>
        <w:spacing w:after="120"/>
        <w:ind w:left="425" w:hanging="425"/>
        <w:contextualSpacing w:val="0"/>
        <w:jc w:val="both"/>
      </w:pPr>
      <w:r w:rsidRPr="00CC055E">
        <w:t xml:space="preserve">Otázky, ktoré sú rozdelené na viaceré </w:t>
      </w:r>
      <w:proofErr w:type="spellStart"/>
      <w:r w:rsidRPr="00CC055E">
        <w:t>podotázky</w:t>
      </w:r>
      <w:proofErr w:type="spellEnd"/>
      <w:r w:rsidRPr="00CC055E">
        <w:t xml:space="preserve"> (a, b, c...) vypĺňa RO samostatne, </w:t>
      </w:r>
      <w:r>
        <w:t>pričom</w:t>
      </w:r>
      <w:r w:rsidRPr="00CC055E">
        <w:t xml:space="preserve"> každá z </w:t>
      </w:r>
      <w:proofErr w:type="spellStart"/>
      <w:r w:rsidRPr="00CC055E">
        <w:t>podotázok</w:t>
      </w:r>
      <w:proofErr w:type="spellEnd"/>
      <w:r w:rsidRPr="00CC055E">
        <w:t xml:space="preserve"> bude mať vlastné zaznačenie odpovede.  </w:t>
      </w:r>
    </w:p>
    <w:p w:rsidR="00CC055E" w:rsidRDefault="00CC055E" w:rsidP="00CC055E">
      <w:pPr>
        <w:pStyle w:val="Odsekzoznamu"/>
        <w:numPr>
          <w:ilvl w:val="0"/>
          <w:numId w:val="6"/>
        </w:numPr>
        <w:spacing w:after="120"/>
        <w:ind w:left="425" w:hanging="425"/>
        <w:contextualSpacing w:val="0"/>
        <w:jc w:val="both"/>
      </w:pPr>
      <w:r w:rsidRPr="00CC055E">
        <w:t>Každé vyplnenie odpovede na otázku v stĺpci „NIE“ indikuje konkrétne porušenie zákona/pravidiel/zmluvy o poskytnutí NFP. Pokiaľ nie je identifikované žiadne porušenie, označuje sa pole v stĺpci „ÁNO“. Uvedené pravidlo platí pre všetky otázky (aj pre otázky s  tzv. dvojitou negáciou)</w:t>
      </w:r>
      <w:r>
        <w:t>.</w:t>
      </w:r>
    </w:p>
    <w:p w:rsidR="00CC055E" w:rsidRDefault="00CC055E" w:rsidP="00CC055E">
      <w:pPr>
        <w:pStyle w:val="Odsekzoznamu"/>
        <w:numPr>
          <w:ilvl w:val="0"/>
          <w:numId w:val="6"/>
        </w:numPr>
        <w:spacing w:after="120"/>
        <w:ind w:left="425" w:hanging="425"/>
        <w:contextualSpacing w:val="0"/>
        <w:jc w:val="both"/>
      </w:pPr>
      <w:r w:rsidRPr="00CC055E">
        <w:t>V prípade, že RO označí odpoveď na otázku v stĺpci "NIE" je povinný uviesť v poznámke podrobnosti tohto zistenia porušenia, resp. presný odkaz na dokument (napr. správ</w:t>
      </w:r>
      <w:r>
        <w:t>u</w:t>
      </w:r>
      <w:r w:rsidRPr="00CC055E">
        <w:t xml:space="preserve"> z kontroly, kde sú tieto podrobnosti uvedené).</w:t>
      </w:r>
    </w:p>
    <w:p w:rsidR="00AB79AD" w:rsidRDefault="00377A42" w:rsidP="00CC055E">
      <w:pPr>
        <w:pStyle w:val="Odsekzoznamu"/>
        <w:numPr>
          <w:ilvl w:val="0"/>
          <w:numId w:val="6"/>
        </w:numPr>
        <w:spacing w:after="120"/>
        <w:ind w:left="425" w:hanging="425"/>
        <w:contextualSpacing w:val="0"/>
        <w:jc w:val="both"/>
      </w:pPr>
      <w:r>
        <w:t>Pri vypĺňaní každého kontrolného zoznamu uvedie RO informácie o osobách, ktoré vykonali kontrolu, pričom</w:t>
      </w:r>
      <w:r w:rsidR="00AB79AD">
        <w:t xml:space="preserve"> v</w:t>
      </w:r>
      <w:r>
        <w:t xml:space="preserve"> prvej </w:t>
      </w:r>
      <w:r w:rsidR="00AB79AD">
        <w:t xml:space="preserve">časti „Kontrolu vykonal“ </w:t>
      </w:r>
      <w:r w:rsidR="00AB79AD" w:rsidRPr="0043575B">
        <w:t xml:space="preserve">uvedie meno, priezvisko a pozíciu </w:t>
      </w:r>
      <w:r w:rsidR="00AB79AD">
        <w:t>zamestnanca, ktorý danú kontrolu vykonal a zároveň v </w:t>
      </w:r>
      <w:r>
        <w:t>ďalšej</w:t>
      </w:r>
      <w:r w:rsidR="00AB79AD">
        <w:t xml:space="preserve"> časti </w:t>
      </w:r>
      <w:r>
        <w:t xml:space="preserve">„Kontrolu vykonal“ </w:t>
      </w:r>
      <w:r w:rsidR="00AB79AD" w:rsidRPr="00744A1E">
        <w:t>RO uvedie meno, priezvisko a pozíciu vedúceho zamestnanca.</w:t>
      </w:r>
    </w:p>
    <w:p w:rsidR="00CC055E" w:rsidRDefault="00CC055E" w:rsidP="006479DF"/>
    <w:p w:rsidR="00BA5B06" w:rsidRPr="00BA5B06" w:rsidRDefault="00FF3525" w:rsidP="00BA5B06">
      <w:pPr>
        <w:jc w:val="center"/>
        <w:rPr>
          <w:b/>
          <w:sz w:val="28"/>
        </w:rPr>
      </w:pPr>
      <w:r>
        <w:rPr>
          <w:b/>
          <w:sz w:val="28"/>
        </w:rPr>
        <w:t>Prehľad</w:t>
      </w:r>
      <w:r w:rsidR="00BA5B06" w:rsidRPr="00BA5B06">
        <w:rPr>
          <w:b/>
          <w:sz w:val="28"/>
        </w:rPr>
        <w:t xml:space="preserve"> kontrolných zoznamov k verejnému obstarávaniu a obstarávaniu</w:t>
      </w:r>
    </w:p>
    <w:p w:rsidR="00BA5B06" w:rsidRDefault="00BA5B06" w:rsidP="006479DF"/>
    <w:p w:rsidR="00FF3525" w:rsidRPr="00370F52" w:rsidRDefault="00370F52" w:rsidP="00066390">
      <w:pPr>
        <w:pStyle w:val="Odsekzoznamu"/>
        <w:numPr>
          <w:ilvl w:val="0"/>
          <w:numId w:val="7"/>
        </w:numPr>
        <w:spacing w:before="120" w:after="120"/>
        <w:ind w:left="425" w:hanging="425"/>
        <w:contextualSpacing w:val="0"/>
        <w:jc w:val="both"/>
        <w:rPr>
          <w:ins w:id="6" w:author="Tibor Barna" w:date="2016-01-04T08:55:00Z"/>
          <w:rStyle w:val="Hypertextovprepojenie"/>
        </w:rPr>
      </w:pPr>
      <w:ins w:id="7" w:author="Tibor Barna" w:date="2016-01-04T08:55:00Z">
        <w:r>
          <w:fldChar w:fldCharType="begin"/>
        </w:r>
        <w:r>
          <w:instrText xml:space="preserve"> HYPERLINK  \l "KZ_1" \o "1.</w:instrText>
        </w:r>
        <w:r>
          <w:tab/>
          <w:instrText xml:space="preserve">Podlimitná zákazka podľa § 100 ZVO - štandardná ex-post kontrola" </w:instrText>
        </w:r>
        <w:r>
          <w:fldChar w:fldCharType="separate"/>
        </w:r>
        <w:r w:rsidR="0005203E" w:rsidRPr="00370F52">
          <w:rPr>
            <w:rStyle w:val="Hypertextovprepojenie"/>
          </w:rPr>
          <w:t>P</w:t>
        </w:r>
        <w:r w:rsidR="00FF3525" w:rsidRPr="00177098">
          <w:rPr>
            <w:rStyle w:val="Hypertextovprepojenie"/>
          </w:rPr>
          <w:t>odlimitná zákazka podľa § 100 ZVO</w:t>
        </w:r>
        <w:r w:rsidR="00FF3525" w:rsidRPr="00370F52">
          <w:rPr>
            <w:rStyle w:val="Hypertextovprepojenie"/>
          </w:rPr>
          <w:t xml:space="preserve"> </w:t>
        </w:r>
        <w:r w:rsidR="00CB451E" w:rsidRPr="00370F52">
          <w:rPr>
            <w:rStyle w:val="Hypertextovprepojenie"/>
          </w:rPr>
          <w:t>- štandardná ex-post kontrola</w:t>
        </w:r>
      </w:ins>
    </w:p>
    <w:p w:rsidR="0005203E" w:rsidRPr="00400EE4" w:rsidRDefault="00370F52" w:rsidP="00066390">
      <w:pPr>
        <w:pStyle w:val="Odsekzoznamu"/>
        <w:numPr>
          <w:ilvl w:val="0"/>
          <w:numId w:val="7"/>
        </w:numPr>
        <w:spacing w:before="120" w:after="120"/>
        <w:ind w:left="425" w:hanging="425"/>
        <w:contextualSpacing w:val="0"/>
        <w:jc w:val="both"/>
      </w:pPr>
      <w:ins w:id="8" w:author="Tibor Barna" w:date="2016-01-04T08:55:00Z">
        <w:r>
          <w:fldChar w:fldCharType="end"/>
        </w:r>
        <w:r>
          <w:fldChar w:fldCharType="begin"/>
        </w:r>
        <w:r>
          <w:instrText xml:space="preserve"> HYPERLINK  \l "KZ_2" \o "Podlimitná zákazka realizovaná cez elektronické trhovisko - 1. ex-ante kontrola" </w:instrText>
        </w:r>
        <w:r>
          <w:fldChar w:fldCharType="separate"/>
        </w:r>
        <w:r w:rsidR="0005203E" w:rsidRPr="00370F52">
          <w:rPr>
            <w:rStyle w:val="Hypertextovprepojenie"/>
          </w:rPr>
          <w:t xml:space="preserve">Podlimitná zákazka realizovaná cez elektronické trhovisko </w:t>
        </w:r>
        <w:r w:rsidR="00A13E80" w:rsidRPr="00177098">
          <w:rPr>
            <w:rStyle w:val="Hypertextovprepojenie"/>
          </w:rPr>
          <w:t>-</w:t>
        </w:r>
        <w:r w:rsidR="0005203E" w:rsidRPr="0066641F">
          <w:rPr>
            <w:rStyle w:val="Hypertextovprepojenie"/>
          </w:rPr>
          <w:t xml:space="preserve"> 1. ex-ante kontrola</w:t>
        </w:r>
        <w:r>
          <w:fldChar w:fldCharType="end"/>
        </w:r>
      </w:ins>
    </w:p>
    <w:p w:rsidR="00FF3525" w:rsidRPr="0005203E" w:rsidRDefault="00DF46FA" w:rsidP="00066390">
      <w:pPr>
        <w:pStyle w:val="Odsekzoznamu"/>
        <w:numPr>
          <w:ilvl w:val="0"/>
          <w:numId w:val="7"/>
        </w:numPr>
        <w:spacing w:before="120" w:after="120"/>
        <w:ind w:left="425" w:hanging="425"/>
        <w:contextualSpacing w:val="0"/>
        <w:jc w:val="both"/>
      </w:pPr>
      <w:hyperlink w:anchor="KZ_3" w:tooltip="Podlimitná zákazka realizovaná cez elektronické trhovisko - štandardná ex-post kontrola" w:history="1">
        <w:r w:rsidR="0005203E" w:rsidRPr="00A46A14">
          <w:rPr>
            <w:rStyle w:val="Hypertextovprepojenie"/>
          </w:rPr>
          <w:t xml:space="preserve">Podlimitná zákazka realizovaná cez elektronické trhovisko </w:t>
        </w:r>
        <w:r w:rsidR="00A13E80" w:rsidRPr="00A46A14">
          <w:rPr>
            <w:rStyle w:val="Hypertextovprepojenie"/>
          </w:rPr>
          <w:t>-</w:t>
        </w:r>
        <w:r w:rsidR="0005203E" w:rsidRPr="00A46A14">
          <w:rPr>
            <w:rStyle w:val="Hypertextovprepojenie"/>
          </w:rPr>
          <w:t xml:space="preserve"> štandardná ex-post kontrola</w:t>
        </w:r>
      </w:hyperlink>
      <w:del w:id="9" w:author="Tibor Barna" w:date="2016-01-04T08:52:00Z">
        <w:r w:rsidR="0005203E" w:rsidRPr="0005203E" w:rsidDel="00370F52">
          <w:delText xml:space="preserve"> </w:delText>
        </w:r>
      </w:del>
    </w:p>
    <w:p w:rsidR="00FF3525" w:rsidRDefault="00DF46FA" w:rsidP="00066390">
      <w:pPr>
        <w:pStyle w:val="Odsekzoznamu"/>
        <w:numPr>
          <w:ilvl w:val="0"/>
          <w:numId w:val="7"/>
        </w:numPr>
        <w:spacing w:before="120" w:after="120"/>
        <w:ind w:left="425" w:hanging="425"/>
        <w:contextualSpacing w:val="0"/>
        <w:jc w:val="both"/>
      </w:pPr>
      <w:hyperlink w:anchor="KZ_4" w:tooltip="Podlimitná zákazka - priame rokovacie konanie podľa § 101 ZVO" w:history="1">
        <w:r w:rsidR="0005203E" w:rsidRPr="00A46A14">
          <w:rPr>
            <w:rStyle w:val="Hypertextovprepojenie"/>
          </w:rPr>
          <w:t xml:space="preserve">Podlimitná zákazka </w:t>
        </w:r>
        <w:r w:rsidR="00A13E80" w:rsidRPr="00A46A14">
          <w:rPr>
            <w:rStyle w:val="Hypertextovprepojenie"/>
          </w:rPr>
          <w:t>-</w:t>
        </w:r>
        <w:r w:rsidR="0005203E" w:rsidRPr="00A46A14">
          <w:rPr>
            <w:rStyle w:val="Hypertextovprepojenie"/>
          </w:rPr>
          <w:t xml:space="preserve"> priame rokovacie konani</w:t>
        </w:r>
        <w:r w:rsidR="00A64ECB" w:rsidRPr="00A46A14">
          <w:rPr>
            <w:rStyle w:val="Hypertextovprepojenie"/>
          </w:rPr>
          <w:t>e</w:t>
        </w:r>
        <w:r w:rsidR="0005203E" w:rsidRPr="00A46A14">
          <w:rPr>
            <w:rStyle w:val="Hypertextovprepojenie"/>
          </w:rPr>
          <w:t xml:space="preserve"> podľa § 101 ZVO</w:t>
        </w:r>
      </w:hyperlink>
    </w:p>
    <w:p w:rsidR="0005203E" w:rsidRDefault="00DF46FA" w:rsidP="00066390">
      <w:pPr>
        <w:pStyle w:val="Odsekzoznamu"/>
        <w:numPr>
          <w:ilvl w:val="0"/>
          <w:numId w:val="7"/>
        </w:numPr>
        <w:spacing w:before="120" w:after="120"/>
        <w:ind w:left="425" w:hanging="425"/>
        <w:contextualSpacing w:val="0"/>
        <w:jc w:val="both"/>
      </w:pPr>
      <w:hyperlink w:anchor="KZ_5" w:tooltip="Nadlimitná zákazka - verejná súťaž - 1. ex-ante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- 1. ex-ante kontrola</w:t>
        </w:r>
      </w:hyperlink>
    </w:p>
    <w:p w:rsidR="0005203E" w:rsidRDefault="00DF46FA" w:rsidP="00066390">
      <w:pPr>
        <w:pStyle w:val="Odsekzoznamu"/>
        <w:numPr>
          <w:ilvl w:val="0"/>
          <w:numId w:val="7"/>
        </w:numPr>
        <w:spacing w:before="120" w:after="120"/>
        <w:ind w:left="425" w:hanging="425"/>
        <w:contextualSpacing w:val="0"/>
        <w:jc w:val="both"/>
      </w:pPr>
      <w:hyperlink w:anchor="KZ_6" w:tooltip="Nadlimitná zákazka - verejná súťaž - 2. ex-ante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- 2. ex-ante kontrola</w:t>
        </w:r>
      </w:hyperlink>
    </w:p>
    <w:p w:rsidR="0005203E" w:rsidRDefault="00DF46FA" w:rsidP="00066390">
      <w:pPr>
        <w:pStyle w:val="Odsekzoznamu"/>
        <w:numPr>
          <w:ilvl w:val="0"/>
          <w:numId w:val="7"/>
        </w:numPr>
        <w:spacing w:before="120" w:after="120"/>
        <w:ind w:left="425" w:hanging="425"/>
        <w:contextualSpacing w:val="0"/>
        <w:jc w:val="both"/>
      </w:pPr>
      <w:hyperlink w:anchor="KZ_7" w:tooltip="Nadlimitná zákazka - verejná súťaž - následná ex-post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následná ex-post kontrola</w:t>
        </w:r>
      </w:hyperlink>
    </w:p>
    <w:p w:rsidR="00A13E80" w:rsidRPr="00B42345" w:rsidRDefault="00DF46FA" w:rsidP="00066390">
      <w:pPr>
        <w:pStyle w:val="Odsekzoznamu"/>
        <w:numPr>
          <w:ilvl w:val="0"/>
          <w:numId w:val="7"/>
        </w:numPr>
        <w:spacing w:before="120" w:after="120"/>
        <w:ind w:left="425" w:hanging="425"/>
        <w:contextualSpacing w:val="0"/>
        <w:jc w:val="both"/>
        <w:rPr>
          <w:ins w:id="10" w:author="Hudec Branislav" w:date="2015-12-29T10:55:00Z"/>
          <w:rStyle w:val="Hypertextovprepojenie"/>
          <w:color w:val="auto"/>
          <w:u w:val="none"/>
        </w:rPr>
      </w:pPr>
      <w:hyperlink w:anchor="KZ_8" w:tooltip="Nadlimitná zákazka - verejná súťaž - štandardná ex-post kontrola" w:history="1">
        <w:r w:rsidR="00A13E80" w:rsidRPr="00726163">
          <w:rPr>
            <w:rStyle w:val="Hypertextovprepojenie"/>
          </w:rPr>
          <w:t>Nadlimitná zákazka - verejná súťaž - štandardná ex-post kontrola</w:t>
        </w:r>
      </w:hyperlink>
    </w:p>
    <w:p w:rsidR="00B42345" w:rsidRDefault="00370F52" w:rsidP="001622F7">
      <w:pPr>
        <w:pStyle w:val="Odsekzoznamu"/>
        <w:numPr>
          <w:ilvl w:val="0"/>
          <w:numId w:val="7"/>
        </w:numPr>
        <w:spacing w:before="120" w:after="120"/>
        <w:ind w:left="426" w:hanging="426"/>
        <w:contextualSpacing w:val="0"/>
        <w:jc w:val="both"/>
        <w:rPr>
          <w:ins w:id="11" w:author="Hudec Branislav" w:date="2015-12-29T10:55:00Z"/>
          <w:rStyle w:val="Hypertextovprepojenie"/>
          <w:color w:val="auto"/>
          <w:u w:val="none"/>
        </w:rPr>
      </w:pPr>
      <w:ins w:id="12" w:author="Tibor Barna" w:date="2016-01-04T08:59:00Z">
        <w:r>
          <w:rPr>
            <w:rStyle w:val="Hypertextovprepojenie"/>
            <w:color w:val="auto"/>
            <w:u w:val="none"/>
          </w:rPr>
          <w:fldChar w:fldCharType="begin"/>
        </w:r>
        <w:r>
          <w:rPr>
            <w:rStyle w:val="Hypertextovprepojenie"/>
            <w:color w:val="auto"/>
            <w:u w:val="none"/>
          </w:rPr>
          <w:instrText xml:space="preserve"> HYPERLINK  \l "KZ_9" \o "Nadlimitná zákazka - verejná súťaž s využitím elektronického trhoviska - 1. ex-ante kontrola" </w:instrText>
        </w:r>
        <w:r>
          <w:rPr>
            <w:rStyle w:val="Hypertextovprepojenie"/>
            <w:color w:val="auto"/>
            <w:u w:val="none"/>
          </w:rPr>
          <w:fldChar w:fldCharType="separate"/>
        </w:r>
        <w:r w:rsidR="00B42345" w:rsidRPr="00370F52">
          <w:rPr>
            <w:rStyle w:val="Hypertextovprepojenie"/>
          </w:rPr>
          <w:t>Nadlimitná zákazka - verejná súťaž s využitím elektronického trhoviska - 1. ex-ante kontrola</w:t>
        </w:r>
        <w:r>
          <w:rPr>
            <w:rStyle w:val="Hypertextovprepojenie"/>
            <w:color w:val="auto"/>
            <w:u w:val="none"/>
          </w:rPr>
          <w:fldChar w:fldCharType="end"/>
        </w:r>
      </w:ins>
    </w:p>
    <w:p w:rsidR="00B42345" w:rsidRPr="00B42345" w:rsidRDefault="00370F52" w:rsidP="001622F7">
      <w:pPr>
        <w:pStyle w:val="Odsekzoznamu"/>
        <w:numPr>
          <w:ilvl w:val="0"/>
          <w:numId w:val="7"/>
        </w:numPr>
        <w:ind w:left="426" w:hanging="426"/>
        <w:rPr>
          <w:ins w:id="13" w:author="Hudec Branislav" w:date="2015-12-29T10:56:00Z"/>
          <w:rStyle w:val="Hypertextovprepojenie"/>
          <w:color w:val="auto"/>
          <w:u w:val="none"/>
        </w:rPr>
      </w:pPr>
      <w:ins w:id="14" w:author="Tibor Barna" w:date="2016-01-04T08:59:00Z">
        <w:r>
          <w:rPr>
            <w:rStyle w:val="Hypertextovprepojenie"/>
            <w:color w:val="auto"/>
            <w:u w:val="none"/>
          </w:rPr>
          <w:lastRenderedPageBreak/>
          <w:fldChar w:fldCharType="begin"/>
        </w:r>
        <w:r>
          <w:rPr>
            <w:rStyle w:val="Hypertextovprepojenie"/>
            <w:color w:val="auto"/>
            <w:u w:val="none"/>
          </w:rPr>
          <w:instrText xml:space="preserve"> HYPERLINK  \l "KZ_10" \o "Nadlimitná zákazka - verejná súťaž s využitím elektronického trhoviska - 2. ex-ante kontrola" </w:instrText>
        </w:r>
        <w:r>
          <w:rPr>
            <w:rStyle w:val="Hypertextovprepojenie"/>
            <w:color w:val="auto"/>
            <w:u w:val="none"/>
          </w:rPr>
          <w:fldChar w:fldCharType="separate"/>
        </w:r>
        <w:r w:rsidR="00B42345" w:rsidRPr="00370F52">
          <w:rPr>
            <w:rStyle w:val="Hypertextovprepojenie"/>
          </w:rPr>
          <w:t>Nadlimitná zákazka - verejná súťaž s využitím elektronického trhoviska - 2. ex-ante kontrola</w:t>
        </w:r>
        <w:r>
          <w:rPr>
            <w:rStyle w:val="Hypertextovprepojenie"/>
            <w:color w:val="auto"/>
            <w:u w:val="none"/>
          </w:rPr>
          <w:fldChar w:fldCharType="end"/>
        </w:r>
      </w:ins>
    </w:p>
    <w:p w:rsidR="00B42345" w:rsidRPr="009E2AA7" w:rsidRDefault="009E2AA7" w:rsidP="001622F7">
      <w:pPr>
        <w:pStyle w:val="Odsekzoznamu"/>
        <w:numPr>
          <w:ilvl w:val="0"/>
          <w:numId w:val="7"/>
        </w:numPr>
        <w:ind w:left="426" w:hanging="426"/>
        <w:rPr>
          <w:ins w:id="15" w:author="Tibor Barna" w:date="2016-01-04T09:11:00Z"/>
          <w:rStyle w:val="Hypertextovprepojenie"/>
        </w:rPr>
      </w:pPr>
      <w:ins w:id="16" w:author="Tibor Barna" w:date="2016-01-04T09:11:00Z">
        <w:r>
          <w:rPr>
            <w:rStyle w:val="Hypertextovprepojenie"/>
            <w:color w:val="auto"/>
            <w:u w:val="none"/>
          </w:rPr>
          <w:fldChar w:fldCharType="begin"/>
        </w:r>
        <w:r>
          <w:rPr>
            <w:rStyle w:val="Hypertextovprepojenie"/>
            <w:color w:val="auto"/>
            <w:u w:val="none"/>
          </w:rPr>
          <w:instrText xml:space="preserve"> HYPERLINK  \l "KZ_11" \o "Nadlimitná zákazka - verejná súťaž s využitím elektronického trhoviska - následná ex-post kontrola" </w:instrText>
        </w:r>
        <w:r>
          <w:rPr>
            <w:rStyle w:val="Hypertextovprepojenie"/>
            <w:color w:val="auto"/>
            <w:u w:val="none"/>
          </w:rPr>
          <w:fldChar w:fldCharType="separate"/>
        </w:r>
        <w:r w:rsidR="00B42345" w:rsidRPr="0066641F">
          <w:rPr>
            <w:rStyle w:val="Hypertextovprepojenie"/>
          </w:rPr>
          <w:t>Nadlimitná zákazka - verejná súťaž s využitím elekt</w:t>
        </w:r>
        <w:r w:rsidR="00B42345" w:rsidRPr="009E2AA7">
          <w:rPr>
            <w:rStyle w:val="Hypertextovprepojenie"/>
          </w:rPr>
          <w:t>ronického trhoviska - následná ex-post kontrola</w:t>
        </w:r>
      </w:ins>
    </w:p>
    <w:p w:rsidR="00B42345" w:rsidRDefault="009E2AA7">
      <w:pPr>
        <w:pStyle w:val="Odsekzoznamu"/>
        <w:numPr>
          <w:ilvl w:val="0"/>
          <w:numId w:val="7"/>
        </w:numPr>
        <w:ind w:left="426" w:hanging="426"/>
        <w:pPrChange w:id="17" w:author="Hudec Branislav" w:date="2015-12-29T10:58:00Z">
          <w:pPr>
            <w:pStyle w:val="Odsekzoznamu"/>
            <w:numPr>
              <w:numId w:val="7"/>
            </w:numPr>
            <w:spacing w:before="120" w:after="120"/>
            <w:ind w:left="425" w:hanging="425"/>
            <w:contextualSpacing w:val="0"/>
            <w:jc w:val="both"/>
          </w:pPr>
        </w:pPrChange>
      </w:pPr>
      <w:ins w:id="18" w:author="Tibor Barna" w:date="2016-01-04T09:11:00Z">
        <w:r>
          <w:rPr>
            <w:rStyle w:val="Hypertextovprepojenie"/>
            <w:color w:val="auto"/>
            <w:u w:val="none"/>
          </w:rPr>
          <w:fldChar w:fldCharType="end"/>
        </w:r>
        <w:r>
          <w:rPr>
            <w:rStyle w:val="Hypertextovprepojenie"/>
            <w:color w:val="auto"/>
            <w:u w:val="none"/>
          </w:rPr>
          <w:fldChar w:fldCharType="begin"/>
        </w:r>
        <w:r>
          <w:rPr>
            <w:rStyle w:val="Hypertextovprepojenie"/>
            <w:color w:val="auto"/>
            <w:u w:val="none"/>
          </w:rPr>
          <w:instrText xml:space="preserve"> HYPERLINK  \l "KZ_12" \o "Nadlimitná zákazka - verejná súťaž s využitím elektronického trhoviska - štandardná ex-post kontrola" </w:instrText>
        </w:r>
        <w:r>
          <w:rPr>
            <w:rStyle w:val="Hypertextovprepojenie"/>
            <w:color w:val="auto"/>
            <w:u w:val="none"/>
          </w:rPr>
          <w:fldChar w:fldCharType="separate"/>
        </w:r>
        <w:r w:rsidR="00B42345" w:rsidRPr="009E2AA7">
          <w:rPr>
            <w:rStyle w:val="Hypertextovprepojenie"/>
          </w:rPr>
          <w:t>Nadlimitná zákazka - verejná súťaž s využitím elektronického trhoviska - štandardná ex-post kontrola</w:t>
        </w:r>
        <w:r>
          <w:rPr>
            <w:rStyle w:val="Hypertextovprepojenie"/>
            <w:color w:val="auto"/>
            <w:u w:val="none"/>
          </w:rPr>
          <w:fldChar w:fldCharType="end"/>
        </w:r>
      </w:ins>
    </w:p>
    <w:p w:rsidR="00A13E80" w:rsidRDefault="009E2AA7" w:rsidP="00066390">
      <w:pPr>
        <w:pStyle w:val="Odsekzoznamu"/>
        <w:numPr>
          <w:ilvl w:val="0"/>
          <w:numId w:val="7"/>
        </w:numPr>
        <w:spacing w:before="120" w:after="120"/>
        <w:ind w:left="425" w:hanging="425"/>
        <w:contextualSpacing w:val="0"/>
        <w:jc w:val="both"/>
      </w:pPr>
      <w:ins w:id="19" w:author="Tibor Barna" w:date="2016-01-04T09:12:00Z">
        <w:r>
          <w:fldChar w:fldCharType="begin"/>
        </w:r>
        <w:r>
          <w:instrText xml:space="preserve"> HYPERLINK  \l "KZ_13" \o "Nadlimitná zákazka - užšia súťaž - 1. ex-ante kontrola" </w:instrText>
        </w:r>
        <w:r>
          <w:fldChar w:fldCharType="separate"/>
        </w:r>
        <w:r w:rsidR="00A13E80" w:rsidRPr="0066641F">
          <w:rPr>
            <w:rStyle w:val="Hypertextovprepojenie"/>
          </w:rPr>
          <w:t>Nadlimitná zákazka - užšia súťaž - 1. ex-ante kontrola</w:t>
        </w:r>
        <w:r>
          <w:fldChar w:fldCharType="end"/>
        </w:r>
      </w:ins>
    </w:p>
    <w:p w:rsidR="00A13E80" w:rsidRDefault="009E2AA7" w:rsidP="00066390">
      <w:pPr>
        <w:pStyle w:val="Odsekzoznamu"/>
        <w:numPr>
          <w:ilvl w:val="0"/>
          <w:numId w:val="7"/>
        </w:numPr>
        <w:spacing w:before="120" w:after="120"/>
        <w:ind w:left="425" w:hanging="425"/>
        <w:contextualSpacing w:val="0"/>
        <w:jc w:val="both"/>
      </w:pPr>
      <w:ins w:id="20" w:author="Tibor Barna" w:date="2016-01-04T09:12:00Z">
        <w:r>
          <w:fldChar w:fldCharType="begin"/>
        </w:r>
        <w:r>
          <w:instrText xml:space="preserve"> HYPERLINK  \l "KZ_14" \o "Nadlimitná zákazka - užšia súťaž - 2. ex-ante kontrola" </w:instrText>
        </w:r>
        <w:r>
          <w:fldChar w:fldCharType="separate"/>
        </w:r>
        <w:r w:rsidR="00A13E80" w:rsidRPr="0066641F">
          <w:rPr>
            <w:rStyle w:val="Hypertextovprepojenie"/>
          </w:rPr>
          <w:t>Nadlimitná zákazka - užšia súťaž - 2. ex-ante kontrola</w:t>
        </w:r>
        <w:r>
          <w:fldChar w:fldCharType="end"/>
        </w:r>
      </w:ins>
    </w:p>
    <w:p w:rsidR="00A13E80" w:rsidRDefault="009E2AA7" w:rsidP="00066390">
      <w:pPr>
        <w:pStyle w:val="Odsekzoznamu"/>
        <w:numPr>
          <w:ilvl w:val="0"/>
          <w:numId w:val="7"/>
        </w:numPr>
        <w:spacing w:before="120" w:after="120"/>
        <w:ind w:left="425" w:hanging="425"/>
        <w:contextualSpacing w:val="0"/>
        <w:jc w:val="both"/>
      </w:pPr>
      <w:ins w:id="21" w:author="Tibor Barna" w:date="2016-01-04T09:12:00Z">
        <w:r>
          <w:fldChar w:fldCharType="begin"/>
        </w:r>
        <w:r>
          <w:instrText xml:space="preserve"> HYPERLINK  \l "KZ_15" \o "Nadlimitná zákazka - užšia súťaž - následná ex-post kontrola" </w:instrText>
        </w:r>
        <w:r>
          <w:fldChar w:fldCharType="separate"/>
        </w:r>
        <w:r w:rsidR="00A13E80" w:rsidRPr="0066641F">
          <w:rPr>
            <w:rStyle w:val="Hypertextovprepojenie"/>
          </w:rPr>
          <w:t>Nadlimitná zákazka - užšia sú</w:t>
        </w:r>
        <w:r w:rsidR="00A13E80" w:rsidRPr="009E2AA7">
          <w:rPr>
            <w:rStyle w:val="Hypertextovprepojenie"/>
          </w:rPr>
          <w:t>ťaž - následná ex-post kontrola</w:t>
        </w:r>
        <w:r>
          <w:fldChar w:fldCharType="end"/>
        </w:r>
      </w:ins>
    </w:p>
    <w:p w:rsidR="00A13E80" w:rsidRDefault="009E2AA7" w:rsidP="00066390">
      <w:pPr>
        <w:pStyle w:val="Odsekzoznamu"/>
        <w:numPr>
          <w:ilvl w:val="0"/>
          <w:numId w:val="7"/>
        </w:numPr>
        <w:spacing w:before="120" w:after="120"/>
        <w:ind w:left="425" w:hanging="425"/>
        <w:contextualSpacing w:val="0"/>
        <w:jc w:val="both"/>
      </w:pPr>
      <w:ins w:id="22" w:author="Tibor Barna" w:date="2016-01-04T09:12:00Z">
        <w:r>
          <w:fldChar w:fldCharType="begin"/>
        </w:r>
        <w:r>
          <w:instrText xml:space="preserve"> HYPERLINK  \l "KZ_16" \o "Nadlimitná zákazka - užšia súťaž - štandardná ex-post kontrola" </w:instrText>
        </w:r>
        <w:r>
          <w:fldChar w:fldCharType="separate"/>
        </w:r>
        <w:r w:rsidR="00A13E80" w:rsidRPr="0066641F">
          <w:rPr>
            <w:rStyle w:val="Hypertextovprepojenie"/>
          </w:rPr>
          <w:t>Nadlimitná zákazka - užšia súťaž - štandardná ex-post kontrola</w:t>
        </w:r>
        <w:r>
          <w:fldChar w:fldCharType="end"/>
        </w:r>
      </w:ins>
    </w:p>
    <w:p w:rsidR="00A13E80" w:rsidRDefault="009E2AA7" w:rsidP="00066390">
      <w:pPr>
        <w:pStyle w:val="Odsekzoznamu"/>
        <w:numPr>
          <w:ilvl w:val="0"/>
          <w:numId w:val="7"/>
        </w:numPr>
        <w:spacing w:before="120" w:after="120"/>
        <w:ind w:left="425" w:hanging="425"/>
        <w:contextualSpacing w:val="0"/>
        <w:jc w:val="both"/>
      </w:pPr>
      <w:ins w:id="23" w:author="Tibor Barna" w:date="2016-01-04T09:12:00Z">
        <w:r>
          <w:fldChar w:fldCharType="begin"/>
        </w:r>
        <w:r>
          <w:instrText xml:space="preserve"> HYPERLINK  \l "KZ_17" \o "Nadlimitná zákazka - priame rokovacie konanie - 1. ex-ante kontrola" </w:instrText>
        </w:r>
        <w:r>
          <w:fldChar w:fldCharType="separate"/>
        </w:r>
        <w:r w:rsidR="00A13E80" w:rsidRPr="0066641F">
          <w:rPr>
            <w:rStyle w:val="Hypertextovprepojenie"/>
          </w:rPr>
          <w:t>Nadlimitná zákazka - priame rokovacie konanie - 1. ex-ante kontrola</w:t>
        </w:r>
        <w:r>
          <w:fldChar w:fldCharType="end"/>
        </w:r>
      </w:ins>
    </w:p>
    <w:p w:rsidR="00A13E80" w:rsidRDefault="009E2AA7" w:rsidP="00066390">
      <w:pPr>
        <w:pStyle w:val="Odsekzoznamu"/>
        <w:numPr>
          <w:ilvl w:val="0"/>
          <w:numId w:val="7"/>
        </w:numPr>
        <w:spacing w:before="120" w:after="120"/>
        <w:ind w:left="425" w:hanging="425"/>
        <w:contextualSpacing w:val="0"/>
        <w:jc w:val="both"/>
      </w:pPr>
      <w:ins w:id="24" w:author="Tibor Barna" w:date="2016-01-04T09:13:00Z">
        <w:r>
          <w:fldChar w:fldCharType="begin"/>
        </w:r>
        <w:r>
          <w:instrText xml:space="preserve"> HYPERLINK  \l "KZ_18" \o "Nadlimitná zákazka - priame rokovacie konanie - 2. ex-ante kontrola" </w:instrText>
        </w:r>
        <w:r>
          <w:fldChar w:fldCharType="separate"/>
        </w:r>
        <w:r w:rsidR="00A13E80" w:rsidRPr="0066641F">
          <w:rPr>
            <w:rStyle w:val="Hypertextovprepojenie"/>
          </w:rPr>
          <w:t>Nadlimitná zákazka - priame rokovacie konanie - 2. ex-ante k</w:t>
        </w:r>
        <w:r w:rsidR="00A13E80" w:rsidRPr="009E2AA7">
          <w:rPr>
            <w:rStyle w:val="Hypertextovprepojenie"/>
          </w:rPr>
          <w:t>ontrola</w:t>
        </w:r>
        <w:r>
          <w:fldChar w:fldCharType="end"/>
        </w:r>
      </w:ins>
    </w:p>
    <w:p w:rsidR="00A13E80" w:rsidRDefault="009E2AA7" w:rsidP="00066390">
      <w:pPr>
        <w:pStyle w:val="Odsekzoznamu"/>
        <w:numPr>
          <w:ilvl w:val="0"/>
          <w:numId w:val="7"/>
        </w:numPr>
        <w:spacing w:before="120" w:after="120"/>
        <w:ind w:left="425" w:hanging="425"/>
        <w:contextualSpacing w:val="0"/>
        <w:jc w:val="both"/>
      </w:pPr>
      <w:ins w:id="25" w:author="Tibor Barna" w:date="2016-01-04T09:14:00Z">
        <w:r>
          <w:fldChar w:fldCharType="begin"/>
        </w:r>
        <w:r>
          <w:instrText xml:space="preserve"> HYPERLINK  \l "KZ_19" \o "Nadlimitná zákazka - priame rokovacie konanie - následná ex-post kontrola" </w:instrText>
        </w:r>
        <w:r>
          <w:fldChar w:fldCharType="separate"/>
        </w:r>
        <w:r w:rsidR="00A13E80" w:rsidRPr="0066641F">
          <w:rPr>
            <w:rStyle w:val="Hypertextovprepojenie"/>
          </w:rPr>
          <w:t>Nadlimitná zákazka - priame rokovacie konanie - následná ex-post kontrola</w:t>
        </w:r>
        <w:r>
          <w:fldChar w:fldCharType="end"/>
        </w:r>
      </w:ins>
    </w:p>
    <w:p w:rsidR="00A13E80" w:rsidRDefault="009E2AA7" w:rsidP="00066390">
      <w:pPr>
        <w:pStyle w:val="Odsekzoznamu"/>
        <w:numPr>
          <w:ilvl w:val="0"/>
          <w:numId w:val="7"/>
        </w:numPr>
        <w:spacing w:before="120" w:after="120"/>
        <w:ind w:left="425" w:hanging="425"/>
        <w:contextualSpacing w:val="0"/>
        <w:jc w:val="both"/>
      </w:pPr>
      <w:ins w:id="26" w:author="Tibor Barna" w:date="2016-01-04T09:14:00Z">
        <w:r>
          <w:fldChar w:fldCharType="begin"/>
        </w:r>
        <w:r>
          <w:instrText xml:space="preserve"> HYPERLINK  \l "KZ_20" \o "Nadlimitná zákazka - priame rokovacie konanie - štandardná ex-post kontrola" </w:instrText>
        </w:r>
        <w:r>
          <w:fldChar w:fldCharType="separate"/>
        </w:r>
        <w:r w:rsidR="00A13E80" w:rsidRPr="0066641F">
          <w:rPr>
            <w:rStyle w:val="Hypertextovprepojenie"/>
          </w:rPr>
          <w:t>Nadlimitná zákazka - priame rokovacie konanie - štandardná ex-post kontrola</w:t>
        </w:r>
        <w:r>
          <w:fldChar w:fldCharType="end"/>
        </w:r>
      </w:ins>
    </w:p>
    <w:p w:rsidR="00A13E80" w:rsidRPr="009E2AA7" w:rsidRDefault="009E2AA7" w:rsidP="00066390">
      <w:pPr>
        <w:pStyle w:val="Odsekzoznamu"/>
        <w:numPr>
          <w:ilvl w:val="0"/>
          <w:numId w:val="7"/>
        </w:numPr>
        <w:spacing w:before="120" w:after="120"/>
        <w:ind w:left="425" w:hanging="425"/>
        <w:contextualSpacing w:val="0"/>
        <w:jc w:val="both"/>
        <w:rPr>
          <w:ins w:id="27" w:author="Tibor Barna" w:date="2016-01-04T09:14:00Z"/>
          <w:rStyle w:val="Hypertextovprepojenie"/>
        </w:rPr>
      </w:pPr>
      <w:ins w:id="28" w:author="Tibor Barna" w:date="2016-01-04T09:14:00Z">
        <w:r>
          <w:fldChar w:fldCharType="begin"/>
        </w:r>
        <w:r>
          <w:instrText xml:space="preserve"> HYPERLINK  \l "KZ_21" \o "Nadlimitná zákazka - rokovacie konanie so zverejnením - 1. ex-ante kontrola" </w:instrText>
        </w:r>
        <w:r>
          <w:fldChar w:fldCharType="separate"/>
        </w:r>
        <w:r w:rsidR="00A13E80" w:rsidRPr="0066641F">
          <w:rPr>
            <w:rStyle w:val="Hypertextovprepojenie"/>
          </w:rPr>
          <w:t>Nadlimitná zákazka - rokovacie konanie</w:t>
        </w:r>
        <w:r w:rsidR="00A13E80" w:rsidRPr="009E2AA7">
          <w:rPr>
            <w:rStyle w:val="Hypertextovprepojenie"/>
          </w:rPr>
          <w:t xml:space="preserve"> so zverejnením - 1. ex-ante kontrola</w:t>
        </w:r>
      </w:ins>
    </w:p>
    <w:p w:rsidR="00A13E80" w:rsidRDefault="009E2AA7" w:rsidP="00066390">
      <w:pPr>
        <w:pStyle w:val="Odsekzoznamu"/>
        <w:numPr>
          <w:ilvl w:val="0"/>
          <w:numId w:val="7"/>
        </w:numPr>
        <w:spacing w:before="120" w:after="120"/>
        <w:ind w:left="425" w:hanging="425"/>
        <w:contextualSpacing w:val="0"/>
        <w:jc w:val="both"/>
      </w:pPr>
      <w:ins w:id="29" w:author="Tibor Barna" w:date="2016-01-04T09:14:00Z">
        <w:r>
          <w:fldChar w:fldCharType="end"/>
        </w:r>
      </w:ins>
      <w:ins w:id="30" w:author="Tibor Barna" w:date="2016-01-04T09:15:00Z">
        <w:r>
          <w:fldChar w:fldCharType="begin"/>
        </w:r>
        <w:r>
          <w:instrText xml:space="preserve"> HYPERLINK  \l "KZ_22" \o "Nadlimitná zákazka - rokovacie konanie so zverejnením - 2. ex-ante kontrola" </w:instrText>
        </w:r>
        <w:r>
          <w:fldChar w:fldCharType="separate"/>
        </w:r>
        <w:r w:rsidR="00A13E80" w:rsidRPr="0066641F">
          <w:rPr>
            <w:rStyle w:val="Hypertextovprepojenie"/>
          </w:rPr>
          <w:t>Nadlimitná zákazka - rokovacie konanie so zverejnením - 2. ex-ante kontrol</w:t>
        </w:r>
        <w:r w:rsidR="00370F52" w:rsidRPr="009E2AA7">
          <w:rPr>
            <w:rStyle w:val="Hypertextovprepojenie"/>
          </w:rPr>
          <w:t>a</w:t>
        </w:r>
        <w:del w:id="31" w:author="Tibor Barna" w:date="2016-01-04T08:52:00Z">
          <w:r w:rsidR="00A13E80" w:rsidRPr="0066641F" w:rsidDel="00370F52">
            <w:rPr>
              <w:rStyle w:val="Hypertextovprepojenie"/>
            </w:rPr>
            <w:delText>a</w:delText>
          </w:r>
        </w:del>
        <w:r>
          <w:fldChar w:fldCharType="end"/>
        </w:r>
      </w:ins>
    </w:p>
    <w:p w:rsidR="00A13E80" w:rsidRDefault="009E2AA7" w:rsidP="00066390">
      <w:pPr>
        <w:pStyle w:val="Odsekzoznamu"/>
        <w:numPr>
          <w:ilvl w:val="0"/>
          <w:numId w:val="7"/>
        </w:numPr>
        <w:spacing w:before="120" w:after="120"/>
        <w:ind w:left="425" w:hanging="425"/>
        <w:contextualSpacing w:val="0"/>
        <w:jc w:val="both"/>
      </w:pPr>
      <w:ins w:id="32" w:author="Tibor Barna" w:date="2016-01-04T09:15:00Z">
        <w:r>
          <w:fldChar w:fldCharType="begin"/>
        </w:r>
        <w:r>
          <w:instrText xml:space="preserve"> HYPERLINK  \l "KZ_23" \o "Nadlimitná zákazka - rokovacie konanie so zverejnením - následná ex-post kontrola" </w:instrText>
        </w:r>
        <w:r>
          <w:fldChar w:fldCharType="separate"/>
        </w:r>
        <w:r w:rsidR="00A13E80" w:rsidRPr="0066641F">
          <w:rPr>
            <w:rStyle w:val="Hypertextovprepojenie"/>
          </w:rPr>
          <w:t>Nadlimitná zákazka - rokovacie konanie so zverejnením - následná ex-post kontrola</w:t>
        </w:r>
        <w:r>
          <w:fldChar w:fldCharType="end"/>
        </w:r>
      </w:ins>
    </w:p>
    <w:p w:rsidR="00A13E80" w:rsidRDefault="009E2AA7" w:rsidP="00066390">
      <w:pPr>
        <w:pStyle w:val="Odsekzoznamu"/>
        <w:numPr>
          <w:ilvl w:val="0"/>
          <w:numId w:val="7"/>
        </w:numPr>
        <w:spacing w:before="120" w:after="120"/>
        <w:ind w:left="425" w:hanging="425"/>
        <w:contextualSpacing w:val="0"/>
        <w:jc w:val="both"/>
      </w:pPr>
      <w:ins w:id="33" w:author="Tibor Barna" w:date="2016-01-04T09:15:00Z">
        <w:r>
          <w:fldChar w:fldCharType="begin"/>
        </w:r>
        <w:r>
          <w:instrText xml:space="preserve"> HYPERLINK  \l "KZ_24" \o "Nadlimitná zákazka - rokovacie konanie so zverejnením - štandardná ex-post kontrola" </w:instrText>
        </w:r>
        <w:r>
          <w:fldChar w:fldCharType="separate"/>
        </w:r>
        <w:r w:rsidR="00A13E80" w:rsidRPr="0066641F">
          <w:rPr>
            <w:rStyle w:val="Hypertextovprepojenie"/>
          </w:rPr>
          <w:t>Nadlimitná zákazka - rokovacie konanie so zverejnením - štandardná ex-post kontrola</w:t>
        </w:r>
        <w:r>
          <w:fldChar w:fldCharType="end"/>
        </w:r>
      </w:ins>
    </w:p>
    <w:p w:rsidR="00A13E80" w:rsidRDefault="009E2AA7" w:rsidP="00066390">
      <w:pPr>
        <w:pStyle w:val="Odsekzoznamu"/>
        <w:numPr>
          <w:ilvl w:val="0"/>
          <w:numId w:val="7"/>
        </w:numPr>
        <w:spacing w:before="120" w:after="120"/>
        <w:ind w:left="425" w:hanging="425"/>
        <w:contextualSpacing w:val="0"/>
        <w:jc w:val="both"/>
      </w:pPr>
      <w:ins w:id="34" w:author="Tibor Barna" w:date="2016-01-04T09:15:00Z">
        <w:r>
          <w:fldChar w:fldCharType="begin"/>
        </w:r>
        <w:r>
          <w:instrText xml:space="preserve"> HYPERLINK  \l "KZ_25" \o "Nadlimitná zákazka - súťažný dialóg - 1. ex-ante kontrola" </w:instrText>
        </w:r>
        <w:r>
          <w:fldChar w:fldCharType="separate"/>
        </w:r>
        <w:r w:rsidR="00A13E80" w:rsidRPr="0066641F">
          <w:rPr>
            <w:rStyle w:val="Hypertextovprepojenie"/>
          </w:rPr>
          <w:t>Nadlimitná zákazka - súťažný dialóg - 1. ex-ante kontrola</w:t>
        </w:r>
        <w:r>
          <w:fldChar w:fldCharType="end"/>
        </w:r>
      </w:ins>
    </w:p>
    <w:p w:rsidR="00A13E80" w:rsidRDefault="009E2AA7" w:rsidP="00066390">
      <w:pPr>
        <w:pStyle w:val="Odsekzoznamu"/>
        <w:numPr>
          <w:ilvl w:val="0"/>
          <w:numId w:val="7"/>
        </w:numPr>
        <w:spacing w:before="120" w:after="120"/>
        <w:ind w:left="425" w:hanging="425"/>
        <w:contextualSpacing w:val="0"/>
        <w:jc w:val="both"/>
      </w:pPr>
      <w:ins w:id="35" w:author="Tibor Barna" w:date="2016-01-04T09:15:00Z">
        <w:r>
          <w:fldChar w:fldCharType="begin"/>
        </w:r>
        <w:r>
          <w:instrText xml:space="preserve"> HYPERLINK  \l "KZ_26" \o "Nadlimitná zákazka - súťažný dialóg - 2. ex-ante kontrola" </w:instrText>
        </w:r>
        <w:r>
          <w:fldChar w:fldCharType="separate"/>
        </w:r>
        <w:r w:rsidR="00A13E80" w:rsidRPr="0066641F">
          <w:rPr>
            <w:rStyle w:val="Hypertextovprepojenie"/>
          </w:rPr>
          <w:t>Nadlimitná zákazka - súť</w:t>
        </w:r>
        <w:r w:rsidR="00A13E80" w:rsidRPr="009E2AA7">
          <w:rPr>
            <w:rStyle w:val="Hypertextovprepojenie"/>
          </w:rPr>
          <w:t>ažný dialóg - 2. ex-ante kontrola</w:t>
        </w:r>
        <w:r>
          <w:fldChar w:fldCharType="end"/>
        </w:r>
      </w:ins>
    </w:p>
    <w:p w:rsidR="00A13E80" w:rsidRDefault="009E2AA7" w:rsidP="00066390">
      <w:pPr>
        <w:pStyle w:val="Odsekzoznamu"/>
        <w:numPr>
          <w:ilvl w:val="0"/>
          <w:numId w:val="7"/>
        </w:numPr>
        <w:spacing w:before="120" w:after="120"/>
        <w:ind w:left="425" w:hanging="425"/>
        <w:contextualSpacing w:val="0"/>
        <w:jc w:val="both"/>
      </w:pPr>
      <w:ins w:id="36" w:author="Tibor Barna" w:date="2016-01-04T09:15:00Z">
        <w:r>
          <w:fldChar w:fldCharType="begin"/>
        </w:r>
        <w:r>
          <w:instrText xml:space="preserve"> HYPERLINK  \l "KZ_27" \o "Nadlimitná zákazka - súťažný dialóg - následná ex-post kontrola" </w:instrText>
        </w:r>
        <w:r>
          <w:fldChar w:fldCharType="separate"/>
        </w:r>
        <w:r w:rsidR="00A13E80" w:rsidRPr="0066641F">
          <w:rPr>
            <w:rStyle w:val="Hypertextovprepojenie"/>
          </w:rPr>
          <w:t>Nadlimitná zákazka - súťažný dialóg - následná ex-post kontrola</w:t>
        </w:r>
        <w:r>
          <w:fldChar w:fldCharType="end"/>
        </w:r>
      </w:ins>
    </w:p>
    <w:p w:rsidR="00A13E80" w:rsidRDefault="009E2AA7" w:rsidP="00066390">
      <w:pPr>
        <w:pStyle w:val="Odsekzoznamu"/>
        <w:numPr>
          <w:ilvl w:val="0"/>
          <w:numId w:val="7"/>
        </w:numPr>
        <w:spacing w:before="120" w:after="120"/>
        <w:ind w:left="425" w:hanging="425"/>
        <w:contextualSpacing w:val="0"/>
        <w:jc w:val="both"/>
      </w:pPr>
      <w:ins w:id="37" w:author="Tibor Barna" w:date="2016-01-04T09:16:00Z">
        <w:r>
          <w:fldChar w:fldCharType="begin"/>
        </w:r>
        <w:r>
          <w:instrText xml:space="preserve"> HYPERLINK  \l "KZ_28" \o "Nadlimitná zákazka - súťažný dialóg - štandardná ex-post kontrola" </w:instrText>
        </w:r>
        <w:r>
          <w:fldChar w:fldCharType="separate"/>
        </w:r>
        <w:r w:rsidR="00A13E80" w:rsidRPr="0066641F">
          <w:rPr>
            <w:rStyle w:val="Hypertextovprepojenie"/>
          </w:rPr>
          <w:t>Nadlimitná zákazka - súťažný dialóg - štandardná ex-post kontrola</w:t>
        </w:r>
        <w:r>
          <w:fldChar w:fldCharType="end"/>
        </w:r>
      </w:ins>
    </w:p>
    <w:p w:rsidR="00A13E80" w:rsidRDefault="009E2AA7" w:rsidP="00066390">
      <w:pPr>
        <w:pStyle w:val="Odsekzoznamu"/>
        <w:numPr>
          <w:ilvl w:val="0"/>
          <w:numId w:val="7"/>
        </w:numPr>
        <w:spacing w:before="120" w:after="120"/>
        <w:ind w:left="425" w:hanging="425"/>
        <w:contextualSpacing w:val="0"/>
        <w:jc w:val="both"/>
      </w:pPr>
      <w:ins w:id="38" w:author="Tibor Barna" w:date="2016-01-04T09:16:00Z">
        <w:r>
          <w:fldChar w:fldCharType="begin"/>
        </w:r>
        <w:r>
          <w:instrText xml:space="preserve"> HYPERLINK  \l "KZ_29" \o "Nadlimitná zákazka - súťaž návrhov - 1. ex-ante kontrola" </w:instrText>
        </w:r>
        <w:r>
          <w:fldChar w:fldCharType="separate"/>
        </w:r>
        <w:r w:rsidR="00A13E80" w:rsidRPr="0066641F">
          <w:rPr>
            <w:rStyle w:val="Hypertextovprepojenie"/>
          </w:rPr>
          <w:t>Nadlimitná zákazka - súťaž návrhov - 1. ex-ante kontrola</w:t>
        </w:r>
        <w:del w:id="39" w:author="Tibor Barna" w:date="2016-01-04T08:52:00Z">
          <w:r w:rsidR="00A13E80" w:rsidRPr="009E2AA7" w:rsidDel="00370F52">
            <w:rPr>
              <w:rStyle w:val="Hypertextovprepojenie"/>
            </w:rPr>
            <w:delText xml:space="preserve"> </w:delText>
          </w:r>
        </w:del>
        <w:r>
          <w:fldChar w:fldCharType="end"/>
        </w:r>
      </w:ins>
    </w:p>
    <w:p w:rsidR="00A13E80" w:rsidRDefault="009E2AA7" w:rsidP="00066390">
      <w:pPr>
        <w:pStyle w:val="Odsekzoznamu"/>
        <w:numPr>
          <w:ilvl w:val="0"/>
          <w:numId w:val="7"/>
        </w:numPr>
        <w:spacing w:before="120" w:after="120"/>
        <w:ind w:left="425" w:hanging="425"/>
        <w:contextualSpacing w:val="0"/>
        <w:jc w:val="both"/>
      </w:pPr>
      <w:ins w:id="40" w:author="Tibor Barna" w:date="2016-01-04T09:16:00Z">
        <w:r>
          <w:fldChar w:fldCharType="begin"/>
        </w:r>
        <w:r>
          <w:instrText xml:space="preserve"> HYPERLINK  \l "KZ_30" \o "Nadlimitná zákazka - súťaž návrhov - 2. ex-ante kontrola" </w:instrText>
        </w:r>
        <w:r>
          <w:fldChar w:fldCharType="separate"/>
        </w:r>
        <w:r w:rsidR="00A13E80" w:rsidRPr="0066641F">
          <w:rPr>
            <w:rStyle w:val="Hypertextovprepojenie"/>
          </w:rPr>
          <w:t>Nadlimitná zákazka - súťaž návrhov - 2. ex-ante kontrola</w:t>
        </w:r>
        <w:del w:id="41" w:author="Tibor Barna" w:date="2016-01-04T08:52:00Z">
          <w:r w:rsidR="00A13E80" w:rsidRPr="009E2AA7" w:rsidDel="00370F52">
            <w:rPr>
              <w:rStyle w:val="Hypertextovprepojenie"/>
            </w:rPr>
            <w:delText xml:space="preserve"> </w:delText>
          </w:r>
        </w:del>
        <w:r>
          <w:fldChar w:fldCharType="end"/>
        </w:r>
      </w:ins>
    </w:p>
    <w:p w:rsidR="00A13E80" w:rsidRDefault="009E2AA7" w:rsidP="00066390">
      <w:pPr>
        <w:pStyle w:val="Odsekzoznamu"/>
        <w:numPr>
          <w:ilvl w:val="0"/>
          <w:numId w:val="7"/>
        </w:numPr>
        <w:spacing w:before="120" w:after="120"/>
        <w:ind w:left="425" w:hanging="425"/>
        <w:contextualSpacing w:val="0"/>
        <w:jc w:val="both"/>
      </w:pPr>
      <w:ins w:id="42" w:author="Tibor Barna" w:date="2016-01-04T09:16:00Z">
        <w:r>
          <w:fldChar w:fldCharType="begin"/>
        </w:r>
        <w:r>
          <w:instrText xml:space="preserve"> HYPERLINK  \l "KZ_31" \o "Nadlimitná zákazka - súťaž návrhov - následná ex-post kontrola" </w:instrText>
        </w:r>
        <w:r>
          <w:fldChar w:fldCharType="separate"/>
        </w:r>
        <w:r w:rsidR="00A13E80" w:rsidRPr="0066641F">
          <w:rPr>
            <w:rStyle w:val="Hypertextovprepojenie"/>
          </w:rPr>
          <w:t>Nadlimitná zákazka - súťaž návr</w:t>
        </w:r>
        <w:r w:rsidR="00A13E80" w:rsidRPr="009E2AA7">
          <w:rPr>
            <w:rStyle w:val="Hypertextovprepojenie"/>
          </w:rPr>
          <w:t>hov - následná ex-post kontrola</w:t>
        </w:r>
        <w:r>
          <w:fldChar w:fldCharType="end"/>
        </w:r>
      </w:ins>
    </w:p>
    <w:p w:rsidR="00A13E80" w:rsidRDefault="009E2AA7" w:rsidP="00066390">
      <w:pPr>
        <w:pStyle w:val="Odsekzoznamu"/>
        <w:numPr>
          <w:ilvl w:val="0"/>
          <w:numId w:val="7"/>
        </w:numPr>
        <w:spacing w:before="120" w:after="120"/>
        <w:ind w:left="425" w:hanging="425"/>
        <w:contextualSpacing w:val="0"/>
        <w:jc w:val="both"/>
      </w:pPr>
      <w:ins w:id="43" w:author="Tibor Barna" w:date="2016-01-04T09:16:00Z">
        <w:r>
          <w:fldChar w:fldCharType="begin"/>
        </w:r>
        <w:r>
          <w:instrText xml:space="preserve"> HYPERLINK  \l "KZ_32" \o "Nadlimitná zákazka - súťaž návrhov - štandardná ex-post kontrola" </w:instrText>
        </w:r>
        <w:r>
          <w:fldChar w:fldCharType="separate"/>
        </w:r>
        <w:r w:rsidR="00A13E80" w:rsidRPr="0066641F">
          <w:rPr>
            <w:rStyle w:val="Hypertextovprepojenie"/>
          </w:rPr>
          <w:t>Nadlimitná zákazka - súťaž návrhov - štandardná ex-post kontrola</w:t>
        </w:r>
        <w:r>
          <w:fldChar w:fldCharType="end"/>
        </w:r>
      </w:ins>
    </w:p>
    <w:p w:rsidR="00A13E80" w:rsidRDefault="009E2AA7" w:rsidP="00066390">
      <w:pPr>
        <w:pStyle w:val="Odsekzoznamu"/>
        <w:numPr>
          <w:ilvl w:val="0"/>
          <w:numId w:val="7"/>
        </w:numPr>
        <w:spacing w:before="120" w:after="120"/>
        <w:ind w:left="425" w:hanging="425"/>
        <w:contextualSpacing w:val="0"/>
        <w:jc w:val="both"/>
      </w:pPr>
      <w:ins w:id="44" w:author="Tibor Barna" w:date="2016-01-04T09:16:00Z">
        <w:r>
          <w:fldChar w:fldCharType="begin"/>
        </w:r>
        <w:r>
          <w:instrText xml:space="preserve"> HYPERLINK  \l "KZ_33" \o "Nadlimitná zákazka - koncesia - 1. ex-ante kontrola" </w:instrText>
        </w:r>
        <w:r>
          <w:fldChar w:fldCharType="separate"/>
        </w:r>
        <w:r w:rsidR="00A13E80" w:rsidRPr="0066641F">
          <w:rPr>
            <w:rStyle w:val="Hypertextovprepojenie"/>
          </w:rPr>
          <w:t>Nadlimitná zákazka - koncesia - 1. ex-ante kontrola</w:t>
        </w:r>
        <w:r>
          <w:fldChar w:fldCharType="end"/>
        </w:r>
      </w:ins>
    </w:p>
    <w:p w:rsidR="00A13E80" w:rsidRDefault="009E2AA7" w:rsidP="00066390">
      <w:pPr>
        <w:pStyle w:val="Odsekzoznamu"/>
        <w:numPr>
          <w:ilvl w:val="0"/>
          <w:numId w:val="7"/>
        </w:numPr>
        <w:spacing w:before="120" w:after="120"/>
        <w:ind w:left="425" w:hanging="425"/>
        <w:contextualSpacing w:val="0"/>
        <w:jc w:val="both"/>
      </w:pPr>
      <w:ins w:id="45" w:author="Tibor Barna" w:date="2016-01-04T09:16:00Z">
        <w:r>
          <w:fldChar w:fldCharType="begin"/>
        </w:r>
        <w:r>
          <w:instrText xml:space="preserve"> HYPERLINK  \l "KZ_34" \o "Nadlimitná zákazka - koncesia - 2. ex-ante kontrola" </w:instrText>
        </w:r>
        <w:r>
          <w:fldChar w:fldCharType="separate"/>
        </w:r>
        <w:r w:rsidR="00A13E80" w:rsidRPr="0066641F">
          <w:rPr>
            <w:rStyle w:val="Hypertextovprepojenie"/>
          </w:rPr>
          <w:t>Nadlimitná zákazka - koncesia - 2. ex-ante kontrola</w:t>
        </w:r>
        <w:r>
          <w:fldChar w:fldCharType="end"/>
        </w:r>
      </w:ins>
    </w:p>
    <w:p w:rsidR="00A13E80" w:rsidRDefault="009E2AA7" w:rsidP="00066390">
      <w:pPr>
        <w:pStyle w:val="Odsekzoznamu"/>
        <w:numPr>
          <w:ilvl w:val="0"/>
          <w:numId w:val="7"/>
        </w:numPr>
        <w:spacing w:before="120" w:after="120"/>
        <w:ind w:left="425" w:hanging="425"/>
        <w:contextualSpacing w:val="0"/>
        <w:jc w:val="both"/>
      </w:pPr>
      <w:ins w:id="46" w:author="Tibor Barna" w:date="2016-01-04T09:17:00Z">
        <w:r>
          <w:fldChar w:fldCharType="begin"/>
        </w:r>
        <w:r>
          <w:instrText xml:space="preserve"> HYPERLINK  \l "KZ_35" \o "Nadlimitná zákazka - koncesia - následná ex-post kontrola" </w:instrText>
        </w:r>
        <w:r>
          <w:fldChar w:fldCharType="separate"/>
        </w:r>
        <w:r w:rsidR="00A13E80" w:rsidRPr="0066641F">
          <w:rPr>
            <w:rStyle w:val="Hypertextovprepojenie"/>
          </w:rPr>
          <w:t>Nadlimitná zákazka - koncesia - následná ex-post kontrola</w:t>
        </w:r>
        <w:r>
          <w:fldChar w:fldCharType="end"/>
        </w:r>
      </w:ins>
    </w:p>
    <w:p w:rsidR="00A13E80" w:rsidRDefault="009E2AA7" w:rsidP="00066390">
      <w:pPr>
        <w:pStyle w:val="Odsekzoznamu"/>
        <w:numPr>
          <w:ilvl w:val="0"/>
          <w:numId w:val="7"/>
        </w:numPr>
        <w:spacing w:before="120" w:after="120"/>
        <w:ind w:left="425" w:hanging="425"/>
        <w:contextualSpacing w:val="0"/>
        <w:jc w:val="both"/>
      </w:pPr>
      <w:ins w:id="47" w:author="Tibor Barna" w:date="2016-01-04T09:17:00Z">
        <w:r>
          <w:fldChar w:fldCharType="begin"/>
        </w:r>
        <w:r>
          <w:instrText xml:space="preserve"> HYPERLINK  \l "KZ_36" \o "Nadlimitná zákazka - koncesia - štandardná ex-post kontrola" </w:instrText>
        </w:r>
        <w:r>
          <w:fldChar w:fldCharType="separate"/>
        </w:r>
        <w:r w:rsidR="00A13E80" w:rsidRPr="0066641F">
          <w:rPr>
            <w:rStyle w:val="Hypertextovprepojenie"/>
          </w:rPr>
          <w:t>Nadlimitná zákazka - koncesia - štandardná ex-post kontrola</w:t>
        </w:r>
        <w:r>
          <w:fldChar w:fldCharType="end"/>
        </w:r>
      </w:ins>
    </w:p>
    <w:p w:rsidR="00A13E80" w:rsidRDefault="009E2AA7" w:rsidP="00066390">
      <w:pPr>
        <w:pStyle w:val="Odsekzoznamu"/>
        <w:numPr>
          <w:ilvl w:val="0"/>
          <w:numId w:val="7"/>
        </w:numPr>
        <w:spacing w:before="120" w:after="120"/>
        <w:ind w:left="425" w:hanging="425"/>
        <w:contextualSpacing w:val="0"/>
        <w:jc w:val="both"/>
      </w:pPr>
      <w:ins w:id="48" w:author="Tibor Barna" w:date="2016-01-04T09:17:00Z">
        <w:r>
          <w:fldChar w:fldCharType="begin"/>
        </w:r>
        <w:r>
          <w:instrText xml:space="preserve"> HYPERLINK  \l "KZ_37" \o "Zákazka podľa § 9 ods. 9 ZVO - do 5000 EUR - štandardná ex-post kontrola" </w:instrText>
        </w:r>
        <w:r>
          <w:fldChar w:fldCharType="separate"/>
        </w:r>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do 5000 EUR - štandardná ex-post kontrola</w:t>
        </w:r>
        <w:r>
          <w:fldChar w:fldCharType="end"/>
        </w:r>
      </w:ins>
    </w:p>
    <w:p w:rsidR="00A13E80" w:rsidRDefault="009E2AA7" w:rsidP="002A537C">
      <w:pPr>
        <w:pStyle w:val="Odsekzoznamu"/>
        <w:numPr>
          <w:ilvl w:val="0"/>
          <w:numId w:val="7"/>
        </w:numPr>
        <w:spacing w:before="120" w:after="120"/>
        <w:ind w:left="426" w:hanging="426"/>
        <w:contextualSpacing w:val="0"/>
        <w:jc w:val="both"/>
      </w:pPr>
      <w:ins w:id="49" w:author="Tibor Barna" w:date="2016-01-04T09:17:00Z">
        <w:r>
          <w:fldChar w:fldCharType="begin"/>
        </w:r>
        <w:r>
          <w:instrText xml:space="preserve"> HYPERLINK  \l "KZ_38" \o "Zákazka podľa § 9 ods. 9 ZVO - nad 5000 EUR - štandardná ex-post kontrola" </w:instrText>
        </w:r>
        <w:r>
          <w:fldChar w:fldCharType="separate"/>
        </w:r>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nad 5000 EUR - štandardná ex-post kontrola</w:t>
        </w:r>
        <w:r>
          <w:fldChar w:fldCharType="end"/>
        </w:r>
      </w:ins>
    </w:p>
    <w:p w:rsidR="00A13E80" w:rsidRDefault="009E2AA7" w:rsidP="00066390">
      <w:pPr>
        <w:pStyle w:val="Odsekzoznamu"/>
        <w:numPr>
          <w:ilvl w:val="0"/>
          <w:numId w:val="7"/>
        </w:numPr>
        <w:spacing w:before="120" w:after="120"/>
        <w:ind w:left="425" w:hanging="425"/>
        <w:contextualSpacing w:val="0"/>
        <w:jc w:val="both"/>
      </w:pPr>
      <w:ins w:id="50" w:author="Tibor Barna" w:date="2016-01-04T09:17:00Z">
        <w:r>
          <w:fldChar w:fldCharType="begin"/>
        </w:r>
        <w:r>
          <w:instrText xml:space="preserve"> HYPERLINK  \l "KZ_39" \o "In-house zákazka - štandardná ex-post kontrola" </w:instrText>
        </w:r>
        <w:r>
          <w:fldChar w:fldCharType="separate"/>
        </w:r>
        <w:proofErr w:type="spellStart"/>
        <w:r w:rsidR="00A13E80" w:rsidRPr="0066641F">
          <w:rPr>
            <w:rStyle w:val="Hypertextovprepojenie"/>
          </w:rPr>
          <w:t>In-house</w:t>
        </w:r>
        <w:proofErr w:type="spellEnd"/>
        <w:r w:rsidR="00A13E80" w:rsidRPr="0066641F">
          <w:rPr>
            <w:rStyle w:val="Hypertextovprepojenie"/>
          </w:rPr>
          <w:t xml:space="preserve"> </w:t>
        </w:r>
        <w:r w:rsidR="002A537C" w:rsidRPr="009E2AA7">
          <w:rPr>
            <w:rStyle w:val="Hypertextovprepojenie"/>
          </w:rPr>
          <w:t xml:space="preserve">zákazka </w:t>
        </w:r>
        <w:r w:rsidR="00A13E80" w:rsidRPr="009E2AA7">
          <w:rPr>
            <w:rStyle w:val="Hypertextovprepojenie"/>
          </w:rPr>
          <w:t>- štandardná ex-post kontrola</w:t>
        </w:r>
        <w:r>
          <w:fldChar w:fldCharType="end"/>
        </w:r>
      </w:ins>
    </w:p>
    <w:p w:rsidR="00A13E80" w:rsidRDefault="009E2AA7" w:rsidP="00066390">
      <w:pPr>
        <w:pStyle w:val="Odsekzoznamu"/>
        <w:numPr>
          <w:ilvl w:val="0"/>
          <w:numId w:val="7"/>
        </w:numPr>
        <w:spacing w:before="120" w:after="120"/>
        <w:ind w:left="425" w:hanging="425"/>
        <w:contextualSpacing w:val="0"/>
        <w:jc w:val="both"/>
      </w:pPr>
      <w:ins w:id="51" w:author="Tibor Barna" w:date="2016-01-04T09:17:00Z">
        <w:r>
          <w:fldChar w:fldCharType="begin"/>
        </w:r>
        <w:r>
          <w:instrText xml:space="preserve"> HYPERLINK  \l "KZ_40" \o "Výnimka podľa § 1 ZVO - štandardná ex-post kontrola" </w:instrText>
        </w:r>
        <w:r>
          <w:fldChar w:fldCharType="separate"/>
        </w:r>
        <w:r w:rsidR="00A13E80" w:rsidRPr="0066641F">
          <w:rPr>
            <w:rStyle w:val="Hypertextovprepojenie"/>
          </w:rPr>
          <w:t>Výnimka podľa § 1 ZVO - štandardná ex-post kontrola</w:t>
        </w:r>
        <w:r>
          <w:fldChar w:fldCharType="end"/>
        </w:r>
      </w:ins>
    </w:p>
    <w:p w:rsidR="009E2AA7" w:rsidRDefault="009E2AA7" w:rsidP="00066390">
      <w:pPr>
        <w:pStyle w:val="Odsekzoznamu"/>
        <w:numPr>
          <w:ilvl w:val="0"/>
          <w:numId w:val="7"/>
        </w:numPr>
        <w:spacing w:before="120" w:after="120"/>
        <w:ind w:left="425" w:hanging="425"/>
        <w:contextualSpacing w:val="0"/>
        <w:jc w:val="both"/>
        <w:rPr>
          <w:ins w:id="52" w:author="Tibor Barna" w:date="2016-01-04T09:18:00Z"/>
        </w:rPr>
      </w:pPr>
      <w:ins w:id="53" w:author="Tibor Barna" w:date="2016-01-04T09:18:00Z">
        <w:r>
          <w:fldChar w:fldCharType="begin"/>
        </w:r>
        <w:r>
          <w:instrText xml:space="preserve"> HYPERLINK  \l "KZ_41" \o "Dodatok pred podpisom - 1. ex-ante kontrola" </w:instrText>
        </w:r>
        <w:r>
          <w:fldChar w:fldCharType="separate"/>
        </w:r>
        <w:r w:rsidRPr="009E2AA7">
          <w:rPr>
            <w:rStyle w:val="Hypertextovprepojenie"/>
          </w:rPr>
          <w:t>Dodatok pred podpisom - 1. ex-ante kontrola</w:t>
        </w:r>
        <w:r>
          <w:fldChar w:fldCharType="end"/>
        </w:r>
      </w:ins>
    </w:p>
    <w:p w:rsidR="00A13E80" w:rsidRDefault="009E2AA7" w:rsidP="00066390">
      <w:pPr>
        <w:pStyle w:val="Odsekzoznamu"/>
        <w:numPr>
          <w:ilvl w:val="0"/>
          <w:numId w:val="7"/>
        </w:numPr>
        <w:spacing w:before="120" w:after="120"/>
        <w:ind w:left="425" w:hanging="425"/>
        <w:contextualSpacing w:val="0"/>
        <w:jc w:val="both"/>
      </w:pPr>
      <w:ins w:id="54" w:author="Tibor Barna" w:date="2016-01-04T09:18:00Z">
        <w:r>
          <w:fldChar w:fldCharType="begin"/>
        </w:r>
        <w:r>
          <w:instrText xml:space="preserve"> HYPERLINK  \l "KZ_42" \o "Dodatok po podpise - následná ex-post kontrola" </w:instrText>
        </w:r>
        <w:r>
          <w:fldChar w:fldCharType="separate"/>
        </w:r>
        <w:r w:rsidR="00A13E80" w:rsidRPr="0066641F">
          <w:rPr>
            <w:rStyle w:val="Hypertextovprepojenie"/>
          </w:rPr>
          <w:t>Dodatok po podpise - následná ex-post kontrola</w:t>
        </w:r>
        <w:r>
          <w:fldChar w:fldCharType="end"/>
        </w:r>
      </w:ins>
    </w:p>
    <w:p w:rsidR="00CC055E" w:rsidRPr="00BC1ADC" w:rsidRDefault="00BC1ADC" w:rsidP="00066390">
      <w:pPr>
        <w:pStyle w:val="Odsekzoznamu"/>
        <w:numPr>
          <w:ilvl w:val="0"/>
          <w:numId w:val="7"/>
        </w:numPr>
        <w:spacing w:before="120" w:after="120"/>
        <w:ind w:left="425" w:hanging="425"/>
        <w:contextualSpacing w:val="0"/>
        <w:jc w:val="both"/>
        <w:rPr>
          <w:ins w:id="55" w:author="Tibor Barna" w:date="2015-12-29T12:52:00Z"/>
          <w:rStyle w:val="Hypertextovprepojenie"/>
        </w:rPr>
      </w:pPr>
      <w:ins w:id="56" w:author="Tibor Barna" w:date="2015-12-29T12:52:00Z">
        <w:r>
          <w:lastRenderedPageBreak/>
          <w:fldChar w:fldCharType="begin"/>
        </w:r>
        <w:r>
          <w:instrText xml:space="preserve"> HYPERLINK  \l "KZ_43" \o "Dodatok po podpise - štandardná ex-post kontrola" </w:instrText>
        </w:r>
        <w:r>
          <w:fldChar w:fldCharType="separate"/>
        </w:r>
        <w:r w:rsidR="00A13E80" w:rsidRPr="00370F52">
          <w:rPr>
            <w:rStyle w:val="Hypertextovprepojenie"/>
          </w:rPr>
          <w:t>Dodatok po podpise - štandardná ex-post kontrola</w:t>
        </w:r>
      </w:ins>
    </w:p>
    <w:p w:rsidR="00BB2644" w:rsidRDefault="00BC1ADC">
      <w:pPr>
        <w:spacing w:after="200" w:line="276" w:lineRule="auto"/>
      </w:pPr>
      <w:ins w:id="57" w:author="Tibor Barna" w:date="2015-12-29T12:52:00Z">
        <w:r>
          <w:fldChar w:fldCharType="end"/>
        </w:r>
      </w:ins>
      <w:r w:rsidR="00BB2644">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66641F">
        <w:trPr>
          <w:cantSplit/>
          <w:trHeight w:val="645"/>
        </w:trPr>
        <w:tc>
          <w:tcPr>
            <w:tcW w:w="9087" w:type="dxa"/>
            <w:gridSpan w:val="7"/>
            <w:shd w:val="clear" w:color="000000" w:fill="60497A"/>
            <w:vAlign w:val="center"/>
            <w:hideMark/>
          </w:tcPr>
          <w:p w:rsidR="00BB2644" w:rsidRDefault="00BB2644" w:rsidP="00BB2644">
            <w:pPr>
              <w:jc w:val="center"/>
              <w:rPr>
                <w:b/>
                <w:bCs/>
                <w:color w:val="FFFFFF"/>
              </w:rPr>
            </w:pPr>
            <w:r w:rsidRPr="00BB2644">
              <w:rPr>
                <w:b/>
                <w:bCs/>
                <w:color w:val="FFFFFF"/>
              </w:rPr>
              <w:lastRenderedPageBreak/>
              <w:t xml:space="preserve">Kontrolný zoznam k </w:t>
            </w:r>
            <w:ins w:id="58" w:author="Gombosová Erika" w:date="2015-12-15T16:41:00Z">
              <w:r w:rsidR="00432B14">
                <w:rPr>
                  <w:b/>
                  <w:bCs/>
                  <w:color w:val="FFFFFF"/>
                </w:rPr>
                <w:t>finančnej</w:t>
              </w:r>
            </w:ins>
            <w:del w:id="59" w:author="Gombosová Erika" w:date="2015-12-15T16:41:00Z">
              <w:r w:rsidRPr="00BB2644" w:rsidDel="00432B14">
                <w:rPr>
                  <w:b/>
                  <w:bCs/>
                  <w:color w:val="FFFFFF"/>
                </w:rPr>
                <w:delText>administratívnej</w:delText>
              </w:r>
            </w:del>
            <w:r w:rsidRPr="00BB2644">
              <w:rPr>
                <w:b/>
                <w:bCs/>
                <w:color w:val="FFFFFF"/>
              </w:rPr>
              <w:t xml:space="preserve"> kontrole VO</w:t>
            </w:r>
          </w:p>
          <w:p w:rsidR="00BB2644" w:rsidRPr="00BB2644" w:rsidRDefault="00A46A14" w:rsidP="00BB2644">
            <w:pPr>
              <w:jc w:val="center"/>
              <w:rPr>
                <w:b/>
                <w:bCs/>
                <w:color w:val="FFFFFF"/>
              </w:rPr>
            </w:pPr>
            <w:bookmarkStart w:id="60" w:name="KZ_1"/>
            <w:r w:rsidRPr="00A46A14">
              <w:rPr>
                <w:b/>
                <w:bCs/>
                <w:color w:val="FFFFFF"/>
              </w:rPr>
              <w:t>Podlimitná zákazka podľa § 100 ZVO</w:t>
            </w:r>
            <w:bookmarkEnd w:id="60"/>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66641F">
        <w:trPr>
          <w:cantSplit/>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FF151F" w:rsidRPr="00BB2644" w:rsidTr="0066641F">
        <w:trPr>
          <w:cantSplit/>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použitý postup na zadanie zákazky na dodanie tovaru/ stavebných prác/ služieb v súlade so ZVO?</w:t>
            </w:r>
            <w:r w:rsidRPr="00BB2644">
              <w:rPr>
                <w:color w:val="000000"/>
                <w:sz w:val="22"/>
                <w:szCs w:val="22"/>
              </w:rPr>
              <w:br/>
              <w:t xml:space="preserve">b) S ohľadom na predmet zákazky a </w:t>
            </w:r>
            <w:proofErr w:type="spellStart"/>
            <w:r w:rsidRPr="00BB2644">
              <w:rPr>
                <w:color w:val="000000"/>
                <w:sz w:val="22"/>
                <w:szCs w:val="22"/>
              </w:rPr>
              <w:t>definícu</w:t>
            </w:r>
            <w:proofErr w:type="spellEnd"/>
            <w:r w:rsidRPr="00BB2644">
              <w:rPr>
                <w:color w:val="000000"/>
                <w:sz w:val="22"/>
                <w:szCs w:val="22"/>
              </w:rPr>
              <w:t xml:space="preserve"> bežnej dostupnosti na trhu bol pre obstarávanie zvolený správny postup bez využitia elektronického trhoviska?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3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 xml:space="preserve">b) Bola určená PHZ podľa podmienok platných v čase odoslania výzvy na predkladanie ponúk? </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ZVO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vyžadované na preukázanie splnenia podmienok účasti doklady podľa § 26 ods. 2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AK  boli vyžadované doklady, ktorými sa preukazuje finančné a ekonomické postavenie a technická alebo odborná spôsobilosť podľa § 27  až 30 ZVO bola požiadavka na ich predloženie v súlade s § 32 ods. 6; § 32 ods. 10 a 11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posudzované splnenie podmienok účasti podľa § 33 ZVO a v súlade s výzvou na predkladanie ponúk; v prípade skupiny dodávateľov bol použitý § 31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Boli súťažné podklady vypracované v súlade s § 34 ZVO a uverejnené v profile verejného obstarávateľa v členení podľa jednotlivých verejných obstarávaní?</w:t>
            </w:r>
            <w:r w:rsidRPr="00BB2644">
              <w:rPr>
                <w:color w:val="000000"/>
                <w:sz w:val="22"/>
                <w:szCs w:val="22"/>
              </w:rPr>
              <w:br/>
              <w:t xml:space="preserve">b) Je opis predmetu zákazky vypracovaný nediskriminačne a podporuje čestnú hospodársku súťaž?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Bolo  poskytnuté vysvetlenie údajov uvedených vo výzve na predkladanie ponúk alebo v súťažných podkladoch bezodkladne, najneskôr do piatich pracovných dní od doručenia žiadosti o vysvetlenie, všetkým zainteresovaným záujemcom?</w:t>
            </w:r>
            <w:r w:rsidRPr="00BB2644">
              <w:rPr>
                <w:color w:val="000000"/>
                <w:sz w:val="22"/>
                <w:szCs w:val="22"/>
              </w:rPr>
              <w:br/>
              <w:t xml:space="preserve">b) Bolo záujemcom  požiadané o vysvetlenie najneskôr šesť pracovných dní pred uplynutím lehoty na predkladanie ponúk?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dodržaný postup ak išlo o zákazku, pri ktorej mohla podať námietky aj iná osoba než orgán štátnej správy podľa § 137 ods. 2 písm. b) ZVO, na predkladanie ponúk použitý postup podľa § 39 ZVO a na otváranie ponúk § 41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bez elektronického trhoviska dodržaný postup ak ide o zákazku, pri ktorej  nemôže podať námietky iná osoba než orgán štátnej správy podľa § 137 ods. 2 písm. b) ZVO, otvárané ponuky na mieste a v čase uvedenom vo výzve na predkladanie ponúk a spôsobom podľa§ 100 ods. 6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Bola na vyhodnotenie ponúk zriadená komisia, ak  išlo o zákazku na dodanie tovaru alebo poskytnutie služieb s PHZ vyššou než 40 000 eur, alebo ak išlo  o zákazku na uskutočnenie stavebných prác s PHZ s vyššou než 200 000 eur?  </w:t>
            </w:r>
            <w:r w:rsidRPr="00BB2644">
              <w:rPr>
                <w:color w:val="000000"/>
                <w:sz w:val="22"/>
                <w:szCs w:val="22"/>
              </w:rPr>
              <w:br/>
              <w:t>b) Bolo pri zriaďovaní komi</w:t>
            </w:r>
            <w:r w:rsidR="00BB5C53">
              <w:rPr>
                <w:color w:val="000000"/>
                <w:sz w:val="22"/>
                <w:szCs w:val="22"/>
              </w:rPr>
              <w:t>si</w:t>
            </w:r>
            <w:r w:rsidRPr="00BB2644">
              <w:rPr>
                <w:color w:val="000000"/>
                <w:sz w:val="22"/>
                <w:szCs w:val="22"/>
              </w:rPr>
              <w:t>e postupované podľa § 40?</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podlimitnej zákazky  postupované pri vyhodnocovaní ponúk podľa § 42 ZVO a podľa kritérií uvedených vo výzve na predkladanie ponúk podľa § 35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Bolo po vyhodnotení ponúk postupované podľa § 44 primerane a pri uzavretí zmluvy postupované podľa § 45 primerane? </w:t>
            </w:r>
            <w:r w:rsidRPr="00BB2644">
              <w:rPr>
                <w:color w:val="000000"/>
                <w:sz w:val="22"/>
                <w:szCs w:val="22"/>
              </w:rPr>
              <w:br/>
              <w:t>b) Bol v prípade jednej ponuky použitý postup podľa § 46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Bola určená lehota na predkladanie ponúk tak, aby zahŕňala čas potrebný na vypracovanie ponúk a vysvetľovanie súťažných podkladov? </w:t>
            </w:r>
            <w:r w:rsidRPr="00BB2644">
              <w:rPr>
                <w:color w:val="000000"/>
                <w:sz w:val="22"/>
                <w:szCs w:val="22"/>
              </w:rPr>
              <w:br/>
              <w:t>b) Nebola lehota kratšia ako 20 dní odo dňa odoslania výzvy na predkladanie ponúk úradu?</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výzva na predkladanie ponúk poslaná úradu spôsobom podľa § 23 ods. 1 ZVO a obsahovala všetky potrebné náležitosti?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použitá elektronická aukcia podľa § 43 ZVO, ak išlo o zákazku na dodanie tovaru bežne dostupného na trhu?</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výzva na predkladanie ponúk po uverejnení vo VVO posielaná najmenej trom vybraným záujemcom s preukázateľným dátumom odoslania?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umožnená účasť na otváraní ponúk všetkým uchádzačom, ktorí predložili ponuku v lehote na predkladanie ponúk a zverejnené obchodné mená, sídla alebo miesta podnikania všetkých uchádzačov a ich návrhy na plnenie kritérií, ktoré sa dajú vyjadriť číslicou, určených na vyhodnotenie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najneskôr do piatich dní odo dňa otvárania ponúk poslaná všetkým uchádzačom, ktorí predložili ponuky v lehote na predkladanie ponúk, zápisnica z otvárania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pri ktorej nemôže podať námietky iná osoba, než orgán štátnej správy podľa § 137 ods. 2 písm. b) ZVO, pri použití elektronickej aukcie otváranie ponúk neverejné a zápisnica sa neodosielala?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poslaná úradu informácia o uzavretí zmluvy spôsobom podľa § 23 ods. 1 ZVO najneskôr do 14 dní po jej uzavretí, obsahujúca najmä identifikáciu verejného obstarávateľa, predmet zákazky, PHZ, zmluvnú cenu a dátum uzavretia zmluvy, počet uchádzačov, ktorí predložili ponuku, počet vylúčených uchádzačov alebo záujemcov, identifikáciu úspešného uchádzača alebo uchádzačov, odôvodnenie splnenia podmienky na použitie postupu podľa § 101 ZVO?</w:t>
            </w:r>
            <w:r w:rsidRPr="00BB2644">
              <w:rPr>
                <w:color w:val="000000"/>
                <w:sz w:val="22"/>
                <w:szCs w:val="22"/>
              </w:rPr>
              <w:br/>
              <w:t>b) Bola vybraná časť dokumentácie k verejnému obstarávaniu zaslaná na ÚVO v súlade s § 9 ods. 6 ZVO bezodkladne po uzavretí zmluvy?</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23</w:t>
            </w:r>
          </w:p>
        </w:tc>
        <w:tc>
          <w:tcPr>
            <w:tcW w:w="4820" w:type="dxa"/>
            <w:gridSpan w:val="2"/>
            <w:shd w:val="clear" w:color="auto" w:fill="auto"/>
            <w:vAlign w:val="center"/>
            <w:hideMark/>
          </w:tcPr>
          <w:p w:rsidR="00CB451E" w:rsidRDefault="00BB2644" w:rsidP="00BB2644">
            <w:pPr>
              <w:rPr>
                <w:ins w:id="61" w:author="Hudec Branislav" w:date="2015-12-29T10:11:00Z"/>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p>
          <w:p w:rsidR="00BB2644" w:rsidRPr="00BB2644" w:rsidRDefault="00CB451E" w:rsidP="00BB2644">
            <w:pPr>
              <w:rPr>
                <w:color w:val="000000"/>
                <w:sz w:val="22"/>
                <w:szCs w:val="22"/>
              </w:rPr>
            </w:pPr>
            <w:ins w:id="62" w:author="Hudec Branislav" w:date="2015-12-29T10:11:00Z">
              <w:r>
                <w:rPr>
                  <w:color w:val="000000"/>
                  <w:sz w:val="22"/>
                  <w:szCs w:val="22"/>
                </w:rPr>
                <w:t>d) Je zmluva uzavretá v lehote viazanosti ponúk?</w:t>
              </w:r>
            </w:ins>
            <w:del w:id="63" w:author="Hudec Branislav" w:date="2015-12-29T10:12:00Z">
              <w:r w:rsidR="00BB2644" w:rsidRPr="00BB2644" w:rsidDel="00CB451E">
                <w:rPr>
                  <w:color w:val="000000"/>
                  <w:sz w:val="22"/>
                  <w:szCs w:val="22"/>
                </w:rPr>
                <w:delText xml:space="preserve"> </w:delText>
              </w:r>
            </w:del>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C35C73" w:rsidRPr="00BB2644" w:rsidTr="0066641F">
        <w:trPr>
          <w:cantSplit/>
          <w:trHeight w:val="300"/>
          <w:ins w:id="64" w:author="Gombosová Erika" w:date="2015-12-11T09:38:00Z"/>
        </w:trPr>
        <w:tc>
          <w:tcPr>
            <w:tcW w:w="9087" w:type="dxa"/>
            <w:gridSpan w:val="7"/>
            <w:shd w:val="clear" w:color="auto" w:fill="auto"/>
            <w:noWrap/>
            <w:vAlign w:val="center"/>
          </w:tcPr>
          <w:p w:rsidR="00C35C73" w:rsidRPr="00BD2FCC" w:rsidRDefault="00C35C73" w:rsidP="00C35C73">
            <w:pPr>
              <w:jc w:val="both"/>
              <w:rPr>
                <w:ins w:id="65" w:author="Gombosová Erika" w:date="2015-12-11T09:39:00Z"/>
                <w:b/>
                <w:sz w:val="20"/>
                <w:szCs w:val="20"/>
              </w:rPr>
            </w:pPr>
            <w:ins w:id="66" w:author="Gombosová Erika" w:date="2015-12-11T09:39:00Z">
              <w:r w:rsidRPr="00BD2FCC">
                <w:rPr>
                  <w:b/>
                  <w:sz w:val="20"/>
                  <w:szCs w:val="20"/>
                </w:rPr>
                <w:t>VYJADRENIE</w:t>
              </w:r>
            </w:ins>
          </w:p>
          <w:p w:rsidR="00C35C73" w:rsidRPr="00BD2FCC" w:rsidRDefault="00C35C73" w:rsidP="00C35C73">
            <w:pPr>
              <w:jc w:val="both"/>
              <w:rPr>
                <w:ins w:id="67" w:author="Gombosová Erika" w:date="2015-12-11T09:39:00Z"/>
                <w:sz w:val="20"/>
                <w:szCs w:val="20"/>
              </w:rPr>
            </w:pPr>
          </w:p>
          <w:p w:rsidR="00C42DC0" w:rsidRDefault="00C42DC0" w:rsidP="00C35C73">
            <w:pPr>
              <w:rPr>
                <w:ins w:id="68" w:author="Gombosová Erika" w:date="2015-12-15T12:59:00Z"/>
                <w:sz w:val="20"/>
                <w:szCs w:val="20"/>
              </w:rPr>
            </w:pPr>
            <w:ins w:id="69" w:author="Gombosová Erika" w:date="2015-12-15T12:59:00Z">
              <w:r w:rsidRPr="00C42DC0">
                <w:rPr>
                  <w:sz w:val="20"/>
                  <w:szCs w:val="20"/>
                </w:rPr>
                <w:t xml:space="preserve">Na základe overených skutočností potvrdzujem, že  </w:t>
              </w:r>
            </w:ins>
            <w:customXmlInsRangeStart w:id="70" w:author="Tibor Barna" w:date="2016-01-04T09:20:00Z"/>
            <w:sdt>
              <w:sdtPr>
                <w:rPr>
                  <w:sz w:val="20"/>
                  <w:szCs w:val="20"/>
                </w:rPr>
                <w:id w:val="850147091"/>
                <w:placeholder>
                  <w:docPart w:val="9B324336A86A48A48297308A759A6FD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InsRangeEnd w:id="70"/>
                <w:ins w:id="71" w:author="Tibor Barna" w:date="2016-01-04T09:20:00Z">
                  <w:r w:rsidR="009E2AA7" w:rsidRPr="00B64015">
                    <w:rPr>
                      <w:sz w:val="20"/>
                      <w:szCs w:val="20"/>
                    </w:rPr>
                    <w:t>Vyberte položku.</w:t>
                  </w:r>
                </w:ins>
                <w:customXmlInsRangeStart w:id="72" w:author="Tibor Barna" w:date="2016-01-04T09:20:00Z"/>
              </w:sdtContent>
            </w:sdt>
            <w:customXmlInsRangeEnd w:id="72"/>
            <w:ins w:id="73" w:author="Gombosová Erika" w:date="2015-12-15T12:59:00Z">
              <w:del w:id="74" w:author="Tibor Barna" w:date="2016-01-04T09:20:00Z">
                <w:r w:rsidRPr="00C42DC0" w:rsidDel="009E2AA7">
                  <w:rPr>
                    <w:sz w:val="20"/>
                    <w:szCs w:val="20"/>
                  </w:rPr>
                  <w:delText xml:space="preserve">Vyberte položku.   </w:delText>
                </w:r>
              </w:del>
            </w:ins>
          </w:p>
          <w:p w:rsidR="00C35C73" w:rsidRPr="00BB2644" w:rsidRDefault="00C35C73">
            <w:pPr>
              <w:rPr>
                <w:ins w:id="75" w:author="Gombosová Erika" w:date="2015-12-11T09:38:00Z"/>
                <w:b/>
                <w:bCs/>
                <w:color w:val="000000"/>
                <w:sz w:val="22"/>
                <w:szCs w:val="22"/>
              </w:rPr>
              <w:pPrChange w:id="76" w:author="Gombosová Erika" w:date="2015-12-15T12:59:00Z">
                <w:pPr>
                  <w:jc w:val="center"/>
                </w:pPr>
              </w:pPrChange>
            </w:pP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C35C73">
            <w:pPr>
              <w:rPr>
                <w:b/>
                <w:bCs/>
                <w:sz w:val="22"/>
                <w:szCs w:val="22"/>
              </w:rPr>
            </w:pPr>
            <w:r w:rsidRPr="00BB2644">
              <w:rPr>
                <w:b/>
                <w:bCs/>
                <w:sz w:val="22"/>
                <w:szCs w:val="22"/>
              </w:rPr>
              <w:lastRenderedPageBreak/>
              <w:t>Kontrolu vykonal</w:t>
            </w:r>
            <w:ins w:id="77" w:author="Gombosová Erika" w:date="2015-12-11T09:40:00Z">
              <w:r w:rsidR="00C35C73" w:rsidRPr="00BD2FCC">
                <w:rPr>
                  <w:rStyle w:val="Odkaznapoznmkupodiarou"/>
                  <w:b/>
                  <w:bCs/>
                  <w:sz w:val="20"/>
                  <w:szCs w:val="20"/>
                </w:rPr>
                <w:footnoteReference w:id="1"/>
              </w:r>
            </w:ins>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Kontrolu vykonal</w:t>
            </w:r>
            <w:ins w:id="80" w:author="Gombosová Erika" w:date="2015-12-11T09:40:00Z">
              <w:r w:rsidR="00C35C73" w:rsidRPr="00BD2FCC">
                <w:rPr>
                  <w:rStyle w:val="Odkaznapoznmkupodiarou"/>
                  <w:b/>
                  <w:bCs/>
                  <w:sz w:val="20"/>
                  <w:szCs w:val="20"/>
                </w:rPr>
                <w:footnoteReference w:id="2"/>
              </w:r>
            </w:ins>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FF151F" w:rsidRDefault="00FF151F"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83" w:name="KZ_2"/>
            <w:r w:rsidRPr="00BB2644">
              <w:rPr>
                <w:b/>
                <w:bCs/>
                <w:color w:val="FFFFFF"/>
              </w:rPr>
              <w:lastRenderedPageBreak/>
              <w:t xml:space="preserve">Kontrolný zoznam k </w:t>
            </w:r>
            <w:ins w:id="84" w:author="Gombosová Erika" w:date="2015-12-15T16:42:00Z">
              <w:r w:rsidR="00432B14">
                <w:rPr>
                  <w:b/>
                  <w:bCs/>
                  <w:color w:val="FFFFFF"/>
                </w:rPr>
                <w:t>finančnej</w:t>
              </w:r>
            </w:ins>
            <w:del w:id="85" w:author="Gombosová Erika" w:date="2015-12-15T16:42:00Z">
              <w:r w:rsidRPr="00BB2644" w:rsidDel="00432B14">
                <w:rPr>
                  <w:b/>
                  <w:bCs/>
                  <w:color w:val="FFFFFF"/>
                </w:rPr>
                <w:delText>administratívnej</w:delText>
              </w:r>
            </w:del>
            <w:r w:rsidRPr="00BB2644">
              <w:rPr>
                <w:b/>
                <w:bCs/>
                <w:color w:val="FFFFFF"/>
              </w:rPr>
              <w:t xml:space="preserve"> kontrole VO</w:t>
            </w:r>
            <w:r w:rsidRPr="00BB2644">
              <w:rPr>
                <w:b/>
                <w:bCs/>
                <w:color w:val="FFFFFF"/>
              </w:rPr>
              <w:br/>
            </w:r>
            <w:r w:rsidR="00A46A14" w:rsidRPr="00A46A14">
              <w:rPr>
                <w:b/>
                <w:bCs/>
                <w:color w:val="FFFFFF"/>
              </w:rPr>
              <w:t>Podlimitná zákazka realizovaná cez elektronické trhovisko - 1. ex-ante kontrola</w:t>
            </w:r>
          </w:p>
        </w:tc>
      </w:tr>
      <w:bookmarkEnd w:id="8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 realizovaná cez elektronické trhovisko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dodržaný postup zadávania podlimitnej zákazky s využitím elektron</w:t>
            </w:r>
            <w:r w:rsidR="0033668E">
              <w:rPr>
                <w:color w:val="000000"/>
                <w:sz w:val="22"/>
                <w:szCs w:val="22"/>
              </w:rPr>
              <w:t>ického trhoviska v súlade s § 9</w:t>
            </w:r>
            <w:ins w:id="86" w:author="Kramár Róbert" w:date="2016-02-11T11:20:00Z">
              <w:r w:rsidR="0033668E">
                <w:rPr>
                  <w:color w:val="000000"/>
                  <w:sz w:val="22"/>
                  <w:szCs w:val="22"/>
                </w:rPr>
                <w:t>6</w:t>
              </w:r>
            </w:ins>
            <w:del w:id="87" w:author="Kramár Róbert" w:date="2016-02-11T11:20:00Z">
              <w:r w:rsidR="0033668E" w:rsidDel="0033668E">
                <w:rPr>
                  <w:color w:val="000000"/>
                  <w:sz w:val="22"/>
                  <w:szCs w:val="22"/>
                </w:rPr>
                <w:delText>2</w:delText>
              </w:r>
            </w:del>
            <w:r w:rsidRPr="00BB2644">
              <w:rPr>
                <w:color w:val="000000"/>
                <w:sz w:val="22"/>
                <w:szCs w:val="22"/>
              </w:rPr>
              <w:t xml:space="preserve"> až § 99ZVO?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určená PHZ podľa podmienok platných v čase vytvorenia zmluvného formulára kontrolovanej zákazky?</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Definíc</w:t>
            </w:r>
            <w:r w:rsidR="00BB5C53">
              <w:rPr>
                <w:color w:val="000000"/>
                <w:sz w:val="22"/>
                <w:szCs w:val="22"/>
              </w:rPr>
              <w:t>i</w:t>
            </w:r>
            <w:r w:rsidRPr="00BB2644">
              <w:rPr>
                <w:color w:val="000000"/>
                <w:sz w:val="22"/>
                <w:szCs w:val="22"/>
              </w:rPr>
              <w:t>a predmetu zákazky umožňuje čo najširšiu hospodársku súťaž a je v súlade s princípmi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Vzhľadom na predmet zákazky bol zvolený správny vzor všeobecných  zmluvných podmienok?</w:t>
            </w:r>
            <w:r w:rsidRPr="00BB2644">
              <w:rPr>
                <w:color w:val="000000"/>
                <w:sz w:val="22"/>
                <w:szCs w:val="22"/>
              </w:rPr>
              <w:br/>
              <w:t>b) Využili sa všeobecné zmluvné podmienky určené pre zákazky spolufinancované zo zdrojov EÚ?</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bude uplatnený postup podľa § 97 ZVO, je tento postup zvolený správne a je preukázateľný dôvod jeho použitia?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bude uplatnený postup podľa § 98 ZVO, je tento postup zvolený správne a je preukázateľný dôvod jeho použitia?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C35C73" w:rsidRPr="00BB2644" w:rsidTr="00C35C73">
        <w:trPr>
          <w:trHeight w:val="300"/>
          <w:ins w:id="88" w:author="Gombosová Erika" w:date="2015-12-11T09:40:00Z"/>
        </w:trPr>
        <w:tc>
          <w:tcPr>
            <w:tcW w:w="9087" w:type="dxa"/>
            <w:gridSpan w:val="7"/>
            <w:shd w:val="clear" w:color="auto" w:fill="auto"/>
            <w:noWrap/>
            <w:vAlign w:val="center"/>
          </w:tcPr>
          <w:p w:rsidR="00C35C73" w:rsidRPr="00BD2FCC" w:rsidRDefault="00C35C73" w:rsidP="00C35C73">
            <w:pPr>
              <w:jc w:val="both"/>
              <w:rPr>
                <w:ins w:id="89" w:author="Gombosová Erika" w:date="2015-12-11T09:40:00Z"/>
                <w:b/>
                <w:sz w:val="20"/>
                <w:szCs w:val="20"/>
              </w:rPr>
            </w:pPr>
            <w:ins w:id="90" w:author="Gombosová Erika" w:date="2015-12-11T09:40:00Z">
              <w:r w:rsidRPr="00BD2FCC">
                <w:rPr>
                  <w:b/>
                  <w:sz w:val="20"/>
                  <w:szCs w:val="20"/>
                </w:rPr>
                <w:t>VYJADRENIE</w:t>
              </w:r>
            </w:ins>
          </w:p>
          <w:p w:rsidR="00C42DC0" w:rsidRDefault="00C42DC0" w:rsidP="00C42DC0">
            <w:pPr>
              <w:rPr>
                <w:ins w:id="91" w:author="Gombosová Erika" w:date="2015-12-15T13:00:00Z"/>
                <w:sz w:val="20"/>
                <w:szCs w:val="20"/>
              </w:rPr>
            </w:pPr>
          </w:p>
          <w:p w:rsidR="00C42DC0" w:rsidRPr="00A54276" w:rsidRDefault="00C42DC0" w:rsidP="00C42DC0">
            <w:pPr>
              <w:rPr>
                <w:ins w:id="92" w:author="Gombosová Erika" w:date="2015-12-15T12:59:00Z"/>
              </w:rPr>
            </w:pPr>
            <w:ins w:id="93" w:author="Gombosová Erika" w:date="2015-12-15T12:59:00Z">
              <w:r w:rsidRPr="00B64015">
                <w:rPr>
                  <w:sz w:val="20"/>
                  <w:szCs w:val="20"/>
                </w:rPr>
                <w:t xml:space="preserve">Na základe overených skutočností potvrdzujem, že </w:t>
              </w:r>
              <w:r>
                <w:rPr>
                  <w:sz w:val="20"/>
                  <w:szCs w:val="20"/>
                </w:rPr>
                <w:t xml:space="preserve"> </w:t>
              </w:r>
            </w:ins>
            <w:customXmlInsRangeStart w:id="94" w:author="Gombosová Erika" w:date="2015-12-15T12:59:00Z"/>
            <w:sdt>
              <w:sdtPr>
                <w:rPr>
                  <w:sz w:val="20"/>
                  <w:szCs w:val="20"/>
                </w:rPr>
                <w:id w:val="-1361424429"/>
                <w:placeholder>
                  <w:docPart w:val="F4484A35A70B4FFD9992ADB0F5DC1F87"/>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InsRangeEnd w:id="94"/>
                <w:ins w:id="95" w:author="Gombosová Erika" w:date="2015-12-15T12:59:00Z">
                  <w:r w:rsidRPr="00B64015">
                    <w:rPr>
                      <w:sz w:val="20"/>
                      <w:szCs w:val="20"/>
                    </w:rPr>
                    <w:t>Vyberte položku.</w:t>
                  </w:r>
                </w:ins>
                <w:customXmlInsRangeStart w:id="96" w:author="Gombosová Erika" w:date="2015-12-15T12:59:00Z"/>
              </w:sdtContent>
            </w:sdt>
            <w:customXmlInsRangeEnd w:id="96"/>
            <w:ins w:id="97" w:author="Gombosová Erika" w:date="2015-12-15T12:59:00Z">
              <w:r w:rsidRPr="00B64015">
                <w:rPr>
                  <w:sz w:val="20"/>
                  <w:szCs w:val="20"/>
                </w:rPr>
                <w:t xml:space="preserve">   </w:t>
              </w:r>
            </w:ins>
          </w:p>
          <w:p w:rsidR="00C35C73" w:rsidRPr="00BB2644" w:rsidRDefault="00C35C73">
            <w:pPr>
              <w:rPr>
                <w:ins w:id="98" w:author="Gombosová Erika" w:date="2015-12-11T09:40:00Z"/>
                <w:b/>
                <w:bCs/>
                <w:color w:val="000000"/>
                <w:sz w:val="22"/>
                <w:szCs w:val="22"/>
              </w:rPr>
              <w:pPrChange w:id="99" w:author="Gombosová Erika" w:date="2015-12-15T13:00:00Z">
                <w:pPr>
                  <w:jc w:val="center"/>
                </w:pPr>
              </w:pPrChange>
            </w:pPr>
          </w:p>
        </w:tc>
      </w:tr>
      <w:tr w:rsidR="00C35C73" w:rsidRPr="00BB2644" w:rsidTr="00C35C73">
        <w:trPr>
          <w:trHeight w:val="300"/>
          <w:ins w:id="100" w:author="Gombosová Erika" w:date="2015-12-11T09:40:00Z"/>
        </w:trPr>
        <w:tc>
          <w:tcPr>
            <w:tcW w:w="3559" w:type="dxa"/>
            <w:gridSpan w:val="2"/>
            <w:shd w:val="clear" w:color="auto" w:fill="auto"/>
            <w:vAlign w:val="center"/>
            <w:hideMark/>
          </w:tcPr>
          <w:p w:rsidR="00C35C73" w:rsidRPr="00BB2644" w:rsidRDefault="00C35C73" w:rsidP="00C35C73">
            <w:pPr>
              <w:rPr>
                <w:ins w:id="101" w:author="Gombosová Erika" w:date="2015-12-11T09:40:00Z"/>
                <w:b/>
                <w:bCs/>
                <w:sz w:val="22"/>
                <w:szCs w:val="22"/>
              </w:rPr>
            </w:pPr>
            <w:ins w:id="102" w:author="Gombosová Erika" w:date="2015-12-11T09:40:00Z">
              <w:r w:rsidRPr="00BB2644">
                <w:rPr>
                  <w:b/>
                  <w:bCs/>
                  <w:sz w:val="22"/>
                  <w:szCs w:val="22"/>
                </w:rPr>
                <w:t>Kontrolu vykonal</w:t>
              </w:r>
              <w:r w:rsidRPr="00BD2FCC">
                <w:rPr>
                  <w:rStyle w:val="Odkaznapoznmkupodiarou"/>
                  <w:b/>
                  <w:bCs/>
                  <w:sz w:val="20"/>
                  <w:szCs w:val="20"/>
                </w:rPr>
                <w:footnoteReference w:id="3"/>
              </w:r>
              <w:r w:rsidRPr="00BB2644">
                <w:rPr>
                  <w:b/>
                  <w:bCs/>
                  <w:sz w:val="22"/>
                  <w:szCs w:val="22"/>
                </w:rPr>
                <w:t>:</w:t>
              </w:r>
            </w:ins>
          </w:p>
        </w:tc>
        <w:tc>
          <w:tcPr>
            <w:tcW w:w="5528" w:type="dxa"/>
            <w:gridSpan w:val="5"/>
            <w:shd w:val="clear" w:color="auto" w:fill="auto"/>
            <w:vAlign w:val="center"/>
            <w:hideMark/>
          </w:tcPr>
          <w:p w:rsidR="00C35C73" w:rsidRPr="00BB2644" w:rsidRDefault="00C35C73" w:rsidP="00C35C73">
            <w:pPr>
              <w:rPr>
                <w:ins w:id="105" w:author="Gombosová Erika" w:date="2015-12-11T09:40:00Z"/>
                <w:color w:val="000000"/>
                <w:sz w:val="22"/>
                <w:szCs w:val="22"/>
              </w:rPr>
            </w:pPr>
            <w:ins w:id="106" w:author="Gombosová Erika" w:date="2015-12-11T09:40:00Z">
              <w:r w:rsidRPr="00BB2644">
                <w:rPr>
                  <w:color w:val="000000"/>
                  <w:sz w:val="22"/>
                  <w:szCs w:val="22"/>
                </w:rPr>
                <w:t> </w:t>
              </w:r>
            </w:ins>
          </w:p>
        </w:tc>
      </w:tr>
      <w:tr w:rsidR="00C35C73" w:rsidRPr="00BB2644" w:rsidTr="00C35C73">
        <w:trPr>
          <w:trHeight w:val="300"/>
          <w:ins w:id="107" w:author="Gombosová Erika" w:date="2015-12-11T09:40:00Z"/>
        </w:trPr>
        <w:tc>
          <w:tcPr>
            <w:tcW w:w="3559" w:type="dxa"/>
            <w:gridSpan w:val="2"/>
            <w:shd w:val="clear" w:color="auto" w:fill="auto"/>
            <w:vAlign w:val="center"/>
            <w:hideMark/>
          </w:tcPr>
          <w:p w:rsidR="00C35C73" w:rsidRPr="00BB2644" w:rsidRDefault="00C35C73" w:rsidP="00C35C73">
            <w:pPr>
              <w:rPr>
                <w:ins w:id="108" w:author="Gombosová Erika" w:date="2015-12-11T09:40:00Z"/>
                <w:b/>
                <w:bCs/>
                <w:sz w:val="22"/>
                <w:szCs w:val="22"/>
              </w:rPr>
            </w:pPr>
            <w:ins w:id="109" w:author="Gombosová Erika" w:date="2015-12-11T09:40:00Z">
              <w:r w:rsidRPr="00BB2644">
                <w:rPr>
                  <w:b/>
                  <w:bCs/>
                  <w:sz w:val="22"/>
                  <w:szCs w:val="22"/>
                </w:rPr>
                <w:t>Dátum:</w:t>
              </w:r>
            </w:ins>
          </w:p>
        </w:tc>
        <w:tc>
          <w:tcPr>
            <w:tcW w:w="5528" w:type="dxa"/>
            <w:gridSpan w:val="5"/>
            <w:shd w:val="clear" w:color="auto" w:fill="auto"/>
            <w:vAlign w:val="center"/>
            <w:hideMark/>
          </w:tcPr>
          <w:p w:rsidR="00C35C73" w:rsidRPr="00BB2644" w:rsidRDefault="00C35C73" w:rsidP="00C35C73">
            <w:pPr>
              <w:rPr>
                <w:ins w:id="110" w:author="Gombosová Erika" w:date="2015-12-11T09:40:00Z"/>
                <w:color w:val="000000"/>
                <w:sz w:val="22"/>
                <w:szCs w:val="22"/>
              </w:rPr>
            </w:pPr>
            <w:ins w:id="111" w:author="Gombosová Erika" w:date="2015-12-11T09:40:00Z">
              <w:r w:rsidRPr="00BB2644">
                <w:rPr>
                  <w:color w:val="000000"/>
                  <w:sz w:val="22"/>
                  <w:szCs w:val="22"/>
                </w:rPr>
                <w:t> </w:t>
              </w:r>
            </w:ins>
          </w:p>
        </w:tc>
      </w:tr>
      <w:tr w:rsidR="00C35C73" w:rsidRPr="00BB2644" w:rsidTr="00C35C73">
        <w:trPr>
          <w:trHeight w:val="300"/>
          <w:ins w:id="112" w:author="Gombosová Erika" w:date="2015-12-11T09:40:00Z"/>
        </w:trPr>
        <w:tc>
          <w:tcPr>
            <w:tcW w:w="3559" w:type="dxa"/>
            <w:gridSpan w:val="2"/>
            <w:shd w:val="clear" w:color="000000" w:fill="FFFFFF"/>
            <w:vAlign w:val="center"/>
            <w:hideMark/>
          </w:tcPr>
          <w:p w:rsidR="00C35C73" w:rsidRPr="00BB2644" w:rsidRDefault="00C35C73" w:rsidP="00C35C73">
            <w:pPr>
              <w:rPr>
                <w:ins w:id="113" w:author="Gombosová Erika" w:date="2015-12-11T09:40:00Z"/>
                <w:b/>
                <w:bCs/>
                <w:sz w:val="22"/>
                <w:szCs w:val="22"/>
              </w:rPr>
            </w:pPr>
            <w:ins w:id="114" w:author="Gombosová Erika" w:date="2015-12-11T09:40:00Z">
              <w:r w:rsidRPr="00BB2644">
                <w:rPr>
                  <w:b/>
                  <w:bCs/>
                  <w:sz w:val="22"/>
                  <w:szCs w:val="22"/>
                </w:rPr>
                <w:t>Podpis:</w:t>
              </w:r>
            </w:ins>
          </w:p>
        </w:tc>
        <w:tc>
          <w:tcPr>
            <w:tcW w:w="5528" w:type="dxa"/>
            <w:gridSpan w:val="5"/>
            <w:shd w:val="clear" w:color="auto" w:fill="auto"/>
            <w:vAlign w:val="center"/>
            <w:hideMark/>
          </w:tcPr>
          <w:p w:rsidR="00C35C73" w:rsidRPr="00BB2644" w:rsidRDefault="00C35C73" w:rsidP="00C35C73">
            <w:pPr>
              <w:rPr>
                <w:ins w:id="115" w:author="Gombosová Erika" w:date="2015-12-11T09:40:00Z"/>
                <w:color w:val="000000"/>
                <w:sz w:val="22"/>
                <w:szCs w:val="22"/>
              </w:rPr>
            </w:pPr>
            <w:ins w:id="116" w:author="Gombosová Erika" w:date="2015-12-11T09:40:00Z">
              <w:r w:rsidRPr="00BB2644">
                <w:rPr>
                  <w:color w:val="000000"/>
                  <w:sz w:val="22"/>
                  <w:szCs w:val="22"/>
                </w:rPr>
                <w:t> </w:t>
              </w:r>
            </w:ins>
          </w:p>
        </w:tc>
      </w:tr>
      <w:tr w:rsidR="00C35C73" w:rsidRPr="00BB2644" w:rsidTr="00C35C73">
        <w:trPr>
          <w:trHeight w:val="300"/>
          <w:ins w:id="117" w:author="Gombosová Erika" w:date="2015-12-11T09:40:00Z"/>
        </w:trPr>
        <w:tc>
          <w:tcPr>
            <w:tcW w:w="9087" w:type="dxa"/>
            <w:gridSpan w:val="7"/>
            <w:shd w:val="clear" w:color="auto" w:fill="auto"/>
            <w:noWrap/>
            <w:vAlign w:val="bottom"/>
            <w:hideMark/>
          </w:tcPr>
          <w:p w:rsidR="00C35C73" w:rsidRPr="00BB2644" w:rsidRDefault="00C35C73" w:rsidP="00C35C73">
            <w:pPr>
              <w:jc w:val="center"/>
              <w:rPr>
                <w:ins w:id="118" w:author="Gombosová Erika" w:date="2015-12-11T09:40:00Z"/>
                <w:color w:val="000000"/>
                <w:sz w:val="22"/>
                <w:szCs w:val="22"/>
              </w:rPr>
            </w:pPr>
            <w:ins w:id="119" w:author="Gombosová Erika" w:date="2015-12-11T09:40:00Z">
              <w:r w:rsidRPr="00BB2644">
                <w:rPr>
                  <w:color w:val="000000"/>
                  <w:sz w:val="22"/>
                  <w:szCs w:val="22"/>
                </w:rPr>
                <w:t> </w:t>
              </w:r>
            </w:ins>
          </w:p>
        </w:tc>
      </w:tr>
      <w:tr w:rsidR="00C35C73" w:rsidRPr="00BB2644" w:rsidTr="00C35C73">
        <w:trPr>
          <w:trHeight w:val="300"/>
          <w:ins w:id="120" w:author="Gombosová Erika" w:date="2015-12-11T09:40:00Z"/>
        </w:trPr>
        <w:tc>
          <w:tcPr>
            <w:tcW w:w="3559" w:type="dxa"/>
            <w:gridSpan w:val="2"/>
            <w:shd w:val="clear" w:color="000000" w:fill="FFFFFF"/>
            <w:vAlign w:val="center"/>
            <w:hideMark/>
          </w:tcPr>
          <w:p w:rsidR="00C35C73" w:rsidRPr="00BB2644" w:rsidRDefault="00C35C73" w:rsidP="00C35C73">
            <w:pPr>
              <w:rPr>
                <w:ins w:id="121" w:author="Gombosová Erika" w:date="2015-12-11T09:40:00Z"/>
                <w:b/>
                <w:bCs/>
                <w:sz w:val="22"/>
                <w:szCs w:val="22"/>
              </w:rPr>
            </w:pPr>
            <w:ins w:id="122" w:author="Gombosová Erika" w:date="2015-12-11T09:40:00Z">
              <w:r w:rsidRPr="00BB2644">
                <w:rPr>
                  <w:b/>
                  <w:bCs/>
                  <w:sz w:val="22"/>
                  <w:szCs w:val="22"/>
                </w:rPr>
                <w:t>Kontrolu vykonal</w:t>
              </w:r>
              <w:r w:rsidRPr="00BD2FCC">
                <w:rPr>
                  <w:rStyle w:val="Odkaznapoznmkupodiarou"/>
                  <w:b/>
                  <w:bCs/>
                  <w:sz w:val="20"/>
                  <w:szCs w:val="20"/>
                </w:rPr>
                <w:footnoteReference w:id="4"/>
              </w:r>
              <w:r w:rsidRPr="00BB2644">
                <w:rPr>
                  <w:b/>
                  <w:bCs/>
                  <w:sz w:val="22"/>
                  <w:szCs w:val="22"/>
                </w:rPr>
                <w:t>:</w:t>
              </w:r>
            </w:ins>
          </w:p>
        </w:tc>
        <w:tc>
          <w:tcPr>
            <w:tcW w:w="5528" w:type="dxa"/>
            <w:gridSpan w:val="5"/>
            <w:shd w:val="clear" w:color="auto" w:fill="auto"/>
            <w:vAlign w:val="center"/>
            <w:hideMark/>
          </w:tcPr>
          <w:p w:rsidR="00C35C73" w:rsidRPr="00BB2644" w:rsidRDefault="00C35C73" w:rsidP="00C35C73">
            <w:pPr>
              <w:rPr>
                <w:ins w:id="125" w:author="Gombosová Erika" w:date="2015-12-11T09:40:00Z"/>
                <w:color w:val="000000"/>
                <w:sz w:val="22"/>
                <w:szCs w:val="22"/>
              </w:rPr>
            </w:pPr>
            <w:ins w:id="126" w:author="Gombosová Erika" w:date="2015-12-11T09:40:00Z">
              <w:r w:rsidRPr="00BB2644">
                <w:rPr>
                  <w:color w:val="000000"/>
                  <w:sz w:val="22"/>
                  <w:szCs w:val="22"/>
                </w:rPr>
                <w:t> </w:t>
              </w:r>
            </w:ins>
          </w:p>
        </w:tc>
      </w:tr>
      <w:tr w:rsidR="00C35C73" w:rsidRPr="00BB2644" w:rsidTr="00C35C73">
        <w:trPr>
          <w:trHeight w:val="300"/>
          <w:ins w:id="127" w:author="Gombosová Erika" w:date="2015-12-11T09:40:00Z"/>
        </w:trPr>
        <w:tc>
          <w:tcPr>
            <w:tcW w:w="3559" w:type="dxa"/>
            <w:gridSpan w:val="2"/>
            <w:shd w:val="clear" w:color="000000" w:fill="FFFFFF"/>
            <w:vAlign w:val="center"/>
            <w:hideMark/>
          </w:tcPr>
          <w:p w:rsidR="00C35C73" w:rsidRPr="00BB2644" w:rsidRDefault="00C35C73" w:rsidP="00C35C73">
            <w:pPr>
              <w:rPr>
                <w:ins w:id="128" w:author="Gombosová Erika" w:date="2015-12-11T09:40:00Z"/>
                <w:b/>
                <w:bCs/>
                <w:sz w:val="22"/>
                <w:szCs w:val="22"/>
              </w:rPr>
            </w:pPr>
            <w:ins w:id="129" w:author="Gombosová Erika" w:date="2015-12-11T09:40:00Z">
              <w:r w:rsidRPr="00BB2644">
                <w:rPr>
                  <w:b/>
                  <w:bCs/>
                  <w:sz w:val="22"/>
                  <w:szCs w:val="22"/>
                </w:rPr>
                <w:t xml:space="preserve">Dátum: </w:t>
              </w:r>
            </w:ins>
          </w:p>
        </w:tc>
        <w:tc>
          <w:tcPr>
            <w:tcW w:w="5528" w:type="dxa"/>
            <w:gridSpan w:val="5"/>
            <w:shd w:val="clear" w:color="auto" w:fill="auto"/>
            <w:vAlign w:val="center"/>
            <w:hideMark/>
          </w:tcPr>
          <w:p w:rsidR="00C35C73" w:rsidRPr="00BB2644" w:rsidRDefault="00C35C73" w:rsidP="00C35C73">
            <w:pPr>
              <w:rPr>
                <w:ins w:id="130" w:author="Gombosová Erika" w:date="2015-12-11T09:40:00Z"/>
                <w:color w:val="000000"/>
                <w:sz w:val="22"/>
                <w:szCs w:val="22"/>
              </w:rPr>
            </w:pPr>
            <w:ins w:id="131" w:author="Gombosová Erika" w:date="2015-12-11T09:40:00Z">
              <w:r w:rsidRPr="00BB2644">
                <w:rPr>
                  <w:color w:val="000000"/>
                  <w:sz w:val="22"/>
                  <w:szCs w:val="22"/>
                </w:rPr>
                <w:t> </w:t>
              </w:r>
            </w:ins>
          </w:p>
        </w:tc>
      </w:tr>
      <w:tr w:rsidR="00C35C73" w:rsidRPr="00BB2644" w:rsidTr="00C35C73">
        <w:trPr>
          <w:trHeight w:val="300"/>
          <w:ins w:id="132" w:author="Gombosová Erika" w:date="2015-12-11T09:40:00Z"/>
        </w:trPr>
        <w:tc>
          <w:tcPr>
            <w:tcW w:w="3559" w:type="dxa"/>
            <w:gridSpan w:val="2"/>
            <w:shd w:val="clear" w:color="000000" w:fill="FFFFFF"/>
            <w:vAlign w:val="center"/>
            <w:hideMark/>
          </w:tcPr>
          <w:p w:rsidR="00C35C73" w:rsidRPr="00BB2644" w:rsidRDefault="00C35C73" w:rsidP="00C35C73">
            <w:pPr>
              <w:rPr>
                <w:ins w:id="133" w:author="Gombosová Erika" w:date="2015-12-11T09:40:00Z"/>
                <w:b/>
                <w:bCs/>
                <w:sz w:val="22"/>
                <w:szCs w:val="22"/>
              </w:rPr>
            </w:pPr>
            <w:ins w:id="134" w:author="Gombosová Erika" w:date="2015-12-11T09:40:00Z">
              <w:r w:rsidRPr="00BB2644">
                <w:rPr>
                  <w:b/>
                  <w:bCs/>
                  <w:sz w:val="22"/>
                  <w:szCs w:val="22"/>
                </w:rPr>
                <w:t>Podpis:</w:t>
              </w:r>
            </w:ins>
          </w:p>
        </w:tc>
        <w:tc>
          <w:tcPr>
            <w:tcW w:w="5528" w:type="dxa"/>
            <w:gridSpan w:val="5"/>
            <w:shd w:val="clear" w:color="auto" w:fill="auto"/>
            <w:vAlign w:val="center"/>
            <w:hideMark/>
          </w:tcPr>
          <w:p w:rsidR="00C35C73" w:rsidRPr="00BB2644" w:rsidRDefault="00C35C73" w:rsidP="00C35C73">
            <w:pPr>
              <w:rPr>
                <w:ins w:id="135" w:author="Gombosová Erika" w:date="2015-12-11T09:40:00Z"/>
                <w:color w:val="000000"/>
                <w:sz w:val="22"/>
                <w:szCs w:val="22"/>
              </w:rPr>
            </w:pPr>
            <w:ins w:id="136" w:author="Gombosová Erika" w:date="2015-12-11T09:40:00Z">
              <w:r w:rsidRPr="00BB2644">
                <w:rPr>
                  <w:color w:val="000000"/>
                  <w:sz w:val="22"/>
                  <w:szCs w:val="22"/>
                </w:rPr>
                <w:t> </w:t>
              </w:r>
            </w:ins>
          </w:p>
        </w:tc>
      </w:tr>
      <w:tr w:rsidR="00BB2644" w:rsidRPr="00BB2644" w:rsidDel="00C35C73" w:rsidTr="00BB5C53">
        <w:trPr>
          <w:trHeight w:val="330"/>
          <w:del w:id="137" w:author="Gombosová Erika" w:date="2015-12-11T09:41:00Z"/>
        </w:trPr>
        <w:tc>
          <w:tcPr>
            <w:tcW w:w="3559" w:type="dxa"/>
            <w:gridSpan w:val="2"/>
            <w:shd w:val="clear" w:color="auto" w:fill="auto"/>
            <w:vAlign w:val="center"/>
            <w:hideMark/>
          </w:tcPr>
          <w:p w:rsidR="00BB2644" w:rsidRPr="00BB2644" w:rsidDel="00C35C73" w:rsidRDefault="00BB2644" w:rsidP="00BB2644">
            <w:pPr>
              <w:rPr>
                <w:del w:id="138" w:author="Gombosová Erika" w:date="2015-12-11T09:41:00Z"/>
                <w:b/>
                <w:bCs/>
                <w:sz w:val="22"/>
                <w:szCs w:val="22"/>
              </w:rPr>
            </w:pPr>
            <w:del w:id="139" w:author="Gombosová Erika" w:date="2015-12-11T09:41:00Z">
              <w:r w:rsidRPr="00BB2644" w:rsidDel="00C35C73">
                <w:rPr>
                  <w:b/>
                  <w:bCs/>
                  <w:sz w:val="22"/>
                  <w:szCs w:val="22"/>
                </w:rPr>
                <w:delText>Kontrolu vykonal:</w:delText>
              </w:r>
            </w:del>
          </w:p>
        </w:tc>
        <w:tc>
          <w:tcPr>
            <w:tcW w:w="5528" w:type="dxa"/>
            <w:gridSpan w:val="5"/>
            <w:shd w:val="clear" w:color="auto" w:fill="auto"/>
            <w:vAlign w:val="center"/>
            <w:hideMark/>
          </w:tcPr>
          <w:p w:rsidR="00BB2644" w:rsidRPr="00BB2644" w:rsidDel="00C35C73" w:rsidRDefault="00BB2644" w:rsidP="00BB2644">
            <w:pPr>
              <w:rPr>
                <w:del w:id="140" w:author="Gombosová Erika" w:date="2015-12-11T09:41:00Z"/>
                <w:color w:val="000000"/>
                <w:sz w:val="22"/>
                <w:szCs w:val="22"/>
              </w:rPr>
            </w:pPr>
            <w:del w:id="141" w:author="Gombosová Erika" w:date="2015-12-11T09:41:00Z">
              <w:r w:rsidRPr="00BB2644" w:rsidDel="00C35C73">
                <w:rPr>
                  <w:color w:val="000000"/>
                  <w:sz w:val="22"/>
                  <w:szCs w:val="22"/>
                </w:rPr>
                <w:delText> </w:delText>
              </w:r>
            </w:del>
          </w:p>
        </w:tc>
      </w:tr>
      <w:tr w:rsidR="00BB2644" w:rsidRPr="00BB2644" w:rsidDel="00C35C73" w:rsidTr="00BB5C53">
        <w:trPr>
          <w:trHeight w:val="300"/>
          <w:del w:id="142" w:author="Gombosová Erika" w:date="2015-12-11T09:41:00Z"/>
        </w:trPr>
        <w:tc>
          <w:tcPr>
            <w:tcW w:w="3559" w:type="dxa"/>
            <w:gridSpan w:val="2"/>
            <w:shd w:val="clear" w:color="auto" w:fill="auto"/>
            <w:vAlign w:val="center"/>
            <w:hideMark/>
          </w:tcPr>
          <w:p w:rsidR="00BB2644" w:rsidRPr="00BB2644" w:rsidDel="00C35C73" w:rsidRDefault="00BB2644" w:rsidP="00BB2644">
            <w:pPr>
              <w:rPr>
                <w:del w:id="143" w:author="Gombosová Erika" w:date="2015-12-11T09:41:00Z"/>
                <w:b/>
                <w:bCs/>
                <w:sz w:val="22"/>
                <w:szCs w:val="22"/>
              </w:rPr>
            </w:pPr>
            <w:del w:id="144" w:author="Gombosová Erika" w:date="2015-12-11T09:41:00Z">
              <w:r w:rsidRPr="00BB2644" w:rsidDel="00C35C73">
                <w:rPr>
                  <w:b/>
                  <w:bCs/>
                  <w:sz w:val="22"/>
                  <w:szCs w:val="22"/>
                </w:rPr>
                <w:delText>Dátum:</w:delText>
              </w:r>
            </w:del>
          </w:p>
        </w:tc>
        <w:tc>
          <w:tcPr>
            <w:tcW w:w="5528" w:type="dxa"/>
            <w:gridSpan w:val="5"/>
            <w:shd w:val="clear" w:color="auto" w:fill="auto"/>
            <w:vAlign w:val="center"/>
            <w:hideMark/>
          </w:tcPr>
          <w:p w:rsidR="00BB2644" w:rsidRPr="00BB2644" w:rsidDel="00C35C73" w:rsidRDefault="00BB2644" w:rsidP="00BB2644">
            <w:pPr>
              <w:rPr>
                <w:del w:id="145" w:author="Gombosová Erika" w:date="2015-12-11T09:41:00Z"/>
                <w:color w:val="000000"/>
                <w:sz w:val="22"/>
                <w:szCs w:val="22"/>
              </w:rPr>
            </w:pPr>
            <w:del w:id="146" w:author="Gombosová Erika" w:date="2015-12-11T09:41:00Z">
              <w:r w:rsidRPr="00BB2644" w:rsidDel="00C35C73">
                <w:rPr>
                  <w:color w:val="000000"/>
                  <w:sz w:val="22"/>
                  <w:szCs w:val="22"/>
                </w:rPr>
                <w:delText> </w:delText>
              </w:r>
            </w:del>
          </w:p>
        </w:tc>
      </w:tr>
      <w:tr w:rsidR="00BB2644" w:rsidRPr="00BB2644" w:rsidDel="00C35C73" w:rsidTr="00BB5C53">
        <w:trPr>
          <w:trHeight w:val="330"/>
          <w:del w:id="147" w:author="Gombosová Erika" w:date="2015-12-11T09:41:00Z"/>
        </w:trPr>
        <w:tc>
          <w:tcPr>
            <w:tcW w:w="3559" w:type="dxa"/>
            <w:gridSpan w:val="2"/>
            <w:shd w:val="clear" w:color="000000" w:fill="FFFFFF"/>
            <w:vAlign w:val="center"/>
            <w:hideMark/>
          </w:tcPr>
          <w:p w:rsidR="00BB2644" w:rsidRPr="00BB2644" w:rsidDel="00C35C73" w:rsidRDefault="00BB2644" w:rsidP="00BB2644">
            <w:pPr>
              <w:rPr>
                <w:del w:id="148" w:author="Gombosová Erika" w:date="2015-12-11T09:41:00Z"/>
                <w:b/>
                <w:bCs/>
                <w:sz w:val="22"/>
                <w:szCs w:val="22"/>
              </w:rPr>
            </w:pPr>
            <w:del w:id="149" w:author="Gombosová Erika" w:date="2015-12-11T09:41:00Z">
              <w:r w:rsidRPr="00BB2644" w:rsidDel="00C35C73">
                <w:rPr>
                  <w:b/>
                  <w:bCs/>
                  <w:sz w:val="22"/>
                  <w:szCs w:val="22"/>
                </w:rPr>
                <w:delText>Podpis:</w:delText>
              </w:r>
            </w:del>
          </w:p>
        </w:tc>
        <w:tc>
          <w:tcPr>
            <w:tcW w:w="5528" w:type="dxa"/>
            <w:gridSpan w:val="5"/>
            <w:shd w:val="clear" w:color="auto" w:fill="auto"/>
            <w:vAlign w:val="center"/>
            <w:hideMark/>
          </w:tcPr>
          <w:p w:rsidR="00BB2644" w:rsidRPr="00BB2644" w:rsidDel="00C35C73" w:rsidRDefault="00BB2644" w:rsidP="00BB2644">
            <w:pPr>
              <w:rPr>
                <w:del w:id="150" w:author="Gombosová Erika" w:date="2015-12-11T09:41:00Z"/>
                <w:color w:val="000000"/>
                <w:sz w:val="22"/>
                <w:szCs w:val="22"/>
              </w:rPr>
            </w:pPr>
            <w:del w:id="151" w:author="Gombosová Erika" w:date="2015-12-11T09:41:00Z">
              <w:r w:rsidRPr="00BB2644" w:rsidDel="00C35C73">
                <w:rPr>
                  <w:color w:val="000000"/>
                  <w:sz w:val="22"/>
                  <w:szCs w:val="22"/>
                </w:rPr>
                <w:delText> </w:delText>
              </w:r>
            </w:del>
          </w:p>
        </w:tc>
      </w:tr>
      <w:tr w:rsidR="00BB2644" w:rsidRPr="00BB2644" w:rsidDel="00C35C73" w:rsidTr="00BB5C53">
        <w:trPr>
          <w:trHeight w:val="300"/>
          <w:del w:id="152" w:author="Gombosová Erika" w:date="2015-12-11T09:41:00Z"/>
        </w:trPr>
        <w:tc>
          <w:tcPr>
            <w:tcW w:w="9087" w:type="dxa"/>
            <w:gridSpan w:val="7"/>
            <w:shd w:val="clear" w:color="auto" w:fill="auto"/>
            <w:noWrap/>
            <w:vAlign w:val="bottom"/>
            <w:hideMark/>
          </w:tcPr>
          <w:p w:rsidR="00BB2644" w:rsidRPr="00BB2644" w:rsidDel="00C35C73" w:rsidRDefault="00BB2644" w:rsidP="00BB2644">
            <w:pPr>
              <w:jc w:val="center"/>
              <w:rPr>
                <w:del w:id="153" w:author="Gombosová Erika" w:date="2015-12-11T09:41:00Z"/>
                <w:color w:val="000000"/>
                <w:sz w:val="22"/>
                <w:szCs w:val="22"/>
              </w:rPr>
            </w:pPr>
            <w:del w:id="154" w:author="Gombosová Erika" w:date="2015-12-11T09:41:00Z">
              <w:r w:rsidRPr="00BB2644" w:rsidDel="00C35C73">
                <w:rPr>
                  <w:color w:val="000000"/>
                  <w:sz w:val="22"/>
                  <w:szCs w:val="22"/>
                </w:rPr>
                <w:delText> </w:delText>
              </w:r>
            </w:del>
          </w:p>
        </w:tc>
      </w:tr>
      <w:tr w:rsidR="00BB2644" w:rsidRPr="00BB2644" w:rsidDel="00C35C73" w:rsidTr="00BB5C53">
        <w:trPr>
          <w:trHeight w:val="330"/>
          <w:del w:id="155" w:author="Gombosová Erika" w:date="2015-12-11T09:41:00Z"/>
        </w:trPr>
        <w:tc>
          <w:tcPr>
            <w:tcW w:w="3559" w:type="dxa"/>
            <w:gridSpan w:val="2"/>
            <w:shd w:val="clear" w:color="000000" w:fill="FFFFFF"/>
            <w:vAlign w:val="center"/>
            <w:hideMark/>
          </w:tcPr>
          <w:p w:rsidR="00BB2644" w:rsidRPr="00BB2644" w:rsidDel="00C35C73" w:rsidRDefault="00BB2644" w:rsidP="00BB2644">
            <w:pPr>
              <w:rPr>
                <w:del w:id="156" w:author="Gombosová Erika" w:date="2015-12-11T09:41:00Z"/>
                <w:b/>
                <w:bCs/>
                <w:sz w:val="22"/>
                <w:szCs w:val="22"/>
              </w:rPr>
            </w:pPr>
            <w:del w:id="157" w:author="Gombosová Erika" w:date="2015-12-11T09:41:00Z">
              <w:r w:rsidRPr="00BB2644" w:rsidDel="00C35C73">
                <w:rPr>
                  <w:b/>
                  <w:bCs/>
                  <w:sz w:val="22"/>
                  <w:szCs w:val="22"/>
                </w:rPr>
                <w:delText>Kontrolu vykonal:</w:delText>
              </w:r>
            </w:del>
          </w:p>
        </w:tc>
        <w:tc>
          <w:tcPr>
            <w:tcW w:w="5528" w:type="dxa"/>
            <w:gridSpan w:val="5"/>
            <w:shd w:val="clear" w:color="auto" w:fill="auto"/>
            <w:vAlign w:val="center"/>
            <w:hideMark/>
          </w:tcPr>
          <w:p w:rsidR="00BB2644" w:rsidRPr="00BB2644" w:rsidDel="00C35C73" w:rsidRDefault="00BB2644" w:rsidP="00BB2644">
            <w:pPr>
              <w:rPr>
                <w:del w:id="158" w:author="Gombosová Erika" w:date="2015-12-11T09:41:00Z"/>
                <w:color w:val="000000"/>
                <w:sz w:val="22"/>
                <w:szCs w:val="22"/>
              </w:rPr>
            </w:pPr>
            <w:del w:id="159" w:author="Gombosová Erika" w:date="2015-12-11T09:41:00Z">
              <w:r w:rsidRPr="00BB2644" w:rsidDel="00C35C73">
                <w:rPr>
                  <w:color w:val="000000"/>
                  <w:sz w:val="22"/>
                  <w:szCs w:val="22"/>
                </w:rPr>
                <w:delText> </w:delText>
              </w:r>
            </w:del>
          </w:p>
        </w:tc>
      </w:tr>
      <w:tr w:rsidR="00BB2644" w:rsidRPr="00BB2644" w:rsidDel="00C35C73" w:rsidTr="00BB5C53">
        <w:trPr>
          <w:trHeight w:val="300"/>
          <w:del w:id="160" w:author="Gombosová Erika" w:date="2015-12-11T09:41:00Z"/>
        </w:trPr>
        <w:tc>
          <w:tcPr>
            <w:tcW w:w="3559" w:type="dxa"/>
            <w:gridSpan w:val="2"/>
            <w:shd w:val="clear" w:color="000000" w:fill="FFFFFF"/>
            <w:vAlign w:val="center"/>
            <w:hideMark/>
          </w:tcPr>
          <w:p w:rsidR="00BB2644" w:rsidRPr="00BB2644" w:rsidDel="00C35C73" w:rsidRDefault="00BB2644" w:rsidP="00BB2644">
            <w:pPr>
              <w:rPr>
                <w:del w:id="161" w:author="Gombosová Erika" w:date="2015-12-11T09:41:00Z"/>
                <w:b/>
                <w:bCs/>
                <w:sz w:val="22"/>
                <w:szCs w:val="22"/>
              </w:rPr>
            </w:pPr>
            <w:del w:id="162" w:author="Gombosová Erika" w:date="2015-12-11T09:41:00Z">
              <w:r w:rsidRPr="00BB2644" w:rsidDel="00C35C73">
                <w:rPr>
                  <w:b/>
                  <w:bCs/>
                  <w:sz w:val="22"/>
                  <w:szCs w:val="22"/>
                </w:rPr>
                <w:delText xml:space="preserve">Dátum: </w:delText>
              </w:r>
            </w:del>
          </w:p>
        </w:tc>
        <w:tc>
          <w:tcPr>
            <w:tcW w:w="5528" w:type="dxa"/>
            <w:gridSpan w:val="5"/>
            <w:shd w:val="clear" w:color="auto" w:fill="auto"/>
            <w:vAlign w:val="center"/>
            <w:hideMark/>
          </w:tcPr>
          <w:p w:rsidR="00BB2644" w:rsidRPr="00BB2644" w:rsidDel="00C35C73" w:rsidRDefault="00BB2644" w:rsidP="00BB2644">
            <w:pPr>
              <w:rPr>
                <w:del w:id="163" w:author="Gombosová Erika" w:date="2015-12-11T09:41:00Z"/>
                <w:color w:val="000000"/>
                <w:sz w:val="22"/>
                <w:szCs w:val="22"/>
              </w:rPr>
            </w:pPr>
            <w:del w:id="164" w:author="Gombosová Erika" w:date="2015-12-11T09:41:00Z">
              <w:r w:rsidRPr="00BB2644" w:rsidDel="00C35C73">
                <w:rPr>
                  <w:color w:val="000000"/>
                  <w:sz w:val="22"/>
                  <w:szCs w:val="22"/>
                </w:rPr>
                <w:delText> </w:delText>
              </w:r>
            </w:del>
          </w:p>
        </w:tc>
      </w:tr>
      <w:tr w:rsidR="00BB2644" w:rsidRPr="00BB2644" w:rsidDel="00C35C73" w:rsidTr="00BB5C53">
        <w:trPr>
          <w:trHeight w:val="330"/>
          <w:del w:id="165" w:author="Gombosová Erika" w:date="2015-12-11T09:41:00Z"/>
        </w:trPr>
        <w:tc>
          <w:tcPr>
            <w:tcW w:w="3559" w:type="dxa"/>
            <w:gridSpan w:val="2"/>
            <w:shd w:val="clear" w:color="000000" w:fill="FFFFFF"/>
            <w:vAlign w:val="center"/>
            <w:hideMark/>
          </w:tcPr>
          <w:p w:rsidR="00BB2644" w:rsidRPr="00BB2644" w:rsidDel="00C35C73" w:rsidRDefault="00BB2644" w:rsidP="00BB2644">
            <w:pPr>
              <w:rPr>
                <w:del w:id="166" w:author="Gombosová Erika" w:date="2015-12-11T09:41:00Z"/>
                <w:b/>
                <w:bCs/>
                <w:sz w:val="22"/>
                <w:szCs w:val="22"/>
              </w:rPr>
            </w:pPr>
            <w:del w:id="167" w:author="Gombosová Erika" w:date="2015-12-11T09:41:00Z">
              <w:r w:rsidRPr="00BB2644" w:rsidDel="00C35C73">
                <w:rPr>
                  <w:b/>
                  <w:bCs/>
                  <w:sz w:val="22"/>
                  <w:szCs w:val="22"/>
                </w:rPr>
                <w:delText>Podpis:</w:delText>
              </w:r>
            </w:del>
          </w:p>
        </w:tc>
        <w:tc>
          <w:tcPr>
            <w:tcW w:w="5528" w:type="dxa"/>
            <w:gridSpan w:val="5"/>
            <w:shd w:val="clear" w:color="auto" w:fill="auto"/>
            <w:vAlign w:val="center"/>
            <w:hideMark/>
          </w:tcPr>
          <w:p w:rsidR="00BB2644" w:rsidRPr="00BB2644" w:rsidDel="00C35C73" w:rsidRDefault="00BB2644" w:rsidP="00BB2644">
            <w:pPr>
              <w:rPr>
                <w:del w:id="168" w:author="Gombosová Erika" w:date="2015-12-11T09:41:00Z"/>
                <w:color w:val="000000"/>
                <w:sz w:val="22"/>
                <w:szCs w:val="22"/>
              </w:rPr>
            </w:pPr>
            <w:del w:id="169" w:author="Gombosová Erika" w:date="2015-12-11T09:41:00Z">
              <w:r w:rsidRPr="00BB2644" w:rsidDel="00C35C73">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70" w:name="KZ_3"/>
            <w:r w:rsidRPr="00BB2644">
              <w:rPr>
                <w:b/>
                <w:bCs/>
                <w:color w:val="FFFFFF"/>
              </w:rPr>
              <w:lastRenderedPageBreak/>
              <w:t xml:space="preserve">Kontrolný zoznam k </w:t>
            </w:r>
            <w:ins w:id="171" w:author="Gombosová Erika" w:date="2015-12-15T16:42:00Z">
              <w:r w:rsidR="00432B14">
                <w:rPr>
                  <w:b/>
                  <w:bCs/>
                  <w:color w:val="FFFFFF"/>
                </w:rPr>
                <w:t>finančnej</w:t>
              </w:r>
            </w:ins>
            <w:del w:id="172" w:author="Gombosová Erika" w:date="2015-12-15T16:42:00Z">
              <w:r w:rsidRPr="00BB2644" w:rsidDel="00432B14">
                <w:rPr>
                  <w:b/>
                  <w:bCs/>
                  <w:color w:val="FFFFFF"/>
                </w:rPr>
                <w:delText>administratívnej</w:delText>
              </w:r>
            </w:del>
            <w:r w:rsidRPr="00BB2644">
              <w:rPr>
                <w:b/>
                <w:bCs/>
                <w:color w:val="FFFFFF"/>
              </w:rPr>
              <w:t xml:space="preserve"> kontrole VO</w:t>
            </w:r>
            <w:r w:rsidRPr="00BB2644">
              <w:rPr>
                <w:b/>
                <w:bCs/>
                <w:color w:val="FFFFFF"/>
              </w:rPr>
              <w:br/>
            </w:r>
            <w:r w:rsidR="00A46A14" w:rsidRPr="00A46A14">
              <w:rPr>
                <w:b/>
                <w:bCs/>
                <w:color w:val="FFFFFF"/>
              </w:rPr>
              <w:t>Podlimitná zákazka realizovaná cez elektronické trhovisko - štandardná ex-post kontrola</w:t>
            </w:r>
          </w:p>
        </w:tc>
      </w:tr>
      <w:bookmarkEnd w:id="170"/>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 realizovaná cez elektronické trhovisko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zákazka zadávaná v súlade s § 96 až § 9</w:t>
            </w:r>
            <w:ins w:id="173" w:author="Kramár Róbert" w:date="2016-02-11T11:23:00Z">
              <w:r w:rsidR="0033668E">
                <w:rPr>
                  <w:color w:val="000000"/>
                  <w:sz w:val="22"/>
                  <w:szCs w:val="22"/>
                </w:rPr>
                <w:t>9</w:t>
              </w:r>
            </w:ins>
            <w:del w:id="174" w:author="Kramár Róbert" w:date="2016-02-11T11:23:00Z">
              <w:r w:rsidRPr="00BB2644" w:rsidDel="0033668E">
                <w:rPr>
                  <w:color w:val="000000"/>
                  <w:sz w:val="22"/>
                  <w:szCs w:val="22"/>
                </w:rPr>
                <w:delText>8</w:delText>
              </w:r>
            </w:del>
            <w:r w:rsidRPr="00BB2644">
              <w:rPr>
                <w:color w:val="000000"/>
                <w:sz w:val="22"/>
                <w:szCs w:val="22"/>
              </w:rPr>
              <w:t xml:space="preserve"> ZVO?</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C35C73" w:rsidRPr="00BB2644" w:rsidTr="00C35C73">
        <w:trPr>
          <w:trHeight w:val="300"/>
          <w:ins w:id="175" w:author="Gombosová Erika" w:date="2015-12-11T09:41:00Z"/>
        </w:trPr>
        <w:tc>
          <w:tcPr>
            <w:tcW w:w="9087" w:type="dxa"/>
            <w:gridSpan w:val="7"/>
            <w:shd w:val="clear" w:color="auto" w:fill="auto"/>
            <w:noWrap/>
            <w:vAlign w:val="center"/>
          </w:tcPr>
          <w:p w:rsidR="00C35C73" w:rsidRPr="00BD2FCC" w:rsidRDefault="00C35C73" w:rsidP="00C35C73">
            <w:pPr>
              <w:jc w:val="both"/>
              <w:rPr>
                <w:ins w:id="176" w:author="Gombosová Erika" w:date="2015-12-11T09:41:00Z"/>
                <w:b/>
                <w:sz w:val="20"/>
                <w:szCs w:val="20"/>
              </w:rPr>
            </w:pPr>
            <w:ins w:id="177" w:author="Gombosová Erika" w:date="2015-12-11T09:41:00Z">
              <w:r w:rsidRPr="00BD2FCC">
                <w:rPr>
                  <w:b/>
                  <w:sz w:val="20"/>
                  <w:szCs w:val="20"/>
                </w:rPr>
                <w:t>VYJADRENIE</w:t>
              </w:r>
            </w:ins>
          </w:p>
          <w:p w:rsidR="00C35C73" w:rsidRPr="00BD2FCC" w:rsidRDefault="00C35C73" w:rsidP="00C35C73">
            <w:pPr>
              <w:jc w:val="both"/>
              <w:rPr>
                <w:ins w:id="178" w:author="Gombosová Erika" w:date="2015-12-11T09:41:00Z"/>
                <w:sz w:val="20"/>
                <w:szCs w:val="20"/>
              </w:rPr>
            </w:pPr>
          </w:p>
          <w:p w:rsidR="00CE38C5" w:rsidRPr="00A54276" w:rsidRDefault="00CE38C5" w:rsidP="00CE38C5">
            <w:pPr>
              <w:rPr>
                <w:ins w:id="179" w:author="Gombosová Erika" w:date="2015-12-15T13:00:00Z"/>
              </w:rPr>
            </w:pPr>
            <w:ins w:id="180" w:author="Gombosová Erika" w:date="2015-12-15T13:00:00Z">
              <w:r w:rsidRPr="00B64015">
                <w:rPr>
                  <w:sz w:val="20"/>
                  <w:szCs w:val="20"/>
                </w:rPr>
                <w:t xml:space="preserve">Na základe overených skutočností potvrdzujem, že </w:t>
              </w:r>
              <w:r>
                <w:rPr>
                  <w:sz w:val="20"/>
                  <w:szCs w:val="20"/>
                </w:rPr>
                <w:t xml:space="preserve"> </w:t>
              </w:r>
            </w:ins>
            <w:customXmlInsRangeStart w:id="181" w:author="Gombosová Erika" w:date="2015-12-15T13:00:00Z"/>
            <w:sdt>
              <w:sdtPr>
                <w:rPr>
                  <w:sz w:val="20"/>
                  <w:szCs w:val="20"/>
                </w:rPr>
                <w:id w:val="1189016703"/>
                <w:placeholder>
                  <w:docPart w:val="58DE13076AA24F06AC45D8199757D6CF"/>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InsRangeEnd w:id="181"/>
                <w:ins w:id="182" w:author="Gombosová Erika" w:date="2015-12-15T13:00:00Z">
                  <w:r w:rsidRPr="00B64015">
                    <w:rPr>
                      <w:sz w:val="20"/>
                      <w:szCs w:val="20"/>
                    </w:rPr>
                    <w:t>Vyberte položku.</w:t>
                  </w:r>
                </w:ins>
                <w:customXmlInsRangeStart w:id="183" w:author="Gombosová Erika" w:date="2015-12-15T13:00:00Z"/>
              </w:sdtContent>
            </w:sdt>
            <w:customXmlInsRangeEnd w:id="183"/>
            <w:ins w:id="184" w:author="Gombosová Erika" w:date="2015-12-15T13:00:00Z">
              <w:r w:rsidRPr="00B64015">
                <w:rPr>
                  <w:sz w:val="20"/>
                  <w:szCs w:val="20"/>
                </w:rPr>
                <w:t xml:space="preserve">   </w:t>
              </w:r>
            </w:ins>
          </w:p>
          <w:p w:rsidR="00C35C73" w:rsidRPr="00BB2644" w:rsidRDefault="00C35C73">
            <w:pPr>
              <w:rPr>
                <w:ins w:id="185" w:author="Gombosová Erika" w:date="2015-12-11T09:41:00Z"/>
                <w:b/>
                <w:bCs/>
                <w:color w:val="000000"/>
                <w:sz w:val="22"/>
                <w:szCs w:val="22"/>
              </w:rPr>
              <w:pPrChange w:id="186" w:author="Gombosová Erika" w:date="2015-12-15T13:00:00Z">
                <w:pPr>
                  <w:jc w:val="center"/>
                </w:pPr>
              </w:pPrChange>
            </w:pPr>
          </w:p>
        </w:tc>
      </w:tr>
      <w:tr w:rsidR="00C35C73" w:rsidRPr="00BB2644" w:rsidTr="00C35C73">
        <w:trPr>
          <w:trHeight w:val="300"/>
          <w:ins w:id="187" w:author="Gombosová Erika" w:date="2015-12-11T09:41:00Z"/>
        </w:trPr>
        <w:tc>
          <w:tcPr>
            <w:tcW w:w="3559" w:type="dxa"/>
            <w:gridSpan w:val="2"/>
            <w:shd w:val="clear" w:color="auto" w:fill="auto"/>
            <w:vAlign w:val="center"/>
            <w:hideMark/>
          </w:tcPr>
          <w:p w:rsidR="00C35C73" w:rsidRPr="00BB2644" w:rsidRDefault="00C35C73" w:rsidP="00C35C73">
            <w:pPr>
              <w:rPr>
                <w:ins w:id="188" w:author="Gombosová Erika" w:date="2015-12-11T09:41:00Z"/>
                <w:b/>
                <w:bCs/>
                <w:sz w:val="22"/>
                <w:szCs w:val="22"/>
              </w:rPr>
            </w:pPr>
            <w:ins w:id="189" w:author="Gombosová Erika" w:date="2015-12-11T09:41:00Z">
              <w:r w:rsidRPr="00BB2644">
                <w:rPr>
                  <w:b/>
                  <w:bCs/>
                  <w:sz w:val="22"/>
                  <w:szCs w:val="22"/>
                </w:rPr>
                <w:t>Kontrolu vykonal</w:t>
              </w:r>
              <w:r w:rsidRPr="00BD2FCC">
                <w:rPr>
                  <w:rStyle w:val="Odkaznapoznmkupodiarou"/>
                  <w:b/>
                  <w:bCs/>
                  <w:sz w:val="20"/>
                  <w:szCs w:val="20"/>
                </w:rPr>
                <w:footnoteReference w:id="5"/>
              </w:r>
              <w:r w:rsidRPr="00BB2644">
                <w:rPr>
                  <w:b/>
                  <w:bCs/>
                  <w:sz w:val="22"/>
                  <w:szCs w:val="22"/>
                </w:rPr>
                <w:t>:</w:t>
              </w:r>
            </w:ins>
          </w:p>
        </w:tc>
        <w:tc>
          <w:tcPr>
            <w:tcW w:w="5528" w:type="dxa"/>
            <w:gridSpan w:val="5"/>
            <w:shd w:val="clear" w:color="auto" w:fill="auto"/>
            <w:vAlign w:val="center"/>
            <w:hideMark/>
          </w:tcPr>
          <w:p w:rsidR="00C35C73" w:rsidRPr="00BB2644" w:rsidRDefault="00C35C73" w:rsidP="00C35C73">
            <w:pPr>
              <w:rPr>
                <w:ins w:id="192" w:author="Gombosová Erika" w:date="2015-12-11T09:41:00Z"/>
                <w:color w:val="000000"/>
                <w:sz w:val="22"/>
                <w:szCs w:val="22"/>
              </w:rPr>
            </w:pPr>
            <w:ins w:id="193" w:author="Gombosová Erika" w:date="2015-12-11T09:41:00Z">
              <w:r w:rsidRPr="00BB2644">
                <w:rPr>
                  <w:color w:val="000000"/>
                  <w:sz w:val="22"/>
                  <w:szCs w:val="22"/>
                </w:rPr>
                <w:t> </w:t>
              </w:r>
            </w:ins>
          </w:p>
        </w:tc>
      </w:tr>
      <w:tr w:rsidR="00C35C73" w:rsidRPr="00BB2644" w:rsidTr="00C35C73">
        <w:trPr>
          <w:trHeight w:val="300"/>
          <w:ins w:id="194" w:author="Gombosová Erika" w:date="2015-12-11T09:41:00Z"/>
        </w:trPr>
        <w:tc>
          <w:tcPr>
            <w:tcW w:w="3559" w:type="dxa"/>
            <w:gridSpan w:val="2"/>
            <w:shd w:val="clear" w:color="auto" w:fill="auto"/>
            <w:vAlign w:val="center"/>
            <w:hideMark/>
          </w:tcPr>
          <w:p w:rsidR="00C35C73" w:rsidRPr="00BB2644" w:rsidRDefault="00C35C73" w:rsidP="00C35C73">
            <w:pPr>
              <w:rPr>
                <w:ins w:id="195" w:author="Gombosová Erika" w:date="2015-12-11T09:41:00Z"/>
                <w:b/>
                <w:bCs/>
                <w:sz w:val="22"/>
                <w:szCs w:val="22"/>
              </w:rPr>
            </w:pPr>
            <w:ins w:id="196" w:author="Gombosová Erika" w:date="2015-12-11T09:41:00Z">
              <w:r w:rsidRPr="00BB2644">
                <w:rPr>
                  <w:b/>
                  <w:bCs/>
                  <w:sz w:val="22"/>
                  <w:szCs w:val="22"/>
                </w:rPr>
                <w:t>Dátum:</w:t>
              </w:r>
            </w:ins>
          </w:p>
        </w:tc>
        <w:tc>
          <w:tcPr>
            <w:tcW w:w="5528" w:type="dxa"/>
            <w:gridSpan w:val="5"/>
            <w:shd w:val="clear" w:color="auto" w:fill="auto"/>
            <w:vAlign w:val="center"/>
            <w:hideMark/>
          </w:tcPr>
          <w:p w:rsidR="00C35C73" w:rsidRPr="00BB2644" w:rsidRDefault="00C35C73" w:rsidP="00C35C73">
            <w:pPr>
              <w:rPr>
                <w:ins w:id="197" w:author="Gombosová Erika" w:date="2015-12-11T09:41:00Z"/>
                <w:color w:val="000000"/>
                <w:sz w:val="22"/>
                <w:szCs w:val="22"/>
              </w:rPr>
            </w:pPr>
            <w:ins w:id="198" w:author="Gombosová Erika" w:date="2015-12-11T09:41:00Z">
              <w:r w:rsidRPr="00BB2644">
                <w:rPr>
                  <w:color w:val="000000"/>
                  <w:sz w:val="22"/>
                  <w:szCs w:val="22"/>
                </w:rPr>
                <w:t> </w:t>
              </w:r>
            </w:ins>
          </w:p>
        </w:tc>
      </w:tr>
      <w:tr w:rsidR="00C35C73" w:rsidRPr="00BB2644" w:rsidTr="00C35C73">
        <w:trPr>
          <w:trHeight w:val="300"/>
          <w:ins w:id="199" w:author="Gombosová Erika" w:date="2015-12-11T09:41:00Z"/>
        </w:trPr>
        <w:tc>
          <w:tcPr>
            <w:tcW w:w="3559" w:type="dxa"/>
            <w:gridSpan w:val="2"/>
            <w:shd w:val="clear" w:color="000000" w:fill="FFFFFF"/>
            <w:vAlign w:val="center"/>
            <w:hideMark/>
          </w:tcPr>
          <w:p w:rsidR="00C35C73" w:rsidRPr="00BB2644" w:rsidRDefault="00C35C73" w:rsidP="00C35C73">
            <w:pPr>
              <w:rPr>
                <w:ins w:id="200" w:author="Gombosová Erika" w:date="2015-12-11T09:41:00Z"/>
                <w:b/>
                <w:bCs/>
                <w:sz w:val="22"/>
                <w:szCs w:val="22"/>
              </w:rPr>
            </w:pPr>
            <w:ins w:id="201" w:author="Gombosová Erika" w:date="2015-12-11T09:41:00Z">
              <w:r w:rsidRPr="00BB2644">
                <w:rPr>
                  <w:b/>
                  <w:bCs/>
                  <w:sz w:val="22"/>
                  <w:szCs w:val="22"/>
                </w:rPr>
                <w:t>Podpis:</w:t>
              </w:r>
            </w:ins>
          </w:p>
        </w:tc>
        <w:tc>
          <w:tcPr>
            <w:tcW w:w="5528" w:type="dxa"/>
            <w:gridSpan w:val="5"/>
            <w:shd w:val="clear" w:color="auto" w:fill="auto"/>
            <w:vAlign w:val="center"/>
            <w:hideMark/>
          </w:tcPr>
          <w:p w:rsidR="00C35C73" w:rsidRPr="00BB2644" w:rsidRDefault="00C35C73" w:rsidP="00C35C73">
            <w:pPr>
              <w:rPr>
                <w:ins w:id="202" w:author="Gombosová Erika" w:date="2015-12-11T09:41:00Z"/>
                <w:color w:val="000000"/>
                <w:sz w:val="22"/>
                <w:szCs w:val="22"/>
              </w:rPr>
            </w:pPr>
            <w:ins w:id="203" w:author="Gombosová Erika" w:date="2015-12-11T09:41:00Z">
              <w:r w:rsidRPr="00BB2644">
                <w:rPr>
                  <w:color w:val="000000"/>
                  <w:sz w:val="22"/>
                  <w:szCs w:val="22"/>
                </w:rPr>
                <w:t> </w:t>
              </w:r>
            </w:ins>
          </w:p>
        </w:tc>
      </w:tr>
      <w:tr w:rsidR="00C35C73" w:rsidRPr="00BB2644" w:rsidTr="00C35C73">
        <w:trPr>
          <w:trHeight w:val="300"/>
          <w:ins w:id="204" w:author="Gombosová Erika" w:date="2015-12-11T09:41:00Z"/>
        </w:trPr>
        <w:tc>
          <w:tcPr>
            <w:tcW w:w="9087" w:type="dxa"/>
            <w:gridSpan w:val="7"/>
            <w:shd w:val="clear" w:color="auto" w:fill="auto"/>
            <w:noWrap/>
            <w:vAlign w:val="bottom"/>
            <w:hideMark/>
          </w:tcPr>
          <w:p w:rsidR="00C35C73" w:rsidRPr="00BB2644" w:rsidRDefault="00C35C73" w:rsidP="00C35C73">
            <w:pPr>
              <w:jc w:val="center"/>
              <w:rPr>
                <w:ins w:id="205" w:author="Gombosová Erika" w:date="2015-12-11T09:41:00Z"/>
                <w:color w:val="000000"/>
                <w:sz w:val="22"/>
                <w:szCs w:val="22"/>
              </w:rPr>
            </w:pPr>
            <w:ins w:id="206" w:author="Gombosová Erika" w:date="2015-12-11T09:41:00Z">
              <w:r w:rsidRPr="00BB2644">
                <w:rPr>
                  <w:color w:val="000000"/>
                  <w:sz w:val="22"/>
                  <w:szCs w:val="22"/>
                </w:rPr>
                <w:t> </w:t>
              </w:r>
            </w:ins>
          </w:p>
        </w:tc>
      </w:tr>
      <w:tr w:rsidR="00C35C73" w:rsidRPr="00BB2644" w:rsidTr="00C35C73">
        <w:trPr>
          <w:trHeight w:val="300"/>
          <w:ins w:id="207" w:author="Gombosová Erika" w:date="2015-12-11T09:41:00Z"/>
        </w:trPr>
        <w:tc>
          <w:tcPr>
            <w:tcW w:w="3559" w:type="dxa"/>
            <w:gridSpan w:val="2"/>
            <w:shd w:val="clear" w:color="000000" w:fill="FFFFFF"/>
            <w:vAlign w:val="center"/>
            <w:hideMark/>
          </w:tcPr>
          <w:p w:rsidR="00C35C73" w:rsidRPr="00BB2644" w:rsidRDefault="00C35C73" w:rsidP="00C35C73">
            <w:pPr>
              <w:rPr>
                <w:ins w:id="208" w:author="Gombosová Erika" w:date="2015-12-11T09:41:00Z"/>
                <w:b/>
                <w:bCs/>
                <w:sz w:val="22"/>
                <w:szCs w:val="22"/>
              </w:rPr>
            </w:pPr>
            <w:ins w:id="209" w:author="Gombosová Erika" w:date="2015-12-11T09:41:00Z">
              <w:r w:rsidRPr="00BB2644">
                <w:rPr>
                  <w:b/>
                  <w:bCs/>
                  <w:sz w:val="22"/>
                  <w:szCs w:val="22"/>
                </w:rPr>
                <w:t>Kontrolu vykonal</w:t>
              </w:r>
              <w:r w:rsidRPr="00BD2FCC">
                <w:rPr>
                  <w:rStyle w:val="Odkaznapoznmkupodiarou"/>
                  <w:b/>
                  <w:bCs/>
                  <w:sz w:val="20"/>
                  <w:szCs w:val="20"/>
                </w:rPr>
                <w:footnoteReference w:id="6"/>
              </w:r>
              <w:r w:rsidRPr="00BB2644">
                <w:rPr>
                  <w:b/>
                  <w:bCs/>
                  <w:sz w:val="22"/>
                  <w:szCs w:val="22"/>
                </w:rPr>
                <w:t>:</w:t>
              </w:r>
            </w:ins>
          </w:p>
        </w:tc>
        <w:tc>
          <w:tcPr>
            <w:tcW w:w="5528" w:type="dxa"/>
            <w:gridSpan w:val="5"/>
            <w:shd w:val="clear" w:color="auto" w:fill="auto"/>
            <w:vAlign w:val="center"/>
            <w:hideMark/>
          </w:tcPr>
          <w:p w:rsidR="00C35C73" w:rsidRPr="00BB2644" w:rsidRDefault="00C35C73" w:rsidP="00C35C73">
            <w:pPr>
              <w:rPr>
                <w:ins w:id="212" w:author="Gombosová Erika" w:date="2015-12-11T09:41:00Z"/>
                <w:color w:val="000000"/>
                <w:sz w:val="22"/>
                <w:szCs w:val="22"/>
              </w:rPr>
            </w:pPr>
            <w:ins w:id="213" w:author="Gombosová Erika" w:date="2015-12-11T09:41:00Z">
              <w:r w:rsidRPr="00BB2644">
                <w:rPr>
                  <w:color w:val="000000"/>
                  <w:sz w:val="22"/>
                  <w:szCs w:val="22"/>
                </w:rPr>
                <w:t> </w:t>
              </w:r>
            </w:ins>
          </w:p>
        </w:tc>
      </w:tr>
      <w:tr w:rsidR="00C35C73" w:rsidRPr="00BB2644" w:rsidTr="00C35C73">
        <w:trPr>
          <w:trHeight w:val="300"/>
          <w:ins w:id="214" w:author="Gombosová Erika" w:date="2015-12-11T09:41:00Z"/>
        </w:trPr>
        <w:tc>
          <w:tcPr>
            <w:tcW w:w="3559" w:type="dxa"/>
            <w:gridSpan w:val="2"/>
            <w:shd w:val="clear" w:color="000000" w:fill="FFFFFF"/>
            <w:vAlign w:val="center"/>
            <w:hideMark/>
          </w:tcPr>
          <w:p w:rsidR="00C35C73" w:rsidRPr="00BB2644" w:rsidRDefault="00C35C73" w:rsidP="00C35C73">
            <w:pPr>
              <w:rPr>
                <w:ins w:id="215" w:author="Gombosová Erika" w:date="2015-12-11T09:41:00Z"/>
                <w:b/>
                <w:bCs/>
                <w:sz w:val="22"/>
                <w:szCs w:val="22"/>
              </w:rPr>
            </w:pPr>
            <w:ins w:id="216" w:author="Gombosová Erika" w:date="2015-12-11T09:41:00Z">
              <w:r w:rsidRPr="00BB2644">
                <w:rPr>
                  <w:b/>
                  <w:bCs/>
                  <w:sz w:val="22"/>
                  <w:szCs w:val="22"/>
                </w:rPr>
                <w:t xml:space="preserve">Dátum: </w:t>
              </w:r>
            </w:ins>
          </w:p>
        </w:tc>
        <w:tc>
          <w:tcPr>
            <w:tcW w:w="5528" w:type="dxa"/>
            <w:gridSpan w:val="5"/>
            <w:shd w:val="clear" w:color="auto" w:fill="auto"/>
            <w:vAlign w:val="center"/>
            <w:hideMark/>
          </w:tcPr>
          <w:p w:rsidR="00C35C73" w:rsidRPr="00BB2644" w:rsidRDefault="00C35C73" w:rsidP="00C35C73">
            <w:pPr>
              <w:rPr>
                <w:ins w:id="217" w:author="Gombosová Erika" w:date="2015-12-11T09:41:00Z"/>
                <w:color w:val="000000"/>
                <w:sz w:val="22"/>
                <w:szCs w:val="22"/>
              </w:rPr>
            </w:pPr>
            <w:ins w:id="218" w:author="Gombosová Erika" w:date="2015-12-11T09:41:00Z">
              <w:r w:rsidRPr="00BB2644">
                <w:rPr>
                  <w:color w:val="000000"/>
                  <w:sz w:val="22"/>
                  <w:szCs w:val="22"/>
                </w:rPr>
                <w:t> </w:t>
              </w:r>
            </w:ins>
          </w:p>
        </w:tc>
      </w:tr>
      <w:tr w:rsidR="00C35C73" w:rsidRPr="00BB2644" w:rsidTr="00C35C73">
        <w:trPr>
          <w:trHeight w:val="300"/>
          <w:ins w:id="219" w:author="Gombosová Erika" w:date="2015-12-11T09:41:00Z"/>
        </w:trPr>
        <w:tc>
          <w:tcPr>
            <w:tcW w:w="3559" w:type="dxa"/>
            <w:gridSpan w:val="2"/>
            <w:shd w:val="clear" w:color="000000" w:fill="FFFFFF"/>
            <w:vAlign w:val="center"/>
            <w:hideMark/>
          </w:tcPr>
          <w:p w:rsidR="00C35C73" w:rsidRPr="00BB2644" w:rsidRDefault="00C35C73" w:rsidP="00C35C73">
            <w:pPr>
              <w:rPr>
                <w:ins w:id="220" w:author="Gombosová Erika" w:date="2015-12-11T09:41:00Z"/>
                <w:b/>
                <w:bCs/>
                <w:sz w:val="22"/>
                <w:szCs w:val="22"/>
              </w:rPr>
            </w:pPr>
            <w:ins w:id="221" w:author="Gombosová Erika" w:date="2015-12-11T09:41:00Z">
              <w:r w:rsidRPr="00BB2644">
                <w:rPr>
                  <w:b/>
                  <w:bCs/>
                  <w:sz w:val="22"/>
                  <w:szCs w:val="22"/>
                </w:rPr>
                <w:t>Podpis:</w:t>
              </w:r>
            </w:ins>
          </w:p>
        </w:tc>
        <w:tc>
          <w:tcPr>
            <w:tcW w:w="5528" w:type="dxa"/>
            <w:gridSpan w:val="5"/>
            <w:shd w:val="clear" w:color="auto" w:fill="auto"/>
            <w:vAlign w:val="center"/>
            <w:hideMark/>
          </w:tcPr>
          <w:p w:rsidR="00C35C73" w:rsidRPr="00BB2644" w:rsidRDefault="00C35C73" w:rsidP="00C35C73">
            <w:pPr>
              <w:rPr>
                <w:ins w:id="222" w:author="Gombosová Erika" w:date="2015-12-11T09:41:00Z"/>
                <w:color w:val="000000"/>
                <w:sz w:val="22"/>
                <w:szCs w:val="22"/>
              </w:rPr>
            </w:pPr>
            <w:ins w:id="223" w:author="Gombosová Erika" w:date="2015-12-11T09:41:00Z">
              <w:r w:rsidRPr="00BB2644">
                <w:rPr>
                  <w:color w:val="000000"/>
                  <w:sz w:val="22"/>
                  <w:szCs w:val="22"/>
                </w:rPr>
                <w:t> </w:t>
              </w:r>
            </w:ins>
          </w:p>
        </w:tc>
      </w:tr>
      <w:tr w:rsidR="00BB2644" w:rsidRPr="00BB2644" w:rsidDel="00C35C73" w:rsidTr="00BB5C53">
        <w:trPr>
          <w:trHeight w:val="330"/>
          <w:del w:id="224" w:author="Gombosová Erika" w:date="2015-12-11T09:41:00Z"/>
        </w:trPr>
        <w:tc>
          <w:tcPr>
            <w:tcW w:w="3559" w:type="dxa"/>
            <w:gridSpan w:val="2"/>
            <w:shd w:val="clear" w:color="auto" w:fill="auto"/>
            <w:vAlign w:val="center"/>
            <w:hideMark/>
          </w:tcPr>
          <w:p w:rsidR="00BB2644" w:rsidRPr="00BB2644" w:rsidDel="00C35C73" w:rsidRDefault="00BB2644" w:rsidP="00BB2644">
            <w:pPr>
              <w:rPr>
                <w:del w:id="225" w:author="Gombosová Erika" w:date="2015-12-11T09:41:00Z"/>
                <w:b/>
                <w:bCs/>
                <w:sz w:val="22"/>
                <w:szCs w:val="22"/>
              </w:rPr>
            </w:pPr>
            <w:del w:id="226" w:author="Gombosová Erika" w:date="2015-12-11T09:41:00Z">
              <w:r w:rsidRPr="00BB2644" w:rsidDel="00C35C73">
                <w:rPr>
                  <w:b/>
                  <w:bCs/>
                  <w:sz w:val="22"/>
                  <w:szCs w:val="22"/>
                </w:rPr>
                <w:delText>Kontrolu vykonal:</w:delText>
              </w:r>
            </w:del>
          </w:p>
        </w:tc>
        <w:tc>
          <w:tcPr>
            <w:tcW w:w="5528" w:type="dxa"/>
            <w:gridSpan w:val="5"/>
            <w:shd w:val="clear" w:color="auto" w:fill="auto"/>
            <w:vAlign w:val="center"/>
            <w:hideMark/>
          </w:tcPr>
          <w:p w:rsidR="00BB2644" w:rsidRPr="00BB2644" w:rsidDel="00C35C73" w:rsidRDefault="00BB2644" w:rsidP="00BB2644">
            <w:pPr>
              <w:rPr>
                <w:del w:id="227" w:author="Gombosová Erika" w:date="2015-12-11T09:41:00Z"/>
                <w:color w:val="000000"/>
                <w:sz w:val="22"/>
                <w:szCs w:val="22"/>
              </w:rPr>
            </w:pPr>
            <w:del w:id="228" w:author="Gombosová Erika" w:date="2015-12-11T09:41:00Z">
              <w:r w:rsidRPr="00BB2644" w:rsidDel="00C35C73">
                <w:rPr>
                  <w:color w:val="000000"/>
                  <w:sz w:val="22"/>
                  <w:szCs w:val="22"/>
                </w:rPr>
                <w:delText> </w:delText>
              </w:r>
            </w:del>
          </w:p>
        </w:tc>
      </w:tr>
      <w:tr w:rsidR="00BB2644" w:rsidRPr="00BB2644" w:rsidDel="00C35C73" w:rsidTr="00BB5C53">
        <w:trPr>
          <w:trHeight w:val="300"/>
          <w:del w:id="229" w:author="Gombosová Erika" w:date="2015-12-11T09:41:00Z"/>
        </w:trPr>
        <w:tc>
          <w:tcPr>
            <w:tcW w:w="3559" w:type="dxa"/>
            <w:gridSpan w:val="2"/>
            <w:shd w:val="clear" w:color="auto" w:fill="auto"/>
            <w:vAlign w:val="center"/>
            <w:hideMark/>
          </w:tcPr>
          <w:p w:rsidR="00BB2644" w:rsidRPr="00BB2644" w:rsidDel="00C35C73" w:rsidRDefault="00BB2644" w:rsidP="00BB2644">
            <w:pPr>
              <w:rPr>
                <w:del w:id="230" w:author="Gombosová Erika" w:date="2015-12-11T09:41:00Z"/>
                <w:b/>
                <w:bCs/>
                <w:sz w:val="22"/>
                <w:szCs w:val="22"/>
              </w:rPr>
            </w:pPr>
            <w:del w:id="231" w:author="Gombosová Erika" w:date="2015-12-11T09:41:00Z">
              <w:r w:rsidRPr="00BB2644" w:rsidDel="00C35C73">
                <w:rPr>
                  <w:b/>
                  <w:bCs/>
                  <w:sz w:val="22"/>
                  <w:szCs w:val="22"/>
                </w:rPr>
                <w:delText>Dátum:</w:delText>
              </w:r>
            </w:del>
          </w:p>
        </w:tc>
        <w:tc>
          <w:tcPr>
            <w:tcW w:w="5528" w:type="dxa"/>
            <w:gridSpan w:val="5"/>
            <w:shd w:val="clear" w:color="auto" w:fill="auto"/>
            <w:vAlign w:val="center"/>
            <w:hideMark/>
          </w:tcPr>
          <w:p w:rsidR="00BB2644" w:rsidRPr="00BB2644" w:rsidDel="00C35C73" w:rsidRDefault="00BB2644" w:rsidP="00BB2644">
            <w:pPr>
              <w:rPr>
                <w:del w:id="232" w:author="Gombosová Erika" w:date="2015-12-11T09:41:00Z"/>
                <w:color w:val="000000"/>
                <w:sz w:val="22"/>
                <w:szCs w:val="22"/>
              </w:rPr>
            </w:pPr>
            <w:del w:id="233" w:author="Gombosová Erika" w:date="2015-12-11T09:41:00Z">
              <w:r w:rsidRPr="00BB2644" w:rsidDel="00C35C73">
                <w:rPr>
                  <w:color w:val="000000"/>
                  <w:sz w:val="22"/>
                  <w:szCs w:val="22"/>
                </w:rPr>
                <w:delText> </w:delText>
              </w:r>
            </w:del>
          </w:p>
        </w:tc>
      </w:tr>
      <w:tr w:rsidR="00BB2644" w:rsidRPr="00BB2644" w:rsidDel="00C35C73" w:rsidTr="00BB5C53">
        <w:trPr>
          <w:trHeight w:val="330"/>
          <w:del w:id="234" w:author="Gombosová Erika" w:date="2015-12-11T09:41:00Z"/>
        </w:trPr>
        <w:tc>
          <w:tcPr>
            <w:tcW w:w="3559" w:type="dxa"/>
            <w:gridSpan w:val="2"/>
            <w:shd w:val="clear" w:color="000000" w:fill="FFFFFF"/>
            <w:vAlign w:val="center"/>
            <w:hideMark/>
          </w:tcPr>
          <w:p w:rsidR="00BB2644" w:rsidRPr="00BB2644" w:rsidDel="00C35C73" w:rsidRDefault="00BB2644" w:rsidP="00BB2644">
            <w:pPr>
              <w:rPr>
                <w:del w:id="235" w:author="Gombosová Erika" w:date="2015-12-11T09:41:00Z"/>
                <w:b/>
                <w:bCs/>
                <w:sz w:val="22"/>
                <w:szCs w:val="22"/>
              </w:rPr>
            </w:pPr>
            <w:del w:id="236" w:author="Gombosová Erika" w:date="2015-12-11T09:41:00Z">
              <w:r w:rsidRPr="00BB2644" w:rsidDel="00C35C73">
                <w:rPr>
                  <w:b/>
                  <w:bCs/>
                  <w:sz w:val="22"/>
                  <w:szCs w:val="22"/>
                </w:rPr>
                <w:delText>Podpis:</w:delText>
              </w:r>
            </w:del>
          </w:p>
        </w:tc>
        <w:tc>
          <w:tcPr>
            <w:tcW w:w="5528" w:type="dxa"/>
            <w:gridSpan w:val="5"/>
            <w:shd w:val="clear" w:color="auto" w:fill="auto"/>
            <w:vAlign w:val="center"/>
            <w:hideMark/>
          </w:tcPr>
          <w:p w:rsidR="00BB2644" w:rsidRPr="00BB2644" w:rsidDel="00C35C73" w:rsidRDefault="00BB2644" w:rsidP="00BB2644">
            <w:pPr>
              <w:rPr>
                <w:del w:id="237" w:author="Gombosová Erika" w:date="2015-12-11T09:41:00Z"/>
                <w:color w:val="000000"/>
                <w:sz w:val="22"/>
                <w:szCs w:val="22"/>
              </w:rPr>
            </w:pPr>
            <w:del w:id="238" w:author="Gombosová Erika" w:date="2015-12-11T09:41:00Z">
              <w:r w:rsidRPr="00BB2644" w:rsidDel="00C35C73">
                <w:rPr>
                  <w:color w:val="000000"/>
                  <w:sz w:val="22"/>
                  <w:szCs w:val="22"/>
                </w:rPr>
                <w:delText> </w:delText>
              </w:r>
            </w:del>
          </w:p>
        </w:tc>
      </w:tr>
      <w:tr w:rsidR="00BB2644" w:rsidRPr="00BB2644" w:rsidDel="00C35C73" w:rsidTr="00BB5C53">
        <w:trPr>
          <w:trHeight w:val="300"/>
          <w:del w:id="239" w:author="Gombosová Erika" w:date="2015-12-11T09:41:00Z"/>
        </w:trPr>
        <w:tc>
          <w:tcPr>
            <w:tcW w:w="9087" w:type="dxa"/>
            <w:gridSpan w:val="7"/>
            <w:shd w:val="clear" w:color="auto" w:fill="auto"/>
            <w:noWrap/>
            <w:vAlign w:val="bottom"/>
            <w:hideMark/>
          </w:tcPr>
          <w:p w:rsidR="00BB2644" w:rsidRPr="00BB2644" w:rsidDel="00C35C73" w:rsidRDefault="00BB2644" w:rsidP="00BB2644">
            <w:pPr>
              <w:jc w:val="center"/>
              <w:rPr>
                <w:del w:id="240" w:author="Gombosová Erika" w:date="2015-12-11T09:41:00Z"/>
                <w:color w:val="000000"/>
                <w:sz w:val="22"/>
                <w:szCs w:val="22"/>
              </w:rPr>
            </w:pPr>
            <w:del w:id="241" w:author="Gombosová Erika" w:date="2015-12-11T09:41:00Z">
              <w:r w:rsidRPr="00BB2644" w:rsidDel="00C35C73">
                <w:rPr>
                  <w:color w:val="000000"/>
                  <w:sz w:val="22"/>
                  <w:szCs w:val="22"/>
                </w:rPr>
                <w:delText> </w:delText>
              </w:r>
            </w:del>
          </w:p>
        </w:tc>
      </w:tr>
      <w:tr w:rsidR="00BB2644" w:rsidRPr="00BB2644" w:rsidDel="00C35C73" w:rsidTr="00BB5C53">
        <w:trPr>
          <w:trHeight w:val="330"/>
          <w:del w:id="242" w:author="Gombosová Erika" w:date="2015-12-11T09:41:00Z"/>
        </w:trPr>
        <w:tc>
          <w:tcPr>
            <w:tcW w:w="3559" w:type="dxa"/>
            <w:gridSpan w:val="2"/>
            <w:shd w:val="clear" w:color="000000" w:fill="FFFFFF"/>
            <w:vAlign w:val="center"/>
            <w:hideMark/>
          </w:tcPr>
          <w:p w:rsidR="00BB2644" w:rsidRPr="00BB2644" w:rsidDel="00C35C73" w:rsidRDefault="00BB2644" w:rsidP="00BB2644">
            <w:pPr>
              <w:rPr>
                <w:del w:id="243" w:author="Gombosová Erika" w:date="2015-12-11T09:41:00Z"/>
                <w:b/>
                <w:bCs/>
                <w:sz w:val="22"/>
                <w:szCs w:val="22"/>
              </w:rPr>
            </w:pPr>
            <w:del w:id="244" w:author="Gombosová Erika" w:date="2015-12-11T09:41:00Z">
              <w:r w:rsidRPr="00BB2644" w:rsidDel="00C35C73">
                <w:rPr>
                  <w:b/>
                  <w:bCs/>
                  <w:sz w:val="22"/>
                  <w:szCs w:val="22"/>
                </w:rPr>
                <w:delText>Kontrolu vykonal:</w:delText>
              </w:r>
            </w:del>
          </w:p>
        </w:tc>
        <w:tc>
          <w:tcPr>
            <w:tcW w:w="5528" w:type="dxa"/>
            <w:gridSpan w:val="5"/>
            <w:shd w:val="clear" w:color="auto" w:fill="auto"/>
            <w:vAlign w:val="center"/>
            <w:hideMark/>
          </w:tcPr>
          <w:p w:rsidR="00BB2644" w:rsidRPr="00BB2644" w:rsidDel="00C35C73" w:rsidRDefault="00BB2644" w:rsidP="00BB2644">
            <w:pPr>
              <w:rPr>
                <w:del w:id="245" w:author="Gombosová Erika" w:date="2015-12-11T09:41:00Z"/>
                <w:color w:val="000000"/>
                <w:sz w:val="22"/>
                <w:szCs w:val="22"/>
              </w:rPr>
            </w:pPr>
            <w:del w:id="246" w:author="Gombosová Erika" w:date="2015-12-11T09:41:00Z">
              <w:r w:rsidRPr="00BB2644" w:rsidDel="00C35C73">
                <w:rPr>
                  <w:color w:val="000000"/>
                  <w:sz w:val="22"/>
                  <w:szCs w:val="22"/>
                </w:rPr>
                <w:delText> </w:delText>
              </w:r>
            </w:del>
          </w:p>
        </w:tc>
      </w:tr>
      <w:tr w:rsidR="00BB2644" w:rsidRPr="00BB2644" w:rsidDel="00C35C73" w:rsidTr="00BB5C53">
        <w:trPr>
          <w:trHeight w:val="300"/>
          <w:del w:id="247" w:author="Gombosová Erika" w:date="2015-12-11T09:41:00Z"/>
        </w:trPr>
        <w:tc>
          <w:tcPr>
            <w:tcW w:w="3559" w:type="dxa"/>
            <w:gridSpan w:val="2"/>
            <w:shd w:val="clear" w:color="000000" w:fill="FFFFFF"/>
            <w:vAlign w:val="center"/>
            <w:hideMark/>
          </w:tcPr>
          <w:p w:rsidR="00BB2644" w:rsidRPr="00BB2644" w:rsidDel="00C35C73" w:rsidRDefault="00BB2644" w:rsidP="00BB2644">
            <w:pPr>
              <w:rPr>
                <w:del w:id="248" w:author="Gombosová Erika" w:date="2015-12-11T09:41:00Z"/>
                <w:b/>
                <w:bCs/>
                <w:sz w:val="22"/>
                <w:szCs w:val="22"/>
              </w:rPr>
            </w:pPr>
            <w:del w:id="249" w:author="Gombosová Erika" w:date="2015-12-11T09:41:00Z">
              <w:r w:rsidRPr="00BB2644" w:rsidDel="00C35C73">
                <w:rPr>
                  <w:b/>
                  <w:bCs/>
                  <w:sz w:val="22"/>
                  <w:szCs w:val="22"/>
                </w:rPr>
                <w:delText xml:space="preserve">Dátum: </w:delText>
              </w:r>
            </w:del>
          </w:p>
        </w:tc>
        <w:tc>
          <w:tcPr>
            <w:tcW w:w="5528" w:type="dxa"/>
            <w:gridSpan w:val="5"/>
            <w:shd w:val="clear" w:color="auto" w:fill="auto"/>
            <w:vAlign w:val="center"/>
            <w:hideMark/>
          </w:tcPr>
          <w:p w:rsidR="00BB2644" w:rsidRPr="00BB2644" w:rsidDel="00C35C73" w:rsidRDefault="00BB2644" w:rsidP="00BB2644">
            <w:pPr>
              <w:rPr>
                <w:del w:id="250" w:author="Gombosová Erika" w:date="2015-12-11T09:41:00Z"/>
                <w:color w:val="000000"/>
                <w:sz w:val="22"/>
                <w:szCs w:val="22"/>
              </w:rPr>
            </w:pPr>
            <w:del w:id="251" w:author="Gombosová Erika" w:date="2015-12-11T09:41:00Z">
              <w:r w:rsidRPr="00BB2644" w:rsidDel="00C35C73">
                <w:rPr>
                  <w:color w:val="000000"/>
                  <w:sz w:val="22"/>
                  <w:szCs w:val="22"/>
                </w:rPr>
                <w:delText> </w:delText>
              </w:r>
            </w:del>
          </w:p>
        </w:tc>
      </w:tr>
      <w:tr w:rsidR="00BB2644" w:rsidRPr="00BB2644" w:rsidDel="00C35C73" w:rsidTr="00BB5C53">
        <w:trPr>
          <w:trHeight w:val="330"/>
          <w:del w:id="252" w:author="Gombosová Erika" w:date="2015-12-11T09:41:00Z"/>
        </w:trPr>
        <w:tc>
          <w:tcPr>
            <w:tcW w:w="3559" w:type="dxa"/>
            <w:gridSpan w:val="2"/>
            <w:shd w:val="clear" w:color="000000" w:fill="FFFFFF"/>
            <w:vAlign w:val="center"/>
            <w:hideMark/>
          </w:tcPr>
          <w:p w:rsidR="00BB2644" w:rsidRPr="00BB2644" w:rsidDel="00C35C73" w:rsidRDefault="00BB2644" w:rsidP="00BB2644">
            <w:pPr>
              <w:rPr>
                <w:del w:id="253" w:author="Gombosová Erika" w:date="2015-12-11T09:41:00Z"/>
                <w:b/>
                <w:bCs/>
                <w:sz w:val="22"/>
                <w:szCs w:val="22"/>
              </w:rPr>
            </w:pPr>
            <w:del w:id="254" w:author="Gombosová Erika" w:date="2015-12-11T09:41:00Z">
              <w:r w:rsidRPr="00BB2644" w:rsidDel="00C35C73">
                <w:rPr>
                  <w:b/>
                  <w:bCs/>
                  <w:sz w:val="22"/>
                  <w:szCs w:val="22"/>
                </w:rPr>
                <w:delText>Podpis:</w:delText>
              </w:r>
            </w:del>
          </w:p>
        </w:tc>
        <w:tc>
          <w:tcPr>
            <w:tcW w:w="5528" w:type="dxa"/>
            <w:gridSpan w:val="5"/>
            <w:shd w:val="clear" w:color="auto" w:fill="auto"/>
            <w:vAlign w:val="center"/>
            <w:hideMark/>
          </w:tcPr>
          <w:p w:rsidR="00BB2644" w:rsidRPr="00BB2644" w:rsidDel="00C35C73" w:rsidRDefault="00BB2644" w:rsidP="00BB2644">
            <w:pPr>
              <w:rPr>
                <w:del w:id="255" w:author="Gombosová Erika" w:date="2015-12-11T09:41:00Z"/>
                <w:color w:val="000000"/>
                <w:sz w:val="22"/>
                <w:szCs w:val="22"/>
              </w:rPr>
            </w:pPr>
            <w:del w:id="256" w:author="Gombosová Erika" w:date="2015-12-11T09:41:00Z">
              <w:r w:rsidRPr="00BB2644" w:rsidDel="00C35C73">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57" w:name="KZ_4"/>
            <w:r w:rsidRPr="00BB2644">
              <w:rPr>
                <w:b/>
                <w:bCs/>
                <w:color w:val="FFFFFF"/>
              </w:rPr>
              <w:lastRenderedPageBreak/>
              <w:t xml:space="preserve">Kontrolný zoznam k </w:t>
            </w:r>
            <w:ins w:id="258" w:author="Gombosová Erika" w:date="2015-12-15T16:42:00Z">
              <w:r w:rsidR="00432B14">
                <w:rPr>
                  <w:b/>
                  <w:bCs/>
                  <w:color w:val="FFFFFF"/>
                </w:rPr>
                <w:t>finančnej</w:t>
              </w:r>
            </w:ins>
            <w:del w:id="259" w:author="Gombosová Erika" w:date="2015-12-15T16:42:00Z">
              <w:r w:rsidRPr="00BB2644" w:rsidDel="00432B14">
                <w:rPr>
                  <w:b/>
                  <w:bCs/>
                  <w:color w:val="FFFFFF"/>
                </w:rPr>
                <w:delText>administratívnej</w:delText>
              </w:r>
            </w:del>
            <w:r w:rsidRPr="00BB2644">
              <w:rPr>
                <w:b/>
                <w:bCs/>
                <w:color w:val="FFFFFF"/>
              </w:rPr>
              <w:t xml:space="preserve"> kontrole VO</w:t>
            </w:r>
            <w:r w:rsidRPr="00BB2644">
              <w:rPr>
                <w:b/>
                <w:bCs/>
                <w:color w:val="FFFFFF"/>
              </w:rPr>
              <w:br/>
            </w:r>
            <w:r w:rsidR="00A46A14" w:rsidRPr="00A46A14">
              <w:rPr>
                <w:b/>
                <w:bCs/>
                <w:color w:val="FFFFFF"/>
              </w:rPr>
              <w:t>Podlimitná zákazka - priame rokovacie konanie podľa § 101 ZVO</w:t>
            </w:r>
          </w:p>
        </w:tc>
      </w:tr>
      <w:bookmarkEnd w:id="257"/>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101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Boli pri zadávaní podlimitnej zákazky v súlade s § 101 ZVO dodržané zákonné podmienky?</w:t>
            </w:r>
            <w:r w:rsidRPr="00BB2644">
              <w:rPr>
                <w:color w:val="000000"/>
                <w:sz w:val="22"/>
                <w:szCs w:val="22"/>
              </w:rPr>
              <w:br/>
              <w:t>b) Je zdôvodnenie použitia PRK dostatočné a argumenty predložené prijímateľom sú preukázateľné a overiteľné?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xml:space="preserve">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bola splnená aspoň jedna z podmienok uvedených v § 58 písm. b), d) až i)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v predchádzajúcom postupe podľa § 100 nebola predložená ani jedna ponuka alebo ani jedna z predložených ponúk nevyhovovala požiadavkám určeným na predmet zákazky, a za predpokladu, že pôvodné podmienky zadávania zákazky sa podstatne nezmenili?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zákazka na dodanie tovaru, na uskutočnenie stavebných prác alebo na poskytnutie služby sa zadávala z dôvodu mimoriadnej udalosti nespôsobenej verejným obstarávateľom, ktorú nemohol predvídať, a vzhľadom na vzniknutú časovú tieseň nebolo možné postupovať podľa § 100?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že išlo o nové stavebné práce alebo služby spočívajúce v opakovaní rovnakých alebo porovnateľných stavebných prác alebo služieb realizovaných pôvodným dodávateľom za predpokladu, že boli v súlade so základným projektom a pôvodná zákazka bola zadávaná postupom podľa § 100, predpokladaná hodnota pôvodnej zákazky bola určená podľa § 5 ods. 2 písm. a) ZVO, informácia o zadávaní zákazky priamym rokovacím konaním bola už súčasťou výzvy na predkladanie ponúk pri zadávaní pôvodnej zákazky a opakovaná zákazka sa zadávala do troch rokov od uzavretia pôvodnej zmluvy?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podľa § 101 ZVO vypracované a poslané oznámenie o začatí priameho rokovacieho konania úradu spôsobom podľa § 23 ods. 1 bezodkladne po odoslaní výzvy na rokovanie najneskôr 14 dní pred uzavretím zmluvy. Obsahovalo oznámenie náležitosti podľa § 102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ins w:id="260" w:author="Gombosová Erika" w:date="2015-12-11T09:41:00Z"/>
        </w:trPr>
        <w:tc>
          <w:tcPr>
            <w:tcW w:w="9087" w:type="dxa"/>
            <w:gridSpan w:val="7"/>
            <w:shd w:val="clear" w:color="auto" w:fill="auto"/>
            <w:noWrap/>
            <w:vAlign w:val="center"/>
          </w:tcPr>
          <w:p w:rsidR="00C35C73" w:rsidRPr="00BD2FCC" w:rsidRDefault="00C35C73" w:rsidP="00C35C73">
            <w:pPr>
              <w:jc w:val="both"/>
              <w:rPr>
                <w:ins w:id="261" w:author="Gombosová Erika" w:date="2015-12-11T09:41:00Z"/>
                <w:b/>
                <w:sz w:val="20"/>
                <w:szCs w:val="20"/>
              </w:rPr>
            </w:pPr>
            <w:ins w:id="262" w:author="Gombosová Erika" w:date="2015-12-11T09:41:00Z">
              <w:r w:rsidRPr="00BD2FCC">
                <w:rPr>
                  <w:b/>
                  <w:sz w:val="20"/>
                  <w:szCs w:val="20"/>
                </w:rPr>
                <w:t>VYJADRENIE</w:t>
              </w:r>
            </w:ins>
          </w:p>
          <w:p w:rsidR="00C35C73" w:rsidRPr="00BD2FCC" w:rsidRDefault="00C35C73" w:rsidP="00C35C73">
            <w:pPr>
              <w:jc w:val="both"/>
              <w:rPr>
                <w:ins w:id="263" w:author="Gombosová Erika" w:date="2015-12-11T09:41:00Z"/>
                <w:sz w:val="20"/>
                <w:szCs w:val="20"/>
              </w:rPr>
            </w:pPr>
          </w:p>
          <w:p w:rsidR="00960261" w:rsidRPr="00A54276" w:rsidRDefault="00960261" w:rsidP="00960261">
            <w:pPr>
              <w:rPr>
                <w:ins w:id="264" w:author="Gombosová Erika" w:date="2015-12-15T13:00:00Z"/>
              </w:rPr>
            </w:pPr>
            <w:ins w:id="265" w:author="Gombosová Erika" w:date="2015-12-15T13:00:00Z">
              <w:r w:rsidRPr="00B64015">
                <w:rPr>
                  <w:sz w:val="20"/>
                  <w:szCs w:val="20"/>
                </w:rPr>
                <w:t xml:space="preserve">Na základe overených skutočností potvrdzujem, že </w:t>
              </w:r>
              <w:r>
                <w:rPr>
                  <w:sz w:val="20"/>
                  <w:szCs w:val="20"/>
                </w:rPr>
                <w:t xml:space="preserve"> </w:t>
              </w:r>
            </w:ins>
            <w:customXmlInsRangeStart w:id="266" w:author="Gombosová Erika" w:date="2015-12-15T13:00:00Z"/>
            <w:sdt>
              <w:sdtPr>
                <w:rPr>
                  <w:sz w:val="20"/>
                  <w:szCs w:val="20"/>
                </w:rPr>
                <w:id w:val="-335158929"/>
                <w:placeholder>
                  <w:docPart w:val="10E5AB49326D4002A7F684033B0CC58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InsRangeEnd w:id="266"/>
                <w:ins w:id="267" w:author="Gombosová Erika" w:date="2015-12-15T13:00:00Z">
                  <w:r w:rsidRPr="00B64015">
                    <w:rPr>
                      <w:sz w:val="20"/>
                      <w:szCs w:val="20"/>
                    </w:rPr>
                    <w:t>Vyberte položku.</w:t>
                  </w:r>
                </w:ins>
                <w:customXmlInsRangeStart w:id="268" w:author="Gombosová Erika" w:date="2015-12-15T13:00:00Z"/>
              </w:sdtContent>
            </w:sdt>
            <w:customXmlInsRangeEnd w:id="268"/>
            <w:ins w:id="269" w:author="Gombosová Erika" w:date="2015-12-15T13:00:00Z">
              <w:r w:rsidRPr="00B64015">
                <w:rPr>
                  <w:sz w:val="20"/>
                  <w:szCs w:val="20"/>
                </w:rPr>
                <w:t xml:space="preserve">   </w:t>
              </w:r>
            </w:ins>
          </w:p>
          <w:p w:rsidR="00C35C73" w:rsidRPr="00BB2644" w:rsidRDefault="00C35C73" w:rsidP="00C35C73">
            <w:pPr>
              <w:jc w:val="center"/>
              <w:rPr>
                <w:ins w:id="270" w:author="Gombosová Erika" w:date="2015-12-11T09:41:00Z"/>
                <w:b/>
                <w:bCs/>
                <w:color w:val="000000"/>
                <w:sz w:val="22"/>
                <w:szCs w:val="22"/>
              </w:rPr>
            </w:pPr>
          </w:p>
        </w:tc>
      </w:tr>
      <w:tr w:rsidR="00C35C73" w:rsidRPr="00BB2644" w:rsidTr="00C35C73">
        <w:trPr>
          <w:trHeight w:val="300"/>
          <w:ins w:id="271" w:author="Gombosová Erika" w:date="2015-12-11T09:41:00Z"/>
        </w:trPr>
        <w:tc>
          <w:tcPr>
            <w:tcW w:w="3559" w:type="dxa"/>
            <w:gridSpan w:val="2"/>
            <w:shd w:val="clear" w:color="auto" w:fill="auto"/>
            <w:vAlign w:val="center"/>
            <w:hideMark/>
          </w:tcPr>
          <w:p w:rsidR="00C35C73" w:rsidRPr="00BB2644" w:rsidRDefault="00C35C73" w:rsidP="00C35C73">
            <w:pPr>
              <w:rPr>
                <w:ins w:id="272" w:author="Gombosová Erika" w:date="2015-12-11T09:41:00Z"/>
                <w:b/>
                <w:bCs/>
                <w:sz w:val="22"/>
                <w:szCs w:val="22"/>
              </w:rPr>
            </w:pPr>
            <w:ins w:id="273" w:author="Gombosová Erika" w:date="2015-12-11T09:41:00Z">
              <w:r w:rsidRPr="00BB2644">
                <w:rPr>
                  <w:b/>
                  <w:bCs/>
                  <w:sz w:val="22"/>
                  <w:szCs w:val="22"/>
                </w:rPr>
                <w:t>Kontrolu vykonal</w:t>
              </w:r>
              <w:r w:rsidRPr="00BD2FCC">
                <w:rPr>
                  <w:rStyle w:val="Odkaznapoznmkupodiarou"/>
                  <w:b/>
                  <w:bCs/>
                  <w:sz w:val="20"/>
                  <w:szCs w:val="20"/>
                </w:rPr>
                <w:footnoteReference w:id="7"/>
              </w:r>
              <w:r w:rsidRPr="00BB2644">
                <w:rPr>
                  <w:b/>
                  <w:bCs/>
                  <w:sz w:val="22"/>
                  <w:szCs w:val="22"/>
                </w:rPr>
                <w:t>:</w:t>
              </w:r>
            </w:ins>
          </w:p>
        </w:tc>
        <w:tc>
          <w:tcPr>
            <w:tcW w:w="5528" w:type="dxa"/>
            <w:gridSpan w:val="5"/>
            <w:shd w:val="clear" w:color="auto" w:fill="auto"/>
            <w:vAlign w:val="center"/>
            <w:hideMark/>
          </w:tcPr>
          <w:p w:rsidR="00C35C73" w:rsidRPr="00BB2644" w:rsidRDefault="00C35C73" w:rsidP="00C35C73">
            <w:pPr>
              <w:rPr>
                <w:ins w:id="276" w:author="Gombosová Erika" w:date="2015-12-11T09:41:00Z"/>
                <w:color w:val="000000"/>
                <w:sz w:val="22"/>
                <w:szCs w:val="22"/>
              </w:rPr>
            </w:pPr>
            <w:ins w:id="277" w:author="Gombosová Erika" w:date="2015-12-11T09:41:00Z">
              <w:r w:rsidRPr="00BB2644">
                <w:rPr>
                  <w:color w:val="000000"/>
                  <w:sz w:val="22"/>
                  <w:szCs w:val="22"/>
                </w:rPr>
                <w:t> </w:t>
              </w:r>
            </w:ins>
          </w:p>
        </w:tc>
      </w:tr>
      <w:tr w:rsidR="00C35C73" w:rsidRPr="00BB2644" w:rsidTr="00C35C73">
        <w:trPr>
          <w:trHeight w:val="300"/>
          <w:ins w:id="278" w:author="Gombosová Erika" w:date="2015-12-11T09:41:00Z"/>
        </w:trPr>
        <w:tc>
          <w:tcPr>
            <w:tcW w:w="3559" w:type="dxa"/>
            <w:gridSpan w:val="2"/>
            <w:shd w:val="clear" w:color="auto" w:fill="auto"/>
            <w:vAlign w:val="center"/>
            <w:hideMark/>
          </w:tcPr>
          <w:p w:rsidR="00C35C73" w:rsidRPr="00BB2644" w:rsidRDefault="00C35C73" w:rsidP="00C35C73">
            <w:pPr>
              <w:rPr>
                <w:ins w:id="279" w:author="Gombosová Erika" w:date="2015-12-11T09:41:00Z"/>
                <w:b/>
                <w:bCs/>
                <w:sz w:val="22"/>
                <w:szCs w:val="22"/>
              </w:rPr>
            </w:pPr>
            <w:ins w:id="280" w:author="Gombosová Erika" w:date="2015-12-11T09:41:00Z">
              <w:r w:rsidRPr="00BB2644">
                <w:rPr>
                  <w:b/>
                  <w:bCs/>
                  <w:sz w:val="22"/>
                  <w:szCs w:val="22"/>
                </w:rPr>
                <w:t>Dátum:</w:t>
              </w:r>
            </w:ins>
          </w:p>
        </w:tc>
        <w:tc>
          <w:tcPr>
            <w:tcW w:w="5528" w:type="dxa"/>
            <w:gridSpan w:val="5"/>
            <w:shd w:val="clear" w:color="auto" w:fill="auto"/>
            <w:vAlign w:val="center"/>
            <w:hideMark/>
          </w:tcPr>
          <w:p w:rsidR="00C35C73" w:rsidRPr="00BB2644" w:rsidRDefault="00C35C73" w:rsidP="00C35C73">
            <w:pPr>
              <w:rPr>
                <w:ins w:id="281" w:author="Gombosová Erika" w:date="2015-12-11T09:41:00Z"/>
                <w:color w:val="000000"/>
                <w:sz w:val="22"/>
                <w:szCs w:val="22"/>
              </w:rPr>
            </w:pPr>
            <w:ins w:id="282" w:author="Gombosová Erika" w:date="2015-12-11T09:41:00Z">
              <w:r w:rsidRPr="00BB2644">
                <w:rPr>
                  <w:color w:val="000000"/>
                  <w:sz w:val="22"/>
                  <w:szCs w:val="22"/>
                </w:rPr>
                <w:t> </w:t>
              </w:r>
            </w:ins>
          </w:p>
        </w:tc>
      </w:tr>
      <w:tr w:rsidR="00C35C73" w:rsidRPr="00BB2644" w:rsidTr="00C35C73">
        <w:trPr>
          <w:trHeight w:val="300"/>
          <w:ins w:id="283" w:author="Gombosová Erika" w:date="2015-12-11T09:41:00Z"/>
        </w:trPr>
        <w:tc>
          <w:tcPr>
            <w:tcW w:w="3559" w:type="dxa"/>
            <w:gridSpan w:val="2"/>
            <w:shd w:val="clear" w:color="000000" w:fill="FFFFFF"/>
            <w:vAlign w:val="center"/>
            <w:hideMark/>
          </w:tcPr>
          <w:p w:rsidR="00C35C73" w:rsidRPr="00BB2644" w:rsidRDefault="00C35C73" w:rsidP="00C35C73">
            <w:pPr>
              <w:rPr>
                <w:ins w:id="284" w:author="Gombosová Erika" w:date="2015-12-11T09:41:00Z"/>
                <w:b/>
                <w:bCs/>
                <w:sz w:val="22"/>
                <w:szCs w:val="22"/>
              </w:rPr>
            </w:pPr>
            <w:ins w:id="285" w:author="Gombosová Erika" w:date="2015-12-11T09:41:00Z">
              <w:r w:rsidRPr="00BB2644">
                <w:rPr>
                  <w:b/>
                  <w:bCs/>
                  <w:sz w:val="22"/>
                  <w:szCs w:val="22"/>
                </w:rPr>
                <w:t>Podpis:</w:t>
              </w:r>
            </w:ins>
          </w:p>
        </w:tc>
        <w:tc>
          <w:tcPr>
            <w:tcW w:w="5528" w:type="dxa"/>
            <w:gridSpan w:val="5"/>
            <w:shd w:val="clear" w:color="auto" w:fill="auto"/>
            <w:vAlign w:val="center"/>
            <w:hideMark/>
          </w:tcPr>
          <w:p w:rsidR="00C35C73" w:rsidRPr="00BB2644" w:rsidRDefault="00C35C73" w:rsidP="00C35C73">
            <w:pPr>
              <w:rPr>
                <w:ins w:id="286" w:author="Gombosová Erika" w:date="2015-12-11T09:41:00Z"/>
                <w:color w:val="000000"/>
                <w:sz w:val="22"/>
                <w:szCs w:val="22"/>
              </w:rPr>
            </w:pPr>
            <w:ins w:id="287" w:author="Gombosová Erika" w:date="2015-12-11T09:41:00Z">
              <w:r w:rsidRPr="00BB2644">
                <w:rPr>
                  <w:color w:val="000000"/>
                  <w:sz w:val="22"/>
                  <w:szCs w:val="22"/>
                </w:rPr>
                <w:t> </w:t>
              </w:r>
            </w:ins>
          </w:p>
        </w:tc>
      </w:tr>
      <w:tr w:rsidR="00C35C73" w:rsidRPr="00BB2644" w:rsidTr="00C35C73">
        <w:trPr>
          <w:trHeight w:val="300"/>
          <w:ins w:id="288" w:author="Gombosová Erika" w:date="2015-12-11T09:41:00Z"/>
        </w:trPr>
        <w:tc>
          <w:tcPr>
            <w:tcW w:w="9087" w:type="dxa"/>
            <w:gridSpan w:val="7"/>
            <w:shd w:val="clear" w:color="auto" w:fill="auto"/>
            <w:noWrap/>
            <w:vAlign w:val="bottom"/>
            <w:hideMark/>
          </w:tcPr>
          <w:p w:rsidR="00C35C73" w:rsidRPr="00BB2644" w:rsidRDefault="00C35C73" w:rsidP="00C35C73">
            <w:pPr>
              <w:jc w:val="center"/>
              <w:rPr>
                <w:ins w:id="289" w:author="Gombosová Erika" w:date="2015-12-11T09:41:00Z"/>
                <w:color w:val="000000"/>
                <w:sz w:val="22"/>
                <w:szCs w:val="22"/>
              </w:rPr>
            </w:pPr>
            <w:ins w:id="290" w:author="Gombosová Erika" w:date="2015-12-11T09:41:00Z">
              <w:r w:rsidRPr="00BB2644">
                <w:rPr>
                  <w:color w:val="000000"/>
                  <w:sz w:val="22"/>
                  <w:szCs w:val="22"/>
                </w:rPr>
                <w:t> </w:t>
              </w:r>
            </w:ins>
          </w:p>
        </w:tc>
      </w:tr>
      <w:tr w:rsidR="00C35C73" w:rsidRPr="00BB2644" w:rsidTr="00C35C73">
        <w:trPr>
          <w:trHeight w:val="300"/>
          <w:ins w:id="291" w:author="Gombosová Erika" w:date="2015-12-11T09:41:00Z"/>
        </w:trPr>
        <w:tc>
          <w:tcPr>
            <w:tcW w:w="3559" w:type="dxa"/>
            <w:gridSpan w:val="2"/>
            <w:shd w:val="clear" w:color="000000" w:fill="FFFFFF"/>
            <w:vAlign w:val="center"/>
            <w:hideMark/>
          </w:tcPr>
          <w:p w:rsidR="00C35C73" w:rsidRPr="00BB2644" w:rsidRDefault="00C35C73" w:rsidP="00C35C73">
            <w:pPr>
              <w:rPr>
                <w:ins w:id="292" w:author="Gombosová Erika" w:date="2015-12-11T09:41:00Z"/>
                <w:b/>
                <w:bCs/>
                <w:sz w:val="22"/>
                <w:szCs w:val="22"/>
              </w:rPr>
            </w:pPr>
            <w:ins w:id="293" w:author="Gombosová Erika" w:date="2015-12-11T09:41:00Z">
              <w:r w:rsidRPr="00BB2644">
                <w:rPr>
                  <w:b/>
                  <w:bCs/>
                  <w:sz w:val="22"/>
                  <w:szCs w:val="22"/>
                </w:rPr>
                <w:t>Kontrolu vykonal</w:t>
              </w:r>
              <w:r w:rsidRPr="00BD2FCC">
                <w:rPr>
                  <w:rStyle w:val="Odkaznapoznmkupodiarou"/>
                  <w:b/>
                  <w:bCs/>
                  <w:sz w:val="20"/>
                  <w:szCs w:val="20"/>
                </w:rPr>
                <w:footnoteReference w:id="8"/>
              </w:r>
              <w:r w:rsidRPr="00BB2644">
                <w:rPr>
                  <w:b/>
                  <w:bCs/>
                  <w:sz w:val="22"/>
                  <w:szCs w:val="22"/>
                </w:rPr>
                <w:t>:</w:t>
              </w:r>
            </w:ins>
          </w:p>
        </w:tc>
        <w:tc>
          <w:tcPr>
            <w:tcW w:w="5528" w:type="dxa"/>
            <w:gridSpan w:val="5"/>
            <w:shd w:val="clear" w:color="auto" w:fill="auto"/>
            <w:vAlign w:val="center"/>
            <w:hideMark/>
          </w:tcPr>
          <w:p w:rsidR="00C35C73" w:rsidRPr="00BB2644" w:rsidRDefault="00C35C73" w:rsidP="00C35C73">
            <w:pPr>
              <w:rPr>
                <w:ins w:id="296" w:author="Gombosová Erika" w:date="2015-12-11T09:41:00Z"/>
                <w:color w:val="000000"/>
                <w:sz w:val="22"/>
                <w:szCs w:val="22"/>
              </w:rPr>
            </w:pPr>
            <w:ins w:id="297" w:author="Gombosová Erika" w:date="2015-12-11T09:41:00Z">
              <w:r w:rsidRPr="00BB2644">
                <w:rPr>
                  <w:color w:val="000000"/>
                  <w:sz w:val="22"/>
                  <w:szCs w:val="22"/>
                </w:rPr>
                <w:t> </w:t>
              </w:r>
            </w:ins>
          </w:p>
        </w:tc>
      </w:tr>
      <w:tr w:rsidR="00C35C73" w:rsidRPr="00BB2644" w:rsidTr="00C35C73">
        <w:trPr>
          <w:trHeight w:val="300"/>
          <w:ins w:id="298" w:author="Gombosová Erika" w:date="2015-12-11T09:41:00Z"/>
        </w:trPr>
        <w:tc>
          <w:tcPr>
            <w:tcW w:w="3559" w:type="dxa"/>
            <w:gridSpan w:val="2"/>
            <w:shd w:val="clear" w:color="000000" w:fill="FFFFFF"/>
            <w:vAlign w:val="center"/>
            <w:hideMark/>
          </w:tcPr>
          <w:p w:rsidR="00C35C73" w:rsidRPr="00BB2644" w:rsidRDefault="00C35C73" w:rsidP="00C35C73">
            <w:pPr>
              <w:rPr>
                <w:ins w:id="299" w:author="Gombosová Erika" w:date="2015-12-11T09:41:00Z"/>
                <w:b/>
                <w:bCs/>
                <w:sz w:val="22"/>
                <w:szCs w:val="22"/>
              </w:rPr>
            </w:pPr>
            <w:ins w:id="300" w:author="Gombosová Erika" w:date="2015-12-11T09:41:00Z">
              <w:r w:rsidRPr="00BB2644">
                <w:rPr>
                  <w:b/>
                  <w:bCs/>
                  <w:sz w:val="22"/>
                  <w:szCs w:val="22"/>
                </w:rPr>
                <w:t xml:space="preserve">Dátum: </w:t>
              </w:r>
            </w:ins>
          </w:p>
        </w:tc>
        <w:tc>
          <w:tcPr>
            <w:tcW w:w="5528" w:type="dxa"/>
            <w:gridSpan w:val="5"/>
            <w:shd w:val="clear" w:color="auto" w:fill="auto"/>
            <w:vAlign w:val="center"/>
            <w:hideMark/>
          </w:tcPr>
          <w:p w:rsidR="00C35C73" w:rsidRPr="00BB2644" w:rsidRDefault="00C35C73" w:rsidP="00C35C73">
            <w:pPr>
              <w:rPr>
                <w:ins w:id="301" w:author="Gombosová Erika" w:date="2015-12-11T09:41:00Z"/>
                <w:color w:val="000000"/>
                <w:sz w:val="22"/>
                <w:szCs w:val="22"/>
              </w:rPr>
            </w:pPr>
            <w:ins w:id="302" w:author="Gombosová Erika" w:date="2015-12-11T09:41:00Z">
              <w:r w:rsidRPr="00BB2644">
                <w:rPr>
                  <w:color w:val="000000"/>
                  <w:sz w:val="22"/>
                  <w:szCs w:val="22"/>
                </w:rPr>
                <w:t> </w:t>
              </w:r>
            </w:ins>
          </w:p>
        </w:tc>
      </w:tr>
      <w:tr w:rsidR="00C35C73" w:rsidRPr="00BB2644" w:rsidTr="00C35C73">
        <w:trPr>
          <w:trHeight w:val="300"/>
          <w:ins w:id="303" w:author="Gombosová Erika" w:date="2015-12-11T09:41:00Z"/>
        </w:trPr>
        <w:tc>
          <w:tcPr>
            <w:tcW w:w="3559" w:type="dxa"/>
            <w:gridSpan w:val="2"/>
            <w:shd w:val="clear" w:color="000000" w:fill="FFFFFF"/>
            <w:vAlign w:val="center"/>
            <w:hideMark/>
          </w:tcPr>
          <w:p w:rsidR="00C35C73" w:rsidRPr="00BB2644" w:rsidRDefault="00C35C73" w:rsidP="00C35C73">
            <w:pPr>
              <w:rPr>
                <w:ins w:id="304" w:author="Gombosová Erika" w:date="2015-12-11T09:41:00Z"/>
                <w:b/>
                <w:bCs/>
                <w:sz w:val="22"/>
                <w:szCs w:val="22"/>
              </w:rPr>
            </w:pPr>
            <w:ins w:id="305" w:author="Gombosová Erika" w:date="2015-12-11T09:41:00Z">
              <w:r w:rsidRPr="00BB2644">
                <w:rPr>
                  <w:b/>
                  <w:bCs/>
                  <w:sz w:val="22"/>
                  <w:szCs w:val="22"/>
                </w:rPr>
                <w:t>Podpis:</w:t>
              </w:r>
            </w:ins>
          </w:p>
        </w:tc>
        <w:tc>
          <w:tcPr>
            <w:tcW w:w="5528" w:type="dxa"/>
            <w:gridSpan w:val="5"/>
            <w:shd w:val="clear" w:color="auto" w:fill="auto"/>
            <w:vAlign w:val="center"/>
            <w:hideMark/>
          </w:tcPr>
          <w:p w:rsidR="00C35C73" w:rsidRPr="00BB2644" w:rsidRDefault="00C35C73" w:rsidP="00C35C73">
            <w:pPr>
              <w:rPr>
                <w:ins w:id="306" w:author="Gombosová Erika" w:date="2015-12-11T09:41:00Z"/>
                <w:color w:val="000000"/>
                <w:sz w:val="22"/>
                <w:szCs w:val="22"/>
              </w:rPr>
            </w:pPr>
            <w:ins w:id="307" w:author="Gombosová Erika" w:date="2015-12-11T09:41:00Z">
              <w:r w:rsidRPr="00BB2644">
                <w:rPr>
                  <w:color w:val="000000"/>
                  <w:sz w:val="22"/>
                  <w:szCs w:val="22"/>
                </w:rPr>
                <w:t> </w:t>
              </w:r>
            </w:ins>
          </w:p>
        </w:tc>
      </w:tr>
      <w:tr w:rsidR="00BB2644" w:rsidRPr="00BB2644" w:rsidDel="00C35C73" w:rsidTr="00BB5C53">
        <w:trPr>
          <w:trHeight w:val="330"/>
          <w:del w:id="308" w:author="Gombosová Erika" w:date="2015-12-11T09:41:00Z"/>
        </w:trPr>
        <w:tc>
          <w:tcPr>
            <w:tcW w:w="3559" w:type="dxa"/>
            <w:gridSpan w:val="2"/>
            <w:shd w:val="clear" w:color="auto" w:fill="auto"/>
            <w:hideMark/>
          </w:tcPr>
          <w:p w:rsidR="00BB2644" w:rsidRPr="00BB2644" w:rsidDel="00C35C73" w:rsidRDefault="00BB2644" w:rsidP="00BB2644">
            <w:pPr>
              <w:rPr>
                <w:del w:id="309" w:author="Gombosová Erika" w:date="2015-12-11T09:41:00Z"/>
                <w:b/>
                <w:bCs/>
                <w:sz w:val="22"/>
                <w:szCs w:val="22"/>
              </w:rPr>
            </w:pPr>
            <w:del w:id="310" w:author="Gombosová Erika" w:date="2015-12-11T09:41:00Z">
              <w:r w:rsidRPr="00BB2644" w:rsidDel="00C35C73">
                <w:rPr>
                  <w:b/>
                  <w:bCs/>
                  <w:sz w:val="22"/>
                  <w:szCs w:val="22"/>
                </w:rPr>
                <w:delText>Kontrolu vykonal:</w:delText>
              </w:r>
            </w:del>
          </w:p>
        </w:tc>
        <w:tc>
          <w:tcPr>
            <w:tcW w:w="5528" w:type="dxa"/>
            <w:gridSpan w:val="5"/>
            <w:shd w:val="clear" w:color="auto" w:fill="auto"/>
            <w:vAlign w:val="center"/>
            <w:hideMark/>
          </w:tcPr>
          <w:p w:rsidR="00BB2644" w:rsidRPr="00BB2644" w:rsidDel="00C35C73" w:rsidRDefault="00BB2644" w:rsidP="00BB2644">
            <w:pPr>
              <w:rPr>
                <w:del w:id="311" w:author="Gombosová Erika" w:date="2015-12-11T09:41:00Z"/>
                <w:color w:val="000000"/>
                <w:sz w:val="22"/>
                <w:szCs w:val="22"/>
              </w:rPr>
            </w:pPr>
            <w:del w:id="312" w:author="Gombosová Erika" w:date="2015-12-11T09:41:00Z">
              <w:r w:rsidRPr="00BB2644" w:rsidDel="00C35C73">
                <w:rPr>
                  <w:color w:val="000000"/>
                  <w:sz w:val="22"/>
                  <w:szCs w:val="22"/>
                </w:rPr>
                <w:delText> </w:delText>
              </w:r>
            </w:del>
          </w:p>
        </w:tc>
      </w:tr>
      <w:tr w:rsidR="00BB2644" w:rsidRPr="00BB2644" w:rsidDel="00C35C73" w:rsidTr="00BB5C53">
        <w:trPr>
          <w:trHeight w:val="300"/>
          <w:del w:id="313" w:author="Gombosová Erika" w:date="2015-12-11T09:41:00Z"/>
        </w:trPr>
        <w:tc>
          <w:tcPr>
            <w:tcW w:w="3559" w:type="dxa"/>
            <w:gridSpan w:val="2"/>
            <w:shd w:val="clear" w:color="auto" w:fill="auto"/>
            <w:hideMark/>
          </w:tcPr>
          <w:p w:rsidR="00BB2644" w:rsidRPr="00BB2644" w:rsidDel="00C35C73" w:rsidRDefault="00BB2644" w:rsidP="00BB2644">
            <w:pPr>
              <w:rPr>
                <w:del w:id="314" w:author="Gombosová Erika" w:date="2015-12-11T09:41:00Z"/>
                <w:b/>
                <w:bCs/>
                <w:sz w:val="22"/>
                <w:szCs w:val="22"/>
              </w:rPr>
            </w:pPr>
            <w:del w:id="315" w:author="Gombosová Erika" w:date="2015-12-11T09:41:00Z">
              <w:r w:rsidRPr="00BB2644" w:rsidDel="00C35C73">
                <w:rPr>
                  <w:b/>
                  <w:bCs/>
                  <w:sz w:val="22"/>
                  <w:szCs w:val="22"/>
                </w:rPr>
                <w:delText>Dátum:</w:delText>
              </w:r>
            </w:del>
          </w:p>
        </w:tc>
        <w:tc>
          <w:tcPr>
            <w:tcW w:w="5528" w:type="dxa"/>
            <w:gridSpan w:val="5"/>
            <w:shd w:val="clear" w:color="auto" w:fill="auto"/>
            <w:vAlign w:val="center"/>
            <w:hideMark/>
          </w:tcPr>
          <w:p w:rsidR="00BB2644" w:rsidRPr="00BB2644" w:rsidDel="00C35C73" w:rsidRDefault="00BB2644" w:rsidP="00BB2644">
            <w:pPr>
              <w:rPr>
                <w:del w:id="316" w:author="Gombosová Erika" w:date="2015-12-11T09:41:00Z"/>
                <w:color w:val="000000"/>
                <w:sz w:val="22"/>
                <w:szCs w:val="22"/>
              </w:rPr>
            </w:pPr>
            <w:del w:id="317" w:author="Gombosová Erika" w:date="2015-12-11T09:41:00Z">
              <w:r w:rsidRPr="00BB2644" w:rsidDel="00C35C73">
                <w:rPr>
                  <w:color w:val="000000"/>
                  <w:sz w:val="22"/>
                  <w:szCs w:val="22"/>
                </w:rPr>
                <w:delText> </w:delText>
              </w:r>
            </w:del>
          </w:p>
        </w:tc>
      </w:tr>
      <w:tr w:rsidR="00BB2644" w:rsidRPr="00BB2644" w:rsidDel="00C35C73" w:rsidTr="00BB5C53">
        <w:trPr>
          <w:trHeight w:val="330"/>
          <w:del w:id="318" w:author="Gombosová Erika" w:date="2015-12-11T09:41:00Z"/>
        </w:trPr>
        <w:tc>
          <w:tcPr>
            <w:tcW w:w="3559" w:type="dxa"/>
            <w:gridSpan w:val="2"/>
            <w:shd w:val="clear" w:color="000000" w:fill="FFFFFF"/>
            <w:hideMark/>
          </w:tcPr>
          <w:p w:rsidR="00BB2644" w:rsidRPr="00BB2644" w:rsidDel="00C35C73" w:rsidRDefault="00BB2644" w:rsidP="00BB2644">
            <w:pPr>
              <w:rPr>
                <w:del w:id="319" w:author="Gombosová Erika" w:date="2015-12-11T09:41:00Z"/>
                <w:b/>
                <w:bCs/>
                <w:sz w:val="22"/>
                <w:szCs w:val="22"/>
              </w:rPr>
            </w:pPr>
            <w:del w:id="320" w:author="Gombosová Erika" w:date="2015-12-11T09:41:00Z">
              <w:r w:rsidRPr="00BB2644" w:rsidDel="00C35C73">
                <w:rPr>
                  <w:b/>
                  <w:bCs/>
                  <w:sz w:val="22"/>
                  <w:szCs w:val="22"/>
                </w:rPr>
                <w:delText>Podpis:</w:delText>
              </w:r>
            </w:del>
          </w:p>
        </w:tc>
        <w:tc>
          <w:tcPr>
            <w:tcW w:w="5528" w:type="dxa"/>
            <w:gridSpan w:val="5"/>
            <w:shd w:val="clear" w:color="auto" w:fill="auto"/>
            <w:vAlign w:val="center"/>
            <w:hideMark/>
          </w:tcPr>
          <w:p w:rsidR="00BB2644" w:rsidRPr="00BB2644" w:rsidDel="00C35C73" w:rsidRDefault="00BB2644" w:rsidP="00BB2644">
            <w:pPr>
              <w:rPr>
                <w:del w:id="321" w:author="Gombosová Erika" w:date="2015-12-11T09:41:00Z"/>
                <w:color w:val="000000"/>
                <w:sz w:val="22"/>
                <w:szCs w:val="22"/>
              </w:rPr>
            </w:pPr>
            <w:del w:id="322" w:author="Gombosová Erika" w:date="2015-12-11T09:41:00Z">
              <w:r w:rsidRPr="00BB2644" w:rsidDel="00C35C73">
                <w:rPr>
                  <w:color w:val="000000"/>
                  <w:sz w:val="22"/>
                  <w:szCs w:val="22"/>
                </w:rPr>
                <w:delText> </w:delText>
              </w:r>
            </w:del>
          </w:p>
        </w:tc>
      </w:tr>
      <w:tr w:rsidR="00BB2644" w:rsidRPr="00BB2644" w:rsidDel="00C35C73" w:rsidTr="00BB5C53">
        <w:trPr>
          <w:trHeight w:val="300"/>
          <w:del w:id="323" w:author="Gombosová Erika" w:date="2015-12-11T09:41:00Z"/>
        </w:trPr>
        <w:tc>
          <w:tcPr>
            <w:tcW w:w="9087" w:type="dxa"/>
            <w:gridSpan w:val="7"/>
            <w:shd w:val="clear" w:color="auto" w:fill="auto"/>
            <w:noWrap/>
            <w:vAlign w:val="bottom"/>
            <w:hideMark/>
          </w:tcPr>
          <w:p w:rsidR="00BB2644" w:rsidRPr="00BB2644" w:rsidDel="00C35C73" w:rsidRDefault="00BB2644" w:rsidP="00BB2644">
            <w:pPr>
              <w:jc w:val="center"/>
              <w:rPr>
                <w:del w:id="324" w:author="Gombosová Erika" w:date="2015-12-11T09:41:00Z"/>
                <w:color w:val="000000"/>
                <w:sz w:val="22"/>
                <w:szCs w:val="22"/>
              </w:rPr>
            </w:pPr>
            <w:del w:id="325" w:author="Gombosová Erika" w:date="2015-12-11T09:41:00Z">
              <w:r w:rsidRPr="00BB2644" w:rsidDel="00C35C73">
                <w:rPr>
                  <w:color w:val="000000"/>
                  <w:sz w:val="22"/>
                  <w:szCs w:val="22"/>
                </w:rPr>
                <w:delText> </w:delText>
              </w:r>
            </w:del>
          </w:p>
        </w:tc>
      </w:tr>
      <w:tr w:rsidR="00BB2644" w:rsidRPr="00BB2644" w:rsidDel="00C35C73" w:rsidTr="00BB5C53">
        <w:trPr>
          <w:trHeight w:val="330"/>
          <w:del w:id="326" w:author="Gombosová Erika" w:date="2015-12-11T09:41:00Z"/>
        </w:trPr>
        <w:tc>
          <w:tcPr>
            <w:tcW w:w="3559" w:type="dxa"/>
            <w:gridSpan w:val="2"/>
            <w:shd w:val="clear" w:color="000000" w:fill="FFFFFF"/>
            <w:hideMark/>
          </w:tcPr>
          <w:p w:rsidR="00BB2644" w:rsidRPr="00BB2644" w:rsidDel="00C35C73" w:rsidRDefault="00BB2644" w:rsidP="00BB2644">
            <w:pPr>
              <w:rPr>
                <w:del w:id="327" w:author="Gombosová Erika" w:date="2015-12-11T09:41:00Z"/>
                <w:b/>
                <w:bCs/>
                <w:sz w:val="22"/>
                <w:szCs w:val="22"/>
              </w:rPr>
            </w:pPr>
            <w:del w:id="328" w:author="Gombosová Erika" w:date="2015-12-11T09:41:00Z">
              <w:r w:rsidRPr="00BB2644" w:rsidDel="00C35C73">
                <w:rPr>
                  <w:b/>
                  <w:bCs/>
                  <w:sz w:val="22"/>
                  <w:szCs w:val="22"/>
                </w:rPr>
                <w:delText>Kontrolu vykonal:</w:delText>
              </w:r>
            </w:del>
          </w:p>
        </w:tc>
        <w:tc>
          <w:tcPr>
            <w:tcW w:w="5528" w:type="dxa"/>
            <w:gridSpan w:val="5"/>
            <w:shd w:val="clear" w:color="auto" w:fill="auto"/>
            <w:vAlign w:val="center"/>
            <w:hideMark/>
          </w:tcPr>
          <w:p w:rsidR="00BB2644" w:rsidRPr="00BB2644" w:rsidDel="00C35C73" w:rsidRDefault="00BB2644" w:rsidP="00BB2644">
            <w:pPr>
              <w:rPr>
                <w:del w:id="329" w:author="Gombosová Erika" w:date="2015-12-11T09:41:00Z"/>
                <w:color w:val="000000"/>
                <w:sz w:val="22"/>
                <w:szCs w:val="22"/>
              </w:rPr>
            </w:pPr>
            <w:del w:id="330" w:author="Gombosová Erika" w:date="2015-12-11T09:41:00Z">
              <w:r w:rsidRPr="00BB2644" w:rsidDel="00C35C73">
                <w:rPr>
                  <w:color w:val="000000"/>
                  <w:sz w:val="22"/>
                  <w:szCs w:val="22"/>
                </w:rPr>
                <w:delText> </w:delText>
              </w:r>
            </w:del>
          </w:p>
        </w:tc>
      </w:tr>
      <w:tr w:rsidR="00BB2644" w:rsidRPr="00BB2644" w:rsidDel="00C35C73" w:rsidTr="00BB5C53">
        <w:trPr>
          <w:trHeight w:val="300"/>
          <w:del w:id="331" w:author="Gombosová Erika" w:date="2015-12-11T09:41:00Z"/>
        </w:trPr>
        <w:tc>
          <w:tcPr>
            <w:tcW w:w="3559" w:type="dxa"/>
            <w:gridSpan w:val="2"/>
            <w:shd w:val="clear" w:color="000000" w:fill="FFFFFF"/>
            <w:hideMark/>
          </w:tcPr>
          <w:p w:rsidR="00BB2644" w:rsidRPr="00BB2644" w:rsidDel="00C35C73" w:rsidRDefault="00BB2644" w:rsidP="00BB2644">
            <w:pPr>
              <w:rPr>
                <w:del w:id="332" w:author="Gombosová Erika" w:date="2015-12-11T09:41:00Z"/>
                <w:b/>
                <w:bCs/>
                <w:sz w:val="22"/>
                <w:szCs w:val="22"/>
              </w:rPr>
            </w:pPr>
            <w:del w:id="333" w:author="Gombosová Erika" w:date="2015-12-11T09:41:00Z">
              <w:r w:rsidRPr="00BB2644" w:rsidDel="00C35C73">
                <w:rPr>
                  <w:b/>
                  <w:bCs/>
                  <w:sz w:val="22"/>
                  <w:szCs w:val="22"/>
                </w:rPr>
                <w:delText xml:space="preserve">Dátum: </w:delText>
              </w:r>
            </w:del>
          </w:p>
        </w:tc>
        <w:tc>
          <w:tcPr>
            <w:tcW w:w="5528" w:type="dxa"/>
            <w:gridSpan w:val="5"/>
            <w:shd w:val="clear" w:color="auto" w:fill="auto"/>
            <w:vAlign w:val="center"/>
            <w:hideMark/>
          </w:tcPr>
          <w:p w:rsidR="00BB2644" w:rsidRPr="00BB2644" w:rsidDel="00C35C73" w:rsidRDefault="00BB2644" w:rsidP="00BB2644">
            <w:pPr>
              <w:rPr>
                <w:del w:id="334" w:author="Gombosová Erika" w:date="2015-12-11T09:41:00Z"/>
                <w:color w:val="000000"/>
                <w:sz w:val="22"/>
                <w:szCs w:val="22"/>
              </w:rPr>
            </w:pPr>
            <w:del w:id="335" w:author="Gombosová Erika" w:date="2015-12-11T09:41:00Z">
              <w:r w:rsidRPr="00BB2644" w:rsidDel="00C35C73">
                <w:rPr>
                  <w:color w:val="000000"/>
                  <w:sz w:val="22"/>
                  <w:szCs w:val="22"/>
                </w:rPr>
                <w:delText> </w:delText>
              </w:r>
            </w:del>
          </w:p>
        </w:tc>
      </w:tr>
      <w:tr w:rsidR="00BB2644" w:rsidRPr="00BB2644" w:rsidDel="00C35C73" w:rsidTr="00BB5C53">
        <w:trPr>
          <w:trHeight w:val="330"/>
          <w:del w:id="336" w:author="Gombosová Erika" w:date="2015-12-11T09:41:00Z"/>
        </w:trPr>
        <w:tc>
          <w:tcPr>
            <w:tcW w:w="3559" w:type="dxa"/>
            <w:gridSpan w:val="2"/>
            <w:shd w:val="clear" w:color="000000" w:fill="FFFFFF"/>
            <w:hideMark/>
          </w:tcPr>
          <w:p w:rsidR="00BB2644" w:rsidRPr="00BB2644" w:rsidDel="00C35C73" w:rsidRDefault="00BB2644" w:rsidP="00BB2644">
            <w:pPr>
              <w:rPr>
                <w:del w:id="337" w:author="Gombosová Erika" w:date="2015-12-11T09:41:00Z"/>
                <w:b/>
                <w:bCs/>
                <w:sz w:val="22"/>
                <w:szCs w:val="22"/>
              </w:rPr>
            </w:pPr>
            <w:del w:id="338" w:author="Gombosová Erika" w:date="2015-12-11T09:41:00Z">
              <w:r w:rsidRPr="00BB2644" w:rsidDel="00C35C73">
                <w:rPr>
                  <w:b/>
                  <w:bCs/>
                  <w:sz w:val="22"/>
                  <w:szCs w:val="22"/>
                </w:rPr>
                <w:delText>Podpis:</w:delText>
              </w:r>
            </w:del>
          </w:p>
        </w:tc>
        <w:tc>
          <w:tcPr>
            <w:tcW w:w="5528" w:type="dxa"/>
            <w:gridSpan w:val="5"/>
            <w:shd w:val="clear" w:color="auto" w:fill="auto"/>
            <w:vAlign w:val="center"/>
            <w:hideMark/>
          </w:tcPr>
          <w:p w:rsidR="00BB2644" w:rsidRPr="00BB2644" w:rsidDel="00C35C73" w:rsidRDefault="00BB2644" w:rsidP="00BB2644">
            <w:pPr>
              <w:rPr>
                <w:del w:id="339" w:author="Gombosová Erika" w:date="2015-12-11T09:41:00Z"/>
                <w:color w:val="000000"/>
                <w:sz w:val="22"/>
                <w:szCs w:val="22"/>
              </w:rPr>
            </w:pPr>
            <w:del w:id="340" w:author="Gombosová Erika" w:date="2015-12-11T09:41:00Z">
              <w:r w:rsidRPr="00BB2644" w:rsidDel="00C35C73">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41" w:name="KZ_5"/>
            <w:r w:rsidRPr="00BB2644">
              <w:rPr>
                <w:b/>
                <w:bCs/>
                <w:color w:val="FFFFFF"/>
              </w:rPr>
              <w:lastRenderedPageBreak/>
              <w:t xml:space="preserve">Kontrolný zoznam k </w:t>
            </w:r>
            <w:ins w:id="342" w:author="Gombosová Erika" w:date="2015-12-15T16:42:00Z">
              <w:r w:rsidR="00432B14">
                <w:rPr>
                  <w:b/>
                  <w:bCs/>
                  <w:color w:val="FFFFFF"/>
                </w:rPr>
                <w:t>finančnej</w:t>
              </w:r>
            </w:ins>
            <w:del w:id="343" w:author="Gombosová Erika" w:date="2015-12-15T16:42:00Z">
              <w:r w:rsidRPr="00BB2644" w:rsidDel="00432B14">
                <w:rPr>
                  <w:b/>
                  <w:bCs/>
                  <w:color w:val="FFFFFF"/>
                </w:rPr>
                <w:delText>administratívnej</w:delText>
              </w:r>
            </w:del>
            <w:r w:rsidRPr="00BB2644">
              <w:rPr>
                <w:b/>
                <w:bCs/>
                <w:color w:val="FFFFFF"/>
              </w:rPr>
              <w:t xml:space="preserve"> kontrole VO</w:t>
            </w:r>
            <w:r w:rsidRPr="00BB2644">
              <w:rPr>
                <w:b/>
                <w:bCs/>
                <w:color w:val="FFFFFF"/>
              </w:rPr>
              <w:br/>
            </w:r>
            <w:r w:rsidR="00A46A14" w:rsidRPr="00A46A14">
              <w:rPr>
                <w:b/>
                <w:bCs/>
                <w:color w:val="FFFFFF"/>
              </w:rPr>
              <w:t>Nadlimitná zákazka - verejná súťaž - 1. ex-ante kontrola</w:t>
            </w:r>
          </w:p>
        </w:tc>
      </w:tr>
      <w:bookmarkEnd w:id="341"/>
      <w:tr w:rsidR="00BB2644" w:rsidRPr="00BB2644" w:rsidTr="00BB5C53">
        <w:trPr>
          <w:trHeight w:val="30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85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w:t>
            </w:r>
            <w:r w:rsidRPr="00BB2644">
              <w:rPr>
                <w:color w:val="000000"/>
                <w:sz w:val="22"/>
                <w:szCs w:val="22"/>
              </w:rPr>
              <w:lastRenderedPageBreak/>
              <w:t xml:space="preserve">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ins w:id="344" w:author="Gombosová Erika" w:date="2015-12-11T09:41:00Z"/>
        </w:trPr>
        <w:tc>
          <w:tcPr>
            <w:tcW w:w="9087" w:type="dxa"/>
            <w:gridSpan w:val="7"/>
            <w:shd w:val="clear" w:color="auto" w:fill="auto"/>
            <w:noWrap/>
            <w:vAlign w:val="center"/>
          </w:tcPr>
          <w:p w:rsidR="00C35C73" w:rsidRDefault="00C35C73" w:rsidP="00C35C73">
            <w:pPr>
              <w:jc w:val="both"/>
              <w:rPr>
                <w:ins w:id="345" w:author="Gombosová Erika" w:date="2015-12-15T13:01:00Z"/>
                <w:b/>
                <w:sz w:val="20"/>
                <w:szCs w:val="20"/>
              </w:rPr>
            </w:pPr>
            <w:ins w:id="346" w:author="Gombosová Erika" w:date="2015-12-11T09:41:00Z">
              <w:r w:rsidRPr="00BD2FCC">
                <w:rPr>
                  <w:b/>
                  <w:sz w:val="20"/>
                  <w:szCs w:val="20"/>
                </w:rPr>
                <w:t>VYJADRENIE</w:t>
              </w:r>
            </w:ins>
          </w:p>
          <w:p w:rsidR="000C1AA0" w:rsidRPr="00BD2FCC" w:rsidRDefault="000C1AA0" w:rsidP="00C35C73">
            <w:pPr>
              <w:jc w:val="both"/>
              <w:rPr>
                <w:ins w:id="347" w:author="Gombosová Erika" w:date="2015-12-11T09:41:00Z"/>
                <w:b/>
                <w:sz w:val="20"/>
                <w:szCs w:val="20"/>
              </w:rPr>
            </w:pPr>
          </w:p>
          <w:p w:rsidR="000C1AA0" w:rsidRPr="00A54276" w:rsidRDefault="000C1AA0" w:rsidP="000C1AA0">
            <w:pPr>
              <w:rPr>
                <w:ins w:id="348" w:author="Gombosová Erika" w:date="2015-12-15T13:01:00Z"/>
              </w:rPr>
            </w:pPr>
            <w:ins w:id="349" w:author="Gombosová Erika" w:date="2015-12-15T13:01:00Z">
              <w:r w:rsidRPr="00B64015">
                <w:rPr>
                  <w:sz w:val="20"/>
                  <w:szCs w:val="20"/>
                </w:rPr>
                <w:t xml:space="preserve">Na základe overených skutočností potvrdzujem, že </w:t>
              </w:r>
              <w:r>
                <w:rPr>
                  <w:sz w:val="20"/>
                  <w:szCs w:val="20"/>
                </w:rPr>
                <w:t xml:space="preserve"> </w:t>
              </w:r>
            </w:ins>
            <w:customXmlInsRangeStart w:id="350" w:author="Gombosová Erika" w:date="2015-12-15T13:01:00Z"/>
            <w:sdt>
              <w:sdtPr>
                <w:rPr>
                  <w:sz w:val="20"/>
                  <w:szCs w:val="20"/>
                </w:rPr>
                <w:id w:val="-1135866729"/>
                <w:placeholder>
                  <w:docPart w:val="752DE86D4CB74336B27878752FF1176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InsRangeEnd w:id="350"/>
                <w:ins w:id="351" w:author="Gombosová Erika" w:date="2015-12-15T13:01:00Z">
                  <w:r w:rsidRPr="00B64015">
                    <w:rPr>
                      <w:sz w:val="20"/>
                      <w:szCs w:val="20"/>
                    </w:rPr>
                    <w:t>Vyberte položku.</w:t>
                  </w:r>
                </w:ins>
                <w:customXmlInsRangeStart w:id="352" w:author="Gombosová Erika" w:date="2015-12-15T13:01:00Z"/>
              </w:sdtContent>
            </w:sdt>
            <w:customXmlInsRangeEnd w:id="352"/>
            <w:ins w:id="353" w:author="Gombosová Erika" w:date="2015-12-15T13:01:00Z">
              <w:r w:rsidRPr="00B64015">
                <w:rPr>
                  <w:sz w:val="20"/>
                  <w:szCs w:val="20"/>
                </w:rPr>
                <w:t xml:space="preserve">   </w:t>
              </w:r>
            </w:ins>
          </w:p>
          <w:p w:rsidR="00C35C73" w:rsidRPr="00BB2644" w:rsidRDefault="00C35C73">
            <w:pPr>
              <w:rPr>
                <w:ins w:id="354" w:author="Gombosová Erika" w:date="2015-12-11T09:41:00Z"/>
                <w:b/>
                <w:bCs/>
                <w:color w:val="000000"/>
                <w:sz w:val="22"/>
                <w:szCs w:val="22"/>
              </w:rPr>
              <w:pPrChange w:id="355" w:author="Gombosová Erika" w:date="2015-12-15T13:01:00Z">
                <w:pPr>
                  <w:jc w:val="center"/>
                </w:pPr>
              </w:pPrChange>
            </w:pPr>
          </w:p>
        </w:tc>
      </w:tr>
      <w:tr w:rsidR="00C35C73" w:rsidRPr="00BB2644" w:rsidTr="00C35C73">
        <w:trPr>
          <w:trHeight w:val="300"/>
          <w:ins w:id="356" w:author="Gombosová Erika" w:date="2015-12-11T09:41:00Z"/>
        </w:trPr>
        <w:tc>
          <w:tcPr>
            <w:tcW w:w="3559" w:type="dxa"/>
            <w:gridSpan w:val="2"/>
            <w:shd w:val="clear" w:color="auto" w:fill="auto"/>
            <w:vAlign w:val="center"/>
            <w:hideMark/>
          </w:tcPr>
          <w:p w:rsidR="00C35C73" w:rsidRPr="00BB2644" w:rsidRDefault="00C35C73" w:rsidP="00C35C73">
            <w:pPr>
              <w:rPr>
                <w:ins w:id="357" w:author="Gombosová Erika" w:date="2015-12-11T09:41:00Z"/>
                <w:b/>
                <w:bCs/>
                <w:sz w:val="22"/>
                <w:szCs w:val="22"/>
              </w:rPr>
            </w:pPr>
            <w:ins w:id="358" w:author="Gombosová Erika" w:date="2015-12-11T09:41:00Z">
              <w:r w:rsidRPr="00BB2644">
                <w:rPr>
                  <w:b/>
                  <w:bCs/>
                  <w:sz w:val="22"/>
                  <w:szCs w:val="22"/>
                </w:rPr>
                <w:t>Kontrolu vykonal</w:t>
              </w:r>
              <w:r w:rsidRPr="00BD2FCC">
                <w:rPr>
                  <w:rStyle w:val="Odkaznapoznmkupodiarou"/>
                  <w:b/>
                  <w:bCs/>
                  <w:sz w:val="20"/>
                  <w:szCs w:val="20"/>
                </w:rPr>
                <w:footnoteReference w:id="9"/>
              </w:r>
              <w:r w:rsidRPr="00BB2644">
                <w:rPr>
                  <w:b/>
                  <w:bCs/>
                  <w:sz w:val="22"/>
                  <w:szCs w:val="22"/>
                </w:rPr>
                <w:t>:</w:t>
              </w:r>
            </w:ins>
          </w:p>
        </w:tc>
        <w:tc>
          <w:tcPr>
            <w:tcW w:w="5528" w:type="dxa"/>
            <w:gridSpan w:val="5"/>
            <w:shd w:val="clear" w:color="auto" w:fill="auto"/>
            <w:vAlign w:val="center"/>
            <w:hideMark/>
          </w:tcPr>
          <w:p w:rsidR="00C35C73" w:rsidRPr="00BB2644" w:rsidRDefault="00C35C73" w:rsidP="00C35C73">
            <w:pPr>
              <w:rPr>
                <w:ins w:id="361" w:author="Gombosová Erika" w:date="2015-12-11T09:41:00Z"/>
                <w:color w:val="000000"/>
                <w:sz w:val="22"/>
                <w:szCs w:val="22"/>
              </w:rPr>
            </w:pPr>
            <w:ins w:id="362" w:author="Gombosová Erika" w:date="2015-12-11T09:41:00Z">
              <w:r w:rsidRPr="00BB2644">
                <w:rPr>
                  <w:color w:val="000000"/>
                  <w:sz w:val="22"/>
                  <w:szCs w:val="22"/>
                </w:rPr>
                <w:t> </w:t>
              </w:r>
            </w:ins>
          </w:p>
        </w:tc>
      </w:tr>
      <w:tr w:rsidR="00C35C73" w:rsidRPr="00BB2644" w:rsidTr="00C35C73">
        <w:trPr>
          <w:trHeight w:val="300"/>
          <w:ins w:id="363" w:author="Gombosová Erika" w:date="2015-12-11T09:41:00Z"/>
        </w:trPr>
        <w:tc>
          <w:tcPr>
            <w:tcW w:w="3559" w:type="dxa"/>
            <w:gridSpan w:val="2"/>
            <w:shd w:val="clear" w:color="auto" w:fill="auto"/>
            <w:vAlign w:val="center"/>
            <w:hideMark/>
          </w:tcPr>
          <w:p w:rsidR="00C35C73" w:rsidRPr="00BB2644" w:rsidRDefault="00C35C73" w:rsidP="00C35C73">
            <w:pPr>
              <w:rPr>
                <w:ins w:id="364" w:author="Gombosová Erika" w:date="2015-12-11T09:41:00Z"/>
                <w:b/>
                <w:bCs/>
                <w:sz w:val="22"/>
                <w:szCs w:val="22"/>
              </w:rPr>
            </w:pPr>
            <w:ins w:id="365" w:author="Gombosová Erika" w:date="2015-12-11T09:41:00Z">
              <w:r w:rsidRPr="00BB2644">
                <w:rPr>
                  <w:b/>
                  <w:bCs/>
                  <w:sz w:val="22"/>
                  <w:szCs w:val="22"/>
                </w:rPr>
                <w:t>Dátum:</w:t>
              </w:r>
            </w:ins>
          </w:p>
        </w:tc>
        <w:tc>
          <w:tcPr>
            <w:tcW w:w="5528" w:type="dxa"/>
            <w:gridSpan w:val="5"/>
            <w:shd w:val="clear" w:color="auto" w:fill="auto"/>
            <w:vAlign w:val="center"/>
            <w:hideMark/>
          </w:tcPr>
          <w:p w:rsidR="00C35C73" w:rsidRPr="00BB2644" w:rsidRDefault="00C35C73" w:rsidP="00C35C73">
            <w:pPr>
              <w:rPr>
                <w:ins w:id="366" w:author="Gombosová Erika" w:date="2015-12-11T09:41:00Z"/>
                <w:color w:val="000000"/>
                <w:sz w:val="22"/>
                <w:szCs w:val="22"/>
              </w:rPr>
            </w:pPr>
            <w:ins w:id="367" w:author="Gombosová Erika" w:date="2015-12-11T09:41:00Z">
              <w:r w:rsidRPr="00BB2644">
                <w:rPr>
                  <w:color w:val="000000"/>
                  <w:sz w:val="22"/>
                  <w:szCs w:val="22"/>
                </w:rPr>
                <w:t> </w:t>
              </w:r>
            </w:ins>
          </w:p>
        </w:tc>
      </w:tr>
      <w:tr w:rsidR="00C35C73" w:rsidRPr="00BB2644" w:rsidTr="00C35C73">
        <w:trPr>
          <w:trHeight w:val="300"/>
          <w:ins w:id="368" w:author="Gombosová Erika" w:date="2015-12-11T09:41:00Z"/>
        </w:trPr>
        <w:tc>
          <w:tcPr>
            <w:tcW w:w="3559" w:type="dxa"/>
            <w:gridSpan w:val="2"/>
            <w:shd w:val="clear" w:color="000000" w:fill="FFFFFF"/>
            <w:vAlign w:val="center"/>
            <w:hideMark/>
          </w:tcPr>
          <w:p w:rsidR="00C35C73" w:rsidRPr="00BB2644" w:rsidRDefault="00C35C73" w:rsidP="00C35C73">
            <w:pPr>
              <w:rPr>
                <w:ins w:id="369" w:author="Gombosová Erika" w:date="2015-12-11T09:41:00Z"/>
                <w:b/>
                <w:bCs/>
                <w:sz w:val="22"/>
                <w:szCs w:val="22"/>
              </w:rPr>
            </w:pPr>
            <w:ins w:id="370" w:author="Gombosová Erika" w:date="2015-12-11T09:41:00Z">
              <w:r w:rsidRPr="00BB2644">
                <w:rPr>
                  <w:b/>
                  <w:bCs/>
                  <w:sz w:val="22"/>
                  <w:szCs w:val="22"/>
                </w:rPr>
                <w:t>Podpis:</w:t>
              </w:r>
            </w:ins>
          </w:p>
        </w:tc>
        <w:tc>
          <w:tcPr>
            <w:tcW w:w="5528" w:type="dxa"/>
            <w:gridSpan w:val="5"/>
            <w:shd w:val="clear" w:color="auto" w:fill="auto"/>
            <w:vAlign w:val="center"/>
            <w:hideMark/>
          </w:tcPr>
          <w:p w:rsidR="00C35C73" w:rsidRPr="00BB2644" w:rsidRDefault="00C35C73" w:rsidP="00C35C73">
            <w:pPr>
              <w:rPr>
                <w:ins w:id="371" w:author="Gombosová Erika" w:date="2015-12-11T09:41:00Z"/>
                <w:color w:val="000000"/>
                <w:sz w:val="22"/>
                <w:szCs w:val="22"/>
              </w:rPr>
            </w:pPr>
            <w:ins w:id="372" w:author="Gombosová Erika" w:date="2015-12-11T09:41:00Z">
              <w:r w:rsidRPr="00BB2644">
                <w:rPr>
                  <w:color w:val="000000"/>
                  <w:sz w:val="22"/>
                  <w:szCs w:val="22"/>
                </w:rPr>
                <w:t> </w:t>
              </w:r>
            </w:ins>
          </w:p>
        </w:tc>
      </w:tr>
      <w:tr w:rsidR="00C35C73" w:rsidRPr="00BB2644" w:rsidTr="00C35C73">
        <w:trPr>
          <w:trHeight w:val="300"/>
          <w:ins w:id="373" w:author="Gombosová Erika" w:date="2015-12-11T09:41:00Z"/>
        </w:trPr>
        <w:tc>
          <w:tcPr>
            <w:tcW w:w="9087" w:type="dxa"/>
            <w:gridSpan w:val="7"/>
            <w:shd w:val="clear" w:color="auto" w:fill="auto"/>
            <w:noWrap/>
            <w:vAlign w:val="bottom"/>
            <w:hideMark/>
          </w:tcPr>
          <w:p w:rsidR="00C35C73" w:rsidRPr="00BB2644" w:rsidRDefault="00C35C73" w:rsidP="00C35C73">
            <w:pPr>
              <w:jc w:val="center"/>
              <w:rPr>
                <w:ins w:id="374" w:author="Gombosová Erika" w:date="2015-12-11T09:41:00Z"/>
                <w:color w:val="000000"/>
                <w:sz w:val="22"/>
                <w:szCs w:val="22"/>
              </w:rPr>
            </w:pPr>
            <w:ins w:id="375" w:author="Gombosová Erika" w:date="2015-12-11T09:41:00Z">
              <w:r w:rsidRPr="00BB2644">
                <w:rPr>
                  <w:color w:val="000000"/>
                  <w:sz w:val="22"/>
                  <w:szCs w:val="22"/>
                </w:rPr>
                <w:t> </w:t>
              </w:r>
            </w:ins>
          </w:p>
        </w:tc>
      </w:tr>
      <w:tr w:rsidR="00C35C73" w:rsidRPr="00BB2644" w:rsidTr="00C35C73">
        <w:trPr>
          <w:trHeight w:val="300"/>
          <w:ins w:id="376" w:author="Gombosová Erika" w:date="2015-12-11T09:41:00Z"/>
        </w:trPr>
        <w:tc>
          <w:tcPr>
            <w:tcW w:w="3559" w:type="dxa"/>
            <w:gridSpan w:val="2"/>
            <w:shd w:val="clear" w:color="000000" w:fill="FFFFFF"/>
            <w:vAlign w:val="center"/>
            <w:hideMark/>
          </w:tcPr>
          <w:p w:rsidR="00C35C73" w:rsidRPr="00BB2644" w:rsidRDefault="00C35C73" w:rsidP="00C35C73">
            <w:pPr>
              <w:rPr>
                <w:ins w:id="377" w:author="Gombosová Erika" w:date="2015-12-11T09:41:00Z"/>
                <w:b/>
                <w:bCs/>
                <w:sz w:val="22"/>
                <w:szCs w:val="22"/>
              </w:rPr>
            </w:pPr>
            <w:ins w:id="378" w:author="Gombosová Erika" w:date="2015-12-11T09:41:00Z">
              <w:r w:rsidRPr="00BB2644">
                <w:rPr>
                  <w:b/>
                  <w:bCs/>
                  <w:sz w:val="22"/>
                  <w:szCs w:val="22"/>
                </w:rPr>
                <w:lastRenderedPageBreak/>
                <w:t>Kontrolu vykonal</w:t>
              </w:r>
              <w:r w:rsidRPr="00BD2FCC">
                <w:rPr>
                  <w:rStyle w:val="Odkaznapoznmkupodiarou"/>
                  <w:b/>
                  <w:bCs/>
                  <w:sz w:val="20"/>
                  <w:szCs w:val="20"/>
                </w:rPr>
                <w:footnoteReference w:id="10"/>
              </w:r>
              <w:r w:rsidRPr="00BB2644">
                <w:rPr>
                  <w:b/>
                  <w:bCs/>
                  <w:sz w:val="22"/>
                  <w:szCs w:val="22"/>
                </w:rPr>
                <w:t>:</w:t>
              </w:r>
            </w:ins>
          </w:p>
        </w:tc>
        <w:tc>
          <w:tcPr>
            <w:tcW w:w="5528" w:type="dxa"/>
            <w:gridSpan w:val="5"/>
            <w:shd w:val="clear" w:color="auto" w:fill="auto"/>
            <w:vAlign w:val="center"/>
            <w:hideMark/>
          </w:tcPr>
          <w:p w:rsidR="00C35C73" w:rsidRPr="00BB2644" w:rsidRDefault="00C35C73" w:rsidP="00C35C73">
            <w:pPr>
              <w:rPr>
                <w:ins w:id="381" w:author="Gombosová Erika" w:date="2015-12-11T09:41:00Z"/>
                <w:color w:val="000000"/>
                <w:sz w:val="22"/>
                <w:szCs w:val="22"/>
              </w:rPr>
            </w:pPr>
            <w:ins w:id="382" w:author="Gombosová Erika" w:date="2015-12-11T09:41:00Z">
              <w:r w:rsidRPr="00BB2644">
                <w:rPr>
                  <w:color w:val="000000"/>
                  <w:sz w:val="22"/>
                  <w:szCs w:val="22"/>
                </w:rPr>
                <w:t> </w:t>
              </w:r>
            </w:ins>
          </w:p>
        </w:tc>
      </w:tr>
      <w:tr w:rsidR="00C35C73" w:rsidRPr="00BB2644" w:rsidTr="00C35C73">
        <w:trPr>
          <w:trHeight w:val="300"/>
          <w:ins w:id="383" w:author="Gombosová Erika" w:date="2015-12-11T09:41:00Z"/>
        </w:trPr>
        <w:tc>
          <w:tcPr>
            <w:tcW w:w="3559" w:type="dxa"/>
            <w:gridSpan w:val="2"/>
            <w:shd w:val="clear" w:color="000000" w:fill="FFFFFF"/>
            <w:vAlign w:val="center"/>
            <w:hideMark/>
          </w:tcPr>
          <w:p w:rsidR="00C35C73" w:rsidRPr="00BB2644" w:rsidRDefault="00C35C73" w:rsidP="00C35C73">
            <w:pPr>
              <w:rPr>
                <w:ins w:id="384" w:author="Gombosová Erika" w:date="2015-12-11T09:41:00Z"/>
                <w:b/>
                <w:bCs/>
                <w:sz w:val="22"/>
                <w:szCs w:val="22"/>
              </w:rPr>
            </w:pPr>
            <w:ins w:id="385" w:author="Gombosová Erika" w:date="2015-12-11T09:41:00Z">
              <w:r w:rsidRPr="00BB2644">
                <w:rPr>
                  <w:b/>
                  <w:bCs/>
                  <w:sz w:val="22"/>
                  <w:szCs w:val="22"/>
                </w:rPr>
                <w:t xml:space="preserve">Dátum: </w:t>
              </w:r>
            </w:ins>
          </w:p>
        </w:tc>
        <w:tc>
          <w:tcPr>
            <w:tcW w:w="5528" w:type="dxa"/>
            <w:gridSpan w:val="5"/>
            <w:shd w:val="clear" w:color="auto" w:fill="auto"/>
            <w:vAlign w:val="center"/>
            <w:hideMark/>
          </w:tcPr>
          <w:p w:rsidR="00C35C73" w:rsidRPr="00BB2644" w:rsidRDefault="00C35C73" w:rsidP="00C35C73">
            <w:pPr>
              <w:rPr>
                <w:ins w:id="386" w:author="Gombosová Erika" w:date="2015-12-11T09:41:00Z"/>
                <w:color w:val="000000"/>
                <w:sz w:val="22"/>
                <w:szCs w:val="22"/>
              </w:rPr>
            </w:pPr>
            <w:ins w:id="387" w:author="Gombosová Erika" w:date="2015-12-11T09:41:00Z">
              <w:r w:rsidRPr="00BB2644">
                <w:rPr>
                  <w:color w:val="000000"/>
                  <w:sz w:val="22"/>
                  <w:szCs w:val="22"/>
                </w:rPr>
                <w:t> </w:t>
              </w:r>
            </w:ins>
          </w:p>
        </w:tc>
      </w:tr>
      <w:tr w:rsidR="00C35C73" w:rsidRPr="00BB2644" w:rsidTr="00C35C73">
        <w:trPr>
          <w:trHeight w:val="300"/>
          <w:ins w:id="388" w:author="Gombosová Erika" w:date="2015-12-11T09:41:00Z"/>
        </w:trPr>
        <w:tc>
          <w:tcPr>
            <w:tcW w:w="3559" w:type="dxa"/>
            <w:gridSpan w:val="2"/>
            <w:shd w:val="clear" w:color="000000" w:fill="FFFFFF"/>
            <w:vAlign w:val="center"/>
            <w:hideMark/>
          </w:tcPr>
          <w:p w:rsidR="00C35C73" w:rsidRPr="00BB2644" w:rsidRDefault="00C35C73" w:rsidP="00C35C73">
            <w:pPr>
              <w:rPr>
                <w:ins w:id="389" w:author="Gombosová Erika" w:date="2015-12-11T09:41:00Z"/>
                <w:b/>
                <w:bCs/>
                <w:sz w:val="22"/>
                <w:szCs w:val="22"/>
              </w:rPr>
            </w:pPr>
            <w:ins w:id="390" w:author="Gombosová Erika" w:date="2015-12-11T09:41:00Z">
              <w:r w:rsidRPr="00BB2644">
                <w:rPr>
                  <w:b/>
                  <w:bCs/>
                  <w:sz w:val="22"/>
                  <w:szCs w:val="22"/>
                </w:rPr>
                <w:t>Podpis:</w:t>
              </w:r>
            </w:ins>
          </w:p>
        </w:tc>
        <w:tc>
          <w:tcPr>
            <w:tcW w:w="5528" w:type="dxa"/>
            <w:gridSpan w:val="5"/>
            <w:shd w:val="clear" w:color="auto" w:fill="auto"/>
            <w:vAlign w:val="center"/>
            <w:hideMark/>
          </w:tcPr>
          <w:p w:rsidR="00C35C73" w:rsidRPr="00BB2644" w:rsidRDefault="00C35C73" w:rsidP="00C35C73">
            <w:pPr>
              <w:rPr>
                <w:ins w:id="391" w:author="Gombosová Erika" w:date="2015-12-11T09:41:00Z"/>
                <w:color w:val="000000"/>
                <w:sz w:val="22"/>
                <w:szCs w:val="22"/>
              </w:rPr>
            </w:pPr>
            <w:ins w:id="392" w:author="Gombosová Erika" w:date="2015-12-11T09:41:00Z">
              <w:r w:rsidRPr="00BB2644">
                <w:rPr>
                  <w:color w:val="000000"/>
                  <w:sz w:val="22"/>
                  <w:szCs w:val="22"/>
                </w:rPr>
                <w:t> </w:t>
              </w:r>
            </w:ins>
          </w:p>
        </w:tc>
      </w:tr>
      <w:tr w:rsidR="00BB2644" w:rsidRPr="00BB2644" w:rsidDel="00C35C73" w:rsidTr="00BB5C53">
        <w:trPr>
          <w:trHeight w:val="300"/>
          <w:del w:id="393" w:author="Gombosová Erika" w:date="2015-12-11T09:42:00Z"/>
        </w:trPr>
        <w:tc>
          <w:tcPr>
            <w:tcW w:w="3559" w:type="dxa"/>
            <w:gridSpan w:val="2"/>
            <w:shd w:val="clear" w:color="auto" w:fill="auto"/>
            <w:hideMark/>
          </w:tcPr>
          <w:p w:rsidR="00BB2644" w:rsidRPr="00BB2644" w:rsidDel="00C35C73" w:rsidRDefault="00BB2644" w:rsidP="00BB2644">
            <w:pPr>
              <w:rPr>
                <w:del w:id="394" w:author="Gombosová Erika" w:date="2015-12-11T09:42:00Z"/>
                <w:b/>
                <w:bCs/>
                <w:sz w:val="22"/>
                <w:szCs w:val="22"/>
              </w:rPr>
            </w:pPr>
            <w:del w:id="395" w:author="Gombosová Erika" w:date="2015-12-11T09:42:00Z">
              <w:r w:rsidRPr="00BB2644" w:rsidDel="00C35C73">
                <w:rPr>
                  <w:b/>
                  <w:bCs/>
                  <w:sz w:val="22"/>
                  <w:szCs w:val="22"/>
                </w:rPr>
                <w:delText>Kontrolu vykonal:</w:delText>
              </w:r>
            </w:del>
          </w:p>
        </w:tc>
        <w:tc>
          <w:tcPr>
            <w:tcW w:w="5528" w:type="dxa"/>
            <w:gridSpan w:val="5"/>
            <w:shd w:val="clear" w:color="auto" w:fill="auto"/>
            <w:vAlign w:val="center"/>
            <w:hideMark/>
          </w:tcPr>
          <w:p w:rsidR="00BB2644" w:rsidRPr="00BB2644" w:rsidDel="00C35C73" w:rsidRDefault="00BB2644" w:rsidP="00BB2644">
            <w:pPr>
              <w:rPr>
                <w:del w:id="396" w:author="Gombosová Erika" w:date="2015-12-11T09:42:00Z"/>
                <w:color w:val="000000"/>
                <w:sz w:val="22"/>
                <w:szCs w:val="22"/>
              </w:rPr>
            </w:pPr>
            <w:del w:id="397" w:author="Gombosová Erika" w:date="2015-12-11T09:42:00Z">
              <w:r w:rsidRPr="00BB2644" w:rsidDel="00C35C73">
                <w:rPr>
                  <w:color w:val="000000"/>
                  <w:sz w:val="22"/>
                  <w:szCs w:val="22"/>
                </w:rPr>
                <w:delText> </w:delText>
              </w:r>
            </w:del>
          </w:p>
        </w:tc>
      </w:tr>
      <w:tr w:rsidR="00BB2644" w:rsidRPr="00BB2644" w:rsidDel="00C35C73" w:rsidTr="00BB5C53">
        <w:trPr>
          <w:trHeight w:val="300"/>
          <w:del w:id="398" w:author="Gombosová Erika" w:date="2015-12-11T09:42:00Z"/>
        </w:trPr>
        <w:tc>
          <w:tcPr>
            <w:tcW w:w="3559" w:type="dxa"/>
            <w:gridSpan w:val="2"/>
            <w:shd w:val="clear" w:color="auto" w:fill="auto"/>
            <w:hideMark/>
          </w:tcPr>
          <w:p w:rsidR="00BB2644" w:rsidRPr="00BB2644" w:rsidDel="00C35C73" w:rsidRDefault="00BB2644" w:rsidP="00BB2644">
            <w:pPr>
              <w:rPr>
                <w:del w:id="399" w:author="Gombosová Erika" w:date="2015-12-11T09:42:00Z"/>
                <w:b/>
                <w:bCs/>
                <w:sz w:val="22"/>
                <w:szCs w:val="22"/>
              </w:rPr>
            </w:pPr>
            <w:del w:id="400" w:author="Gombosová Erika" w:date="2015-12-11T09:42:00Z">
              <w:r w:rsidRPr="00BB2644" w:rsidDel="00C35C73">
                <w:rPr>
                  <w:b/>
                  <w:bCs/>
                  <w:sz w:val="22"/>
                  <w:szCs w:val="22"/>
                </w:rPr>
                <w:delText>Dátum:</w:delText>
              </w:r>
            </w:del>
          </w:p>
        </w:tc>
        <w:tc>
          <w:tcPr>
            <w:tcW w:w="5528" w:type="dxa"/>
            <w:gridSpan w:val="5"/>
            <w:shd w:val="clear" w:color="auto" w:fill="auto"/>
            <w:vAlign w:val="center"/>
            <w:hideMark/>
          </w:tcPr>
          <w:p w:rsidR="00BB2644" w:rsidRPr="00BB2644" w:rsidDel="00C35C73" w:rsidRDefault="00BB2644" w:rsidP="00BB2644">
            <w:pPr>
              <w:rPr>
                <w:del w:id="401" w:author="Gombosová Erika" w:date="2015-12-11T09:42:00Z"/>
                <w:color w:val="000000"/>
                <w:sz w:val="22"/>
                <w:szCs w:val="22"/>
              </w:rPr>
            </w:pPr>
            <w:del w:id="402" w:author="Gombosová Erika" w:date="2015-12-11T09:42:00Z">
              <w:r w:rsidRPr="00BB2644" w:rsidDel="00C35C73">
                <w:rPr>
                  <w:color w:val="000000"/>
                  <w:sz w:val="22"/>
                  <w:szCs w:val="22"/>
                </w:rPr>
                <w:delText> </w:delText>
              </w:r>
            </w:del>
          </w:p>
        </w:tc>
      </w:tr>
      <w:tr w:rsidR="00BB2644" w:rsidRPr="00BB2644" w:rsidDel="00C35C73" w:rsidTr="00BB5C53">
        <w:trPr>
          <w:trHeight w:val="300"/>
          <w:del w:id="403" w:author="Gombosová Erika" w:date="2015-12-11T09:42:00Z"/>
        </w:trPr>
        <w:tc>
          <w:tcPr>
            <w:tcW w:w="3559" w:type="dxa"/>
            <w:gridSpan w:val="2"/>
            <w:shd w:val="clear" w:color="000000" w:fill="FFFFFF"/>
            <w:hideMark/>
          </w:tcPr>
          <w:p w:rsidR="00BB2644" w:rsidRPr="00BB2644" w:rsidDel="00C35C73" w:rsidRDefault="00BB2644" w:rsidP="00BB2644">
            <w:pPr>
              <w:rPr>
                <w:del w:id="404" w:author="Gombosová Erika" w:date="2015-12-11T09:42:00Z"/>
                <w:b/>
                <w:bCs/>
                <w:sz w:val="22"/>
                <w:szCs w:val="22"/>
              </w:rPr>
            </w:pPr>
            <w:del w:id="405" w:author="Gombosová Erika" w:date="2015-12-11T09:42:00Z">
              <w:r w:rsidRPr="00BB2644" w:rsidDel="00C35C73">
                <w:rPr>
                  <w:b/>
                  <w:bCs/>
                  <w:sz w:val="22"/>
                  <w:szCs w:val="22"/>
                </w:rPr>
                <w:delText>Podpis:</w:delText>
              </w:r>
            </w:del>
          </w:p>
        </w:tc>
        <w:tc>
          <w:tcPr>
            <w:tcW w:w="5528" w:type="dxa"/>
            <w:gridSpan w:val="5"/>
            <w:shd w:val="clear" w:color="auto" w:fill="auto"/>
            <w:vAlign w:val="center"/>
            <w:hideMark/>
          </w:tcPr>
          <w:p w:rsidR="00BB2644" w:rsidRPr="00BB2644" w:rsidDel="00C35C73" w:rsidRDefault="00BB2644" w:rsidP="00BB2644">
            <w:pPr>
              <w:rPr>
                <w:del w:id="406" w:author="Gombosová Erika" w:date="2015-12-11T09:42:00Z"/>
                <w:color w:val="000000"/>
                <w:sz w:val="22"/>
                <w:szCs w:val="22"/>
              </w:rPr>
            </w:pPr>
            <w:del w:id="407" w:author="Gombosová Erika" w:date="2015-12-11T09:42:00Z">
              <w:r w:rsidRPr="00BB2644" w:rsidDel="00C35C73">
                <w:rPr>
                  <w:color w:val="000000"/>
                  <w:sz w:val="22"/>
                  <w:szCs w:val="22"/>
                </w:rPr>
                <w:delText> </w:delText>
              </w:r>
            </w:del>
          </w:p>
        </w:tc>
      </w:tr>
      <w:tr w:rsidR="00BB2644" w:rsidRPr="00BB2644" w:rsidDel="00C35C73" w:rsidTr="00BB5C53">
        <w:trPr>
          <w:trHeight w:val="300"/>
          <w:del w:id="408" w:author="Gombosová Erika" w:date="2015-12-11T09:42:00Z"/>
        </w:trPr>
        <w:tc>
          <w:tcPr>
            <w:tcW w:w="9087" w:type="dxa"/>
            <w:gridSpan w:val="7"/>
            <w:shd w:val="clear" w:color="auto" w:fill="auto"/>
            <w:noWrap/>
            <w:vAlign w:val="bottom"/>
            <w:hideMark/>
          </w:tcPr>
          <w:p w:rsidR="00BB2644" w:rsidRPr="00BB2644" w:rsidDel="00C35C73" w:rsidRDefault="00BB2644" w:rsidP="00BB2644">
            <w:pPr>
              <w:jc w:val="center"/>
              <w:rPr>
                <w:del w:id="409" w:author="Gombosová Erika" w:date="2015-12-11T09:42:00Z"/>
                <w:color w:val="000000"/>
                <w:sz w:val="22"/>
                <w:szCs w:val="22"/>
              </w:rPr>
            </w:pPr>
            <w:del w:id="410" w:author="Gombosová Erika" w:date="2015-12-11T09:42:00Z">
              <w:r w:rsidRPr="00BB2644" w:rsidDel="00C35C73">
                <w:rPr>
                  <w:color w:val="000000"/>
                  <w:sz w:val="22"/>
                  <w:szCs w:val="22"/>
                </w:rPr>
                <w:delText> </w:delText>
              </w:r>
            </w:del>
          </w:p>
        </w:tc>
      </w:tr>
      <w:tr w:rsidR="00BB2644" w:rsidRPr="00BB2644" w:rsidDel="00C35C73" w:rsidTr="00BB5C53">
        <w:trPr>
          <w:trHeight w:val="300"/>
          <w:del w:id="411" w:author="Gombosová Erika" w:date="2015-12-11T09:42:00Z"/>
        </w:trPr>
        <w:tc>
          <w:tcPr>
            <w:tcW w:w="3559" w:type="dxa"/>
            <w:gridSpan w:val="2"/>
            <w:shd w:val="clear" w:color="000000" w:fill="FFFFFF"/>
            <w:hideMark/>
          </w:tcPr>
          <w:p w:rsidR="00BB2644" w:rsidRPr="00BB2644" w:rsidDel="00C35C73" w:rsidRDefault="00BB2644" w:rsidP="00BB2644">
            <w:pPr>
              <w:rPr>
                <w:del w:id="412" w:author="Gombosová Erika" w:date="2015-12-11T09:42:00Z"/>
                <w:b/>
                <w:bCs/>
                <w:sz w:val="22"/>
                <w:szCs w:val="22"/>
              </w:rPr>
            </w:pPr>
            <w:del w:id="413" w:author="Gombosová Erika" w:date="2015-12-11T09:42:00Z">
              <w:r w:rsidRPr="00BB2644" w:rsidDel="00C35C73">
                <w:rPr>
                  <w:b/>
                  <w:bCs/>
                  <w:sz w:val="22"/>
                  <w:szCs w:val="22"/>
                </w:rPr>
                <w:delText>Kontrolu vykonal:</w:delText>
              </w:r>
            </w:del>
          </w:p>
        </w:tc>
        <w:tc>
          <w:tcPr>
            <w:tcW w:w="5528" w:type="dxa"/>
            <w:gridSpan w:val="5"/>
            <w:shd w:val="clear" w:color="auto" w:fill="auto"/>
            <w:vAlign w:val="center"/>
            <w:hideMark/>
          </w:tcPr>
          <w:p w:rsidR="00BB2644" w:rsidRPr="00BB2644" w:rsidDel="00C35C73" w:rsidRDefault="00BB2644" w:rsidP="00BB2644">
            <w:pPr>
              <w:rPr>
                <w:del w:id="414" w:author="Gombosová Erika" w:date="2015-12-11T09:42:00Z"/>
                <w:color w:val="000000"/>
                <w:sz w:val="22"/>
                <w:szCs w:val="22"/>
              </w:rPr>
            </w:pPr>
            <w:del w:id="415" w:author="Gombosová Erika" w:date="2015-12-11T09:42:00Z">
              <w:r w:rsidRPr="00BB2644" w:rsidDel="00C35C73">
                <w:rPr>
                  <w:color w:val="000000"/>
                  <w:sz w:val="22"/>
                  <w:szCs w:val="22"/>
                </w:rPr>
                <w:delText> </w:delText>
              </w:r>
            </w:del>
          </w:p>
        </w:tc>
      </w:tr>
      <w:tr w:rsidR="00BB2644" w:rsidRPr="00BB2644" w:rsidDel="00C35C73" w:rsidTr="00BB5C53">
        <w:trPr>
          <w:trHeight w:val="300"/>
          <w:del w:id="416" w:author="Gombosová Erika" w:date="2015-12-11T09:42:00Z"/>
        </w:trPr>
        <w:tc>
          <w:tcPr>
            <w:tcW w:w="3559" w:type="dxa"/>
            <w:gridSpan w:val="2"/>
            <w:shd w:val="clear" w:color="000000" w:fill="FFFFFF"/>
            <w:hideMark/>
          </w:tcPr>
          <w:p w:rsidR="00BB2644" w:rsidRPr="00BB2644" w:rsidDel="00C35C73" w:rsidRDefault="00BB2644" w:rsidP="00BB2644">
            <w:pPr>
              <w:rPr>
                <w:del w:id="417" w:author="Gombosová Erika" w:date="2015-12-11T09:42:00Z"/>
                <w:b/>
                <w:bCs/>
                <w:sz w:val="22"/>
                <w:szCs w:val="22"/>
              </w:rPr>
            </w:pPr>
            <w:del w:id="418" w:author="Gombosová Erika" w:date="2015-12-11T09:42:00Z">
              <w:r w:rsidRPr="00BB2644" w:rsidDel="00C35C73">
                <w:rPr>
                  <w:b/>
                  <w:bCs/>
                  <w:sz w:val="22"/>
                  <w:szCs w:val="22"/>
                </w:rPr>
                <w:delText xml:space="preserve">Dátum: </w:delText>
              </w:r>
            </w:del>
          </w:p>
        </w:tc>
        <w:tc>
          <w:tcPr>
            <w:tcW w:w="5528" w:type="dxa"/>
            <w:gridSpan w:val="5"/>
            <w:shd w:val="clear" w:color="auto" w:fill="auto"/>
            <w:vAlign w:val="center"/>
            <w:hideMark/>
          </w:tcPr>
          <w:p w:rsidR="00BB2644" w:rsidRPr="00BB2644" w:rsidDel="00C35C73" w:rsidRDefault="00BB2644" w:rsidP="00BB2644">
            <w:pPr>
              <w:rPr>
                <w:del w:id="419" w:author="Gombosová Erika" w:date="2015-12-11T09:42:00Z"/>
                <w:color w:val="000000"/>
                <w:sz w:val="22"/>
                <w:szCs w:val="22"/>
              </w:rPr>
            </w:pPr>
            <w:del w:id="420" w:author="Gombosová Erika" w:date="2015-12-11T09:42:00Z">
              <w:r w:rsidRPr="00BB2644" w:rsidDel="00C35C73">
                <w:rPr>
                  <w:color w:val="000000"/>
                  <w:sz w:val="22"/>
                  <w:szCs w:val="22"/>
                </w:rPr>
                <w:delText> </w:delText>
              </w:r>
            </w:del>
          </w:p>
        </w:tc>
      </w:tr>
      <w:tr w:rsidR="00BB2644" w:rsidRPr="00BB2644" w:rsidDel="00C35C73" w:rsidTr="00BB5C53">
        <w:trPr>
          <w:trHeight w:val="300"/>
          <w:del w:id="421" w:author="Gombosová Erika" w:date="2015-12-11T09:42:00Z"/>
        </w:trPr>
        <w:tc>
          <w:tcPr>
            <w:tcW w:w="3559" w:type="dxa"/>
            <w:gridSpan w:val="2"/>
            <w:shd w:val="clear" w:color="000000" w:fill="FFFFFF"/>
            <w:hideMark/>
          </w:tcPr>
          <w:p w:rsidR="00BB2644" w:rsidRPr="00BB2644" w:rsidDel="00C35C73" w:rsidRDefault="00BB2644" w:rsidP="00BB2644">
            <w:pPr>
              <w:rPr>
                <w:del w:id="422" w:author="Gombosová Erika" w:date="2015-12-11T09:42:00Z"/>
                <w:b/>
                <w:bCs/>
                <w:sz w:val="22"/>
                <w:szCs w:val="22"/>
              </w:rPr>
            </w:pPr>
            <w:del w:id="423" w:author="Gombosová Erika" w:date="2015-12-11T09:42:00Z">
              <w:r w:rsidRPr="00BB2644" w:rsidDel="00C35C73">
                <w:rPr>
                  <w:b/>
                  <w:bCs/>
                  <w:sz w:val="22"/>
                  <w:szCs w:val="22"/>
                </w:rPr>
                <w:delText>Podpis:</w:delText>
              </w:r>
            </w:del>
          </w:p>
        </w:tc>
        <w:tc>
          <w:tcPr>
            <w:tcW w:w="5528" w:type="dxa"/>
            <w:gridSpan w:val="5"/>
            <w:shd w:val="clear" w:color="auto" w:fill="auto"/>
            <w:vAlign w:val="center"/>
            <w:hideMark/>
          </w:tcPr>
          <w:p w:rsidR="00BB2644" w:rsidRPr="00BB2644" w:rsidDel="00C35C73" w:rsidRDefault="00BB2644" w:rsidP="00BB2644">
            <w:pPr>
              <w:rPr>
                <w:del w:id="424" w:author="Gombosová Erika" w:date="2015-12-11T09:42:00Z"/>
                <w:color w:val="000000"/>
                <w:sz w:val="22"/>
                <w:szCs w:val="22"/>
              </w:rPr>
            </w:pPr>
            <w:del w:id="425" w:author="Gombosová Erika" w:date="2015-12-11T09:42:00Z">
              <w:r w:rsidRPr="00BB2644" w:rsidDel="00C35C73">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26" w:name="KZ_6"/>
            <w:r w:rsidRPr="00BB2644">
              <w:rPr>
                <w:b/>
                <w:bCs/>
                <w:color w:val="FFFFFF"/>
              </w:rPr>
              <w:lastRenderedPageBreak/>
              <w:t xml:space="preserve">Kontrolný zoznam k </w:t>
            </w:r>
            <w:ins w:id="427" w:author="Gombosová Erika" w:date="2015-12-15T16:42:00Z">
              <w:r w:rsidR="00432B14">
                <w:rPr>
                  <w:b/>
                  <w:bCs/>
                  <w:color w:val="FFFFFF"/>
                </w:rPr>
                <w:t>finančnej</w:t>
              </w:r>
            </w:ins>
            <w:del w:id="428" w:author="Gombosová Erika" w:date="2015-12-15T16:42:00Z">
              <w:r w:rsidRPr="00BB2644" w:rsidDel="00432B14">
                <w:rPr>
                  <w:b/>
                  <w:bCs/>
                  <w:color w:val="FFFFFF"/>
                </w:rPr>
                <w:delText>administratívnej</w:delText>
              </w:r>
            </w:del>
            <w:r w:rsidRPr="00BB2644">
              <w:rPr>
                <w:b/>
                <w:bCs/>
                <w:color w:val="FFFFFF"/>
              </w:rPr>
              <w:t xml:space="preserve"> kontrole VO</w:t>
            </w:r>
            <w:r w:rsidRPr="00BB2644">
              <w:rPr>
                <w:b/>
                <w:bCs/>
                <w:color w:val="FFFFFF"/>
              </w:rPr>
              <w:br/>
            </w:r>
            <w:r w:rsidR="00A46A14" w:rsidRPr="00A46A14">
              <w:rPr>
                <w:b/>
                <w:bCs/>
                <w:color w:val="FFFFFF"/>
              </w:rPr>
              <w:t>Nadlimitná zákazka - verejná súťaž - 2. ex-ante kontrola</w:t>
            </w:r>
          </w:p>
        </w:tc>
      </w:tr>
      <w:bookmarkEnd w:id="426"/>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rPr>
            </w:pPr>
            <w:r w:rsidRPr="00BB2644">
              <w:rPr>
                <w:b/>
                <w:bCs/>
                <w:color w:val="FFFFFF"/>
              </w:rPr>
              <w:t>P. č.</w:t>
            </w:r>
          </w:p>
        </w:tc>
        <w:tc>
          <w:tcPr>
            <w:tcW w:w="4820" w:type="dxa"/>
            <w:gridSpan w:val="2"/>
            <w:shd w:val="clear" w:color="000000" w:fill="60497A"/>
            <w:vAlign w:val="center"/>
            <w:hideMark/>
          </w:tcPr>
          <w:p w:rsidR="00BB2644" w:rsidRPr="00BB2644" w:rsidRDefault="00BB2644" w:rsidP="00BB2644">
            <w:pPr>
              <w:jc w:val="center"/>
              <w:rPr>
                <w:b/>
                <w:bCs/>
                <w:color w:val="FFFFFF"/>
              </w:rPr>
            </w:pPr>
            <w:r w:rsidRPr="00BB2644">
              <w:rPr>
                <w:b/>
                <w:bCs/>
                <w:color w:val="FFFFFF"/>
              </w:rPr>
              <w:t>Kontrolné otázky</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áno</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nie</w:t>
            </w:r>
          </w:p>
        </w:tc>
        <w:tc>
          <w:tcPr>
            <w:tcW w:w="709" w:type="dxa"/>
            <w:shd w:val="clear" w:color="000000" w:fill="60497A"/>
            <w:vAlign w:val="center"/>
            <w:hideMark/>
          </w:tcPr>
          <w:p w:rsidR="00BB2644" w:rsidRPr="00BB2644" w:rsidRDefault="00BB2644" w:rsidP="00BB2644">
            <w:pPr>
              <w:jc w:val="center"/>
              <w:rPr>
                <w:b/>
                <w:bCs/>
                <w:color w:val="FFFFFF"/>
              </w:rPr>
            </w:pPr>
            <w:r w:rsidRPr="00BB2644">
              <w:rPr>
                <w:b/>
                <w:bCs/>
                <w:color w:val="FFFFFF"/>
              </w:rPr>
              <w:t>netýka sa</w:t>
            </w:r>
          </w:p>
        </w:tc>
        <w:tc>
          <w:tcPr>
            <w:tcW w:w="1842" w:type="dxa"/>
            <w:shd w:val="clear" w:color="000000" w:fill="60497A"/>
            <w:vAlign w:val="center"/>
            <w:hideMark/>
          </w:tcPr>
          <w:p w:rsidR="00BB2644" w:rsidRPr="00BB2644" w:rsidRDefault="00BB2644" w:rsidP="00BB2644">
            <w:pPr>
              <w:jc w:val="center"/>
              <w:rPr>
                <w:b/>
                <w:bCs/>
                <w:color w:val="FFFFFF"/>
              </w:rPr>
            </w:pPr>
            <w:r w:rsidRPr="00BB2644">
              <w:rPr>
                <w:b/>
                <w:bCs/>
                <w:color w:val="FFFFFF"/>
              </w:rPr>
              <w:t>Poznámka</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Posudzoval verejný obstarávateľ splnenie podmienok účasti vo </w:t>
            </w:r>
            <w:proofErr w:type="spellStart"/>
            <w:r w:rsidRPr="00BB2644">
              <w:rPr>
                <w:color w:val="000000"/>
                <w:sz w:val="22"/>
                <w:szCs w:val="22"/>
              </w:rPr>
              <w:t>VO</w:t>
            </w:r>
            <w:proofErr w:type="spellEnd"/>
            <w:r w:rsidRPr="00BB2644">
              <w:rPr>
                <w:color w:val="000000"/>
                <w:sz w:val="22"/>
                <w:szCs w:val="22"/>
              </w:rPr>
              <w:t xml:space="preserve">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w:t>
            </w:r>
            <w:proofErr w:type="spellStart"/>
            <w:r w:rsidRPr="00BB2644">
              <w:rPr>
                <w:color w:val="000000"/>
                <w:sz w:val="22"/>
                <w:szCs w:val="22"/>
              </w:rPr>
              <w:t>VO</w:t>
            </w:r>
            <w:proofErr w:type="spellEnd"/>
            <w:r w:rsidRPr="00BB2644">
              <w:rPr>
                <w:color w:val="000000"/>
                <w:sz w:val="22"/>
                <w:szCs w:val="22"/>
              </w:rPr>
              <w:t>,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681464" w:rsidRDefault="00BB2644" w:rsidP="00BB2644">
            <w:pPr>
              <w:rPr>
                <w:color w:val="000000"/>
                <w:sz w:val="22"/>
                <w:szCs w:val="22"/>
              </w:rPr>
            </w:pPr>
            <w:r w:rsidRPr="00BB2644">
              <w:rPr>
                <w:color w:val="000000"/>
                <w:sz w:val="22"/>
                <w:szCs w:val="22"/>
              </w:rPr>
              <w:t>a) Bola komisia na vyhodnotenie ponúk zriadená v súlade so ZVO?</w:t>
            </w:r>
          </w:p>
          <w:p w:rsidR="00681464" w:rsidRDefault="00BB2644" w:rsidP="00BB2644">
            <w:pPr>
              <w:rPr>
                <w:color w:val="000000"/>
                <w:sz w:val="22"/>
                <w:szCs w:val="22"/>
              </w:rPr>
            </w:pPr>
            <w:r w:rsidRPr="00BB2644">
              <w:rPr>
                <w:color w:val="000000"/>
                <w:sz w:val="22"/>
                <w:szCs w:val="22"/>
              </w:rPr>
              <w:br w:type="page"/>
              <w:t>b) Ak ide o nadlimitnú zákazku, ktorej hodnota je najmenej 10 miliónov eur, bola na vyhodnotenie ponúk zriadená najmenej päťčlenná komisia?</w:t>
            </w:r>
            <w:r w:rsidRPr="00BB2644">
              <w:rPr>
                <w:color w:val="000000"/>
                <w:sz w:val="22"/>
                <w:szCs w:val="22"/>
              </w:rPr>
              <w:br w:type="page"/>
            </w:r>
          </w:p>
          <w:p w:rsidR="00681464" w:rsidRDefault="00BB2644"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BB2644" w:rsidRPr="00BB2644" w:rsidRDefault="00BB2644"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786DE9" w:rsidP="00BB2644">
            <w:pPr>
              <w:rPr>
                <w:color w:val="000000"/>
                <w:sz w:val="22"/>
                <w:szCs w:val="22"/>
              </w:rPr>
            </w:pPr>
            <w:r>
              <w:rPr>
                <w:color w:val="000000"/>
                <w:sz w:val="22"/>
                <w:szCs w:val="22"/>
              </w:rPr>
              <w:t xml:space="preserve">a) </w:t>
            </w:r>
            <w:r w:rsidR="00BB2644" w:rsidRPr="00BB2644">
              <w:rPr>
                <w:color w:val="000000"/>
                <w:sz w:val="22"/>
                <w:szCs w:val="22"/>
              </w:rPr>
              <w:t>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00BB2644" w:rsidRPr="00BB2644">
              <w:rPr>
                <w:color w:val="000000"/>
                <w:sz w:val="22"/>
                <w:szCs w:val="22"/>
              </w:rPr>
              <w:br/>
            </w:r>
            <w:r w:rsidR="00BB2644" w:rsidRPr="00BB2644">
              <w:rPr>
                <w:color w:val="000000"/>
                <w:sz w:val="22"/>
                <w:szCs w:val="22"/>
              </w:rPr>
              <w:br/>
            </w:r>
            <w:r>
              <w:rPr>
                <w:color w:val="000000"/>
                <w:sz w:val="22"/>
                <w:szCs w:val="22"/>
              </w:rPr>
              <w:t xml:space="preserve">b) </w:t>
            </w:r>
            <w:r w:rsidR="00BB2644"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ins w:id="429" w:author="Gombosová Erika" w:date="2015-12-11T09:42:00Z"/>
        </w:trPr>
        <w:tc>
          <w:tcPr>
            <w:tcW w:w="9087" w:type="dxa"/>
            <w:gridSpan w:val="7"/>
            <w:shd w:val="clear" w:color="auto" w:fill="auto"/>
            <w:noWrap/>
            <w:vAlign w:val="center"/>
          </w:tcPr>
          <w:p w:rsidR="00C35C73" w:rsidRPr="00BD2FCC" w:rsidRDefault="00C35C73" w:rsidP="00C35C73">
            <w:pPr>
              <w:jc w:val="both"/>
              <w:rPr>
                <w:ins w:id="430" w:author="Gombosová Erika" w:date="2015-12-11T09:42:00Z"/>
                <w:b/>
                <w:sz w:val="20"/>
                <w:szCs w:val="20"/>
              </w:rPr>
            </w:pPr>
            <w:ins w:id="431" w:author="Gombosová Erika" w:date="2015-12-11T09:42:00Z">
              <w:r w:rsidRPr="00BD2FCC">
                <w:rPr>
                  <w:b/>
                  <w:sz w:val="20"/>
                  <w:szCs w:val="20"/>
                </w:rPr>
                <w:t>VYJADRENIE</w:t>
              </w:r>
            </w:ins>
          </w:p>
          <w:p w:rsidR="00C35C73" w:rsidRPr="00BD2FCC" w:rsidRDefault="00C35C73" w:rsidP="00C35C73">
            <w:pPr>
              <w:jc w:val="both"/>
              <w:rPr>
                <w:ins w:id="432" w:author="Gombosová Erika" w:date="2015-12-11T09:42:00Z"/>
                <w:sz w:val="20"/>
                <w:szCs w:val="20"/>
              </w:rPr>
            </w:pPr>
          </w:p>
          <w:p w:rsidR="000C1AA0" w:rsidRPr="00A54276" w:rsidRDefault="000C1AA0" w:rsidP="000C1AA0">
            <w:pPr>
              <w:rPr>
                <w:ins w:id="433" w:author="Gombosová Erika" w:date="2015-12-15T13:01:00Z"/>
              </w:rPr>
            </w:pPr>
            <w:ins w:id="434" w:author="Gombosová Erika" w:date="2015-12-15T13:01:00Z">
              <w:r w:rsidRPr="00B64015">
                <w:rPr>
                  <w:sz w:val="20"/>
                  <w:szCs w:val="20"/>
                </w:rPr>
                <w:t xml:space="preserve">Na základe overených skutočností potvrdzujem, že </w:t>
              </w:r>
              <w:r>
                <w:rPr>
                  <w:sz w:val="20"/>
                  <w:szCs w:val="20"/>
                </w:rPr>
                <w:t xml:space="preserve"> </w:t>
              </w:r>
            </w:ins>
            <w:customXmlInsRangeStart w:id="435" w:author="Gombosová Erika" w:date="2015-12-15T13:01:00Z"/>
            <w:sdt>
              <w:sdtPr>
                <w:rPr>
                  <w:sz w:val="20"/>
                  <w:szCs w:val="20"/>
                </w:rPr>
                <w:id w:val="-1252044022"/>
                <w:placeholder>
                  <w:docPart w:val="7BCD0F555DD3460CA1B9C03A89CF707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InsRangeEnd w:id="435"/>
                <w:ins w:id="436" w:author="Gombosová Erika" w:date="2015-12-15T13:01:00Z">
                  <w:r w:rsidRPr="00B64015">
                    <w:rPr>
                      <w:sz w:val="20"/>
                      <w:szCs w:val="20"/>
                    </w:rPr>
                    <w:t>Vyberte položku.</w:t>
                  </w:r>
                </w:ins>
                <w:customXmlInsRangeStart w:id="437" w:author="Gombosová Erika" w:date="2015-12-15T13:01:00Z"/>
              </w:sdtContent>
            </w:sdt>
            <w:customXmlInsRangeEnd w:id="437"/>
            <w:ins w:id="438" w:author="Gombosová Erika" w:date="2015-12-15T13:01:00Z">
              <w:r w:rsidRPr="00B64015">
                <w:rPr>
                  <w:sz w:val="20"/>
                  <w:szCs w:val="20"/>
                </w:rPr>
                <w:t xml:space="preserve">   </w:t>
              </w:r>
            </w:ins>
          </w:p>
          <w:p w:rsidR="00C35C73" w:rsidRPr="00BB2644" w:rsidRDefault="00C35C73">
            <w:pPr>
              <w:rPr>
                <w:ins w:id="439" w:author="Gombosová Erika" w:date="2015-12-11T09:42:00Z"/>
                <w:b/>
                <w:bCs/>
                <w:color w:val="000000"/>
                <w:sz w:val="22"/>
                <w:szCs w:val="22"/>
              </w:rPr>
              <w:pPrChange w:id="440" w:author="Gombosová Erika" w:date="2015-12-15T13:01:00Z">
                <w:pPr>
                  <w:jc w:val="center"/>
                </w:pPr>
              </w:pPrChange>
            </w:pPr>
          </w:p>
        </w:tc>
      </w:tr>
      <w:tr w:rsidR="00C35C73" w:rsidRPr="00BB2644" w:rsidTr="00C35C73">
        <w:trPr>
          <w:trHeight w:val="300"/>
          <w:ins w:id="441" w:author="Gombosová Erika" w:date="2015-12-11T09:42:00Z"/>
        </w:trPr>
        <w:tc>
          <w:tcPr>
            <w:tcW w:w="3559" w:type="dxa"/>
            <w:gridSpan w:val="2"/>
            <w:shd w:val="clear" w:color="auto" w:fill="auto"/>
            <w:vAlign w:val="center"/>
            <w:hideMark/>
          </w:tcPr>
          <w:p w:rsidR="00C35C73" w:rsidRPr="00BB2644" w:rsidRDefault="00C35C73" w:rsidP="00C35C73">
            <w:pPr>
              <w:rPr>
                <w:ins w:id="442" w:author="Gombosová Erika" w:date="2015-12-11T09:42:00Z"/>
                <w:b/>
                <w:bCs/>
                <w:sz w:val="22"/>
                <w:szCs w:val="22"/>
              </w:rPr>
            </w:pPr>
            <w:ins w:id="443" w:author="Gombosová Erika" w:date="2015-12-11T09:42:00Z">
              <w:r w:rsidRPr="00BB2644">
                <w:rPr>
                  <w:b/>
                  <w:bCs/>
                  <w:sz w:val="22"/>
                  <w:szCs w:val="22"/>
                </w:rPr>
                <w:t>Kontrolu vykonal</w:t>
              </w:r>
              <w:r w:rsidRPr="00BD2FCC">
                <w:rPr>
                  <w:rStyle w:val="Odkaznapoznmkupodiarou"/>
                  <w:b/>
                  <w:bCs/>
                  <w:sz w:val="20"/>
                  <w:szCs w:val="20"/>
                </w:rPr>
                <w:footnoteReference w:id="11"/>
              </w:r>
              <w:r w:rsidRPr="00BB2644">
                <w:rPr>
                  <w:b/>
                  <w:bCs/>
                  <w:sz w:val="22"/>
                  <w:szCs w:val="22"/>
                </w:rPr>
                <w:t>:</w:t>
              </w:r>
            </w:ins>
          </w:p>
        </w:tc>
        <w:tc>
          <w:tcPr>
            <w:tcW w:w="5528" w:type="dxa"/>
            <w:gridSpan w:val="5"/>
            <w:shd w:val="clear" w:color="auto" w:fill="auto"/>
            <w:vAlign w:val="center"/>
            <w:hideMark/>
          </w:tcPr>
          <w:p w:rsidR="00C35C73" w:rsidRPr="00BB2644" w:rsidRDefault="00C35C73" w:rsidP="00C35C73">
            <w:pPr>
              <w:rPr>
                <w:ins w:id="446" w:author="Gombosová Erika" w:date="2015-12-11T09:42:00Z"/>
                <w:color w:val="000000"/>
                <w:sz w:val="22"/>
                <w:szCs w:val="22"/>
              </w:rPr>
            </w:pPr>
            <w:ins w:id="447" w:author="Gombosová Erika" w:date="2015-12-11T09:42:00Z">
              <w:r w:rsidRPr="00BB2644">
                <w:rPr>
                  <w:color w:val="000000"/>
                  <w:sz w:val="22"/>
                  <w:szCs w:val="22"/>
                </w:rPr>
                <w:t> </w:t>
              </w:r>
            </w:ins>
          </w:p>
        </w:tc>
      </w:tr>
      <w:tr w:rsidR="00C35C73" w:rsidRPr="00BB2644" w:rsidTr="00C35C73">
        <w:trPr>
          <w:trHeight w:val="300"/>
          <w:ins w:id="448" w:author="Gombosová Erika" w:date="2015-12-11T09:42:00Z"/>
        </w:trPr>
        <w:tc>
          <w:tcPr>
            <w:tcW w:w="3559" w:type="dxa"/>
            <w:gridSpan w:val="2"/>
            <w:shd w:val="clear" w:color="auto" w:fill="auto"/>
            <w:vAlign w:val="center"/>
            <w:hideMark/>
          </w:tcPr>
          <w:p w:rsidR="00C35C73" w:rsidRPr="00BB2644" w:rsidRDefault="00C35C73" w:rsidP="00C35C73">
            <w:pPr>
              <w:rPr>
                <w:ins w:id="449" w:author="Gombosová Erika" w:date="2015-12-11T09:42:00Z"/>
                <w:b/>
                <w:bCs/>
                <w:sz w:val="22"/>
                <w:szCs w:val="22"/>
              </w:rPr>
            </w:pPr>
            <w:ins w:id="450" w:author="Gombosová Erika" w:date="2015-12-11T09:42:00Z">
              <w:r w:rsidRPr="00BB2644">
                <w:rPr>
                  <w:b/>
                  <w:bCs/>
                  <w:sz w:val="22"/>
                  <w:szCs w:val="22"/>
                </w:rPr>
                <w:t>Dátum:</w:t>
              </w:r>
            </w:ins>
          </w:p>
        </w:tc>
        <w:tc>
          <w:tcPr>
            <w:tcW w:w="5528" w:type="dxa"/>
            <w:gridSpan w:val="5"/>
            <w:shd w:val="clear" w:color="auto" w:fill="auto"/>
            <w:vAlign w:val="center"/>
            <w:hideMark/>
          </w:tcPr>
          <w:p w:rsidR="00C35C73" w:rsidRPr="00BB2644" w:rsidRDefault="00C35C73" w:rsidP="00C35C73">
            <w:pPr>
              <w:rPr>
                <w:ins w:id="451" w:author="Gombosová Erika" w:date="2015-12-11T09:42:00Z"/>
                <w:color w:val="000000"/>
                <w:sz w:val="22"/>
                <w:szCs w:val="22"/>
              </w:rPr>
            </w:pPr>
            <w:ins w:id="452" w:author="Gombosová Erika" w:date="2015-12-11T09:42:00Z">
              <w:r w:rsidRPr="00BB2644">
                <w:rPr>
                  <w:color w:val="000000"/>
                  <w:sz w:val="22"/>
                  <w:szCs w:val="22"/>
                </w:rPr>
                <w:t> </w:t>
              </w:r>
            </w:ins>
          </w:p>
        </w:tc>
      </w:tr>
      <w:tr w:rsidR="00C35C73" w:rsidRPr="00BB2644" w:rsidTr="00C35C73">
        <w:trPr>
          <w:trHeight w:val="300"/>
          <w:ins w:id="453" w:author="Gombosová Erika" w:date="2015-12-11T09:42:00Z"/>
        </w:trPr>
        <w:tc>
          <w:tcPr>
            <w:tcW w:w="3559" w:type="dxa"/>
            <w:gridSpan w:val="2"/>
            <w:shd w:val="clear" w:color="000000" w:fill="FFFFFF"/>
            <w:vAlign w:val="center"/>
            <w:hideMark/>
          </w:tcPr>
          <w:p w:rsidR="00C35C73" w:rsidRPr="00BB2644" w:rsidRDefault="00C35C73" w:rsidP="00C35C73">
            <w:pPr>
              <w:rPr>
                <w:ins w:id="454" w:author="Gombosová Erika" w:date="2015-12-11T09:42:00Z"/>
                <w:b/>
                <w:bCs/>
                <w:sz w:val="22"/>
                <w:szCs w:val="22"/>
              </w:rPr>
            </w:pPr>
            <w:ins w:id="455" w:author="Gombosová Erika" w:date="2015-12-11T09:42:00Z">
              <w:r w:rsidRPr="00BB2644">
                <w:rPr>
                  <w:b/>
                  <w:bCs/>
                  <w:sz w:val="22"/>
                  <w:szCs w:val="22"/>
                </w:rPr>
                <w:t>Podpis:</w:t>
              </w:r>
            </w:ins>
          </w:p>
        </w:tc>
        <w:tc>
          <w:tcPr>
            <w:tcW w:w="5528" w:type="dxa"/>
            <w:gridSpan w:val="5"/>
            <w:shd w:val="clear" w:color="auto" w:fill="auto"/>
            <w:vAlign w:val="center"/>
            <w:hideMark/>
          </w:tcPr>
          <w:p w:rsidR="00C35C73" w:rsidRPr="00BB2644" w:rsidRDefault="00C35C73" w:rsidP="00C35C73">
            <w:pPr>
              <w:rPr>
                <w:ins w:id="456" w:author="Gombosová Erika" w:date="2015-12-11T09:42:00Z"/>
                <w:color w:val="000000"/>
                <w:sz w:val="22"/>
                <w:szCs w:val="22"/>
              </w:rPr>
            </w:pPr>
            <w:ins w:id="457" w:author="Gombosová Erika" w:date="2015-12-11T09:42:00Z">
              <w:r w:rsidRPr="00BB2644">
                <w:rPr>
                  <w:color w:val="000000"/>
                  <w:sz w:val="22"/>
                  <w:szCs w:val="22"/>
                </w:rPr>
                <w:t> </w:t>
              </w:r>
            </w:ins>
          </w:p>
        </w:tc>
      </w:tr>
      <w:tr w:rsidR="00C35C73" w:rsidRPr="00BB2644" w:rsidTr="00C35C73">
        <w:trPr>
          <w:trHeight w:val="300"/>
          <w:ins w:id="458" w:author="Gombosová Erika" w:date="2015-12-11T09:42:00Z"/>
        </w:trPr>
        <w:tc>
          <w:tcPr>
            <w:tcW w:w="9087" w:type="dxa"/>
            <w:gridSpan w:val="7"/>
            <w:shd w:val="clear" w:color="auto" w:fill="auto"/>
            <w:noWrap/>
            <w:vAlign w:val="bottom"/>
            <w:hideMark/>
          </w:tcPr>
          <w:p w:rsidR="00C35C73" w:rsidRPr="00BB2644" w:rsidRDefault="00C35C73" w:rsidP="00C35C73">
            <w:pPr>
              <w:jc w:val="center"/>
              <w:rPr>
                <w:ins w:id="459" w:author="Gombosová Erika" w:date="2015-12-11T09:42:00Z"/>
                <w:color w:val="000000"/>
                <w:sz w:val="22"/>
                <w:szCs w:val="22"/>
              </w:rPr>
            </w:pPr>
            <w:ins w:id="460" w:author="Gombosová Erika" w:date="2015-12-11T09:42:00Z">
              <w:r w:rsidRPr="00BB2644">
                <w:rPr>
                  <w:color w:val="000000"/>
                  <w:sz w:val="22"/>
                  <w:szCs w:val="22"/>
                </w:rPr>
                <w:t> </w:t>
              </w:r>
            </w:ins>
          </w:p>
        </w:tc>
      </w:tr>
      <w:tr w:rsidR="00C35C73" w:rsidRPr="00BB2644" w:rsidTr="00C35C73">
        <w:trPr>
          <w:trHeight w:val="300"/>
          <w:ins w:id="461" w:author="Gombosová Erika" w:date="2015-12-11T09:42:00Z"/>
        </w:trPr>
        <w:tc>
          <w:tcPr>
            <w:tcW w:w="3559" w:type="dxa"/>
            <w:gridSpan w:val="2"/>
            <w:shd w:val="clear" w:color="000000" w:fill="FFFFFF"/>
            <w:vAlign w:val="center"/>
            <w:hideMark/>
          </w:tcPr>
          <w:p w:rsidR="00C35C73" w:rsidRPr="00BB2644" w:rsidRDefault="00C35C73" w:rsidP="00C35C73">
            <w:pPr>
              <w:rPr>
                <w:ins w:id="462" w:author="Gombosová Erika" w:date="2015-12-11T09:42:00Z"/>
                <w:b/>
                <w:bCs/>
                <w:sz w:val="22"/>
                <w:szCs w:val="22"/>
              </w:rPr>
            </w:pPr>
            <w:ins w:id="463" w:author="Gombosová Erika" w:date="2015-12-11T09:42:00Z">
              <w:r w:rsidRPr="00BB2644">
                <w:rPr>
                  <w:b/>
                  <w:bCs/>
                  <w:sz w:val="22"/>
                  <w:szCs w:val="22"/>
                </w:rPr>
                <w:t>Kontrolu vykonal</w:t>
              </w:r>
              <w:r w:rsidRPr="00BD2FCC">
                <w:rPr>
                  <w:rStyle w:val="Odkaznapoznmkupodiarou"/>
                  <w:b/>
                  <w:bCs/>
                  <w:sz w:val="20"/>
                  <w:szCs w:val="20"/>
                </w:rPr>
                <w:footnoteReference w:id="12"/>
              </w:r>
              <w:r w:rsidRPr="00BB2644">
                <w:rPr>
                  <w:b/>
                  <w:bCs/>
                  <w:sz w:val="22"/>
                  <w:szCs w:val="22"/>
                </w:rPr>
                <w:t>:</w:t>
              </w:r>
            </w:ins>
          </w:p>
        </w:tc>
        <w:tc>
          <w:tcPr>
            <w:tcW w:w="5528" w:type="dxa"/>
            <w:gridSpan w:val="5"/>
            <w:shd w:val="clear" w:color="auto" w:fill="auto"/>
            <w:vAlign w:val="center"/>
            <w:hideMark/>
          </w:tcPr>
          <w:p w:rsidR="00C35C73" w:rsidRPr="00BB2644" w:rsidRDefault="00C35C73" w:rsidP="00C35C73">
            <w:pPr>
              <w:rPr>
                <w:ins w:id="466" w:author="Gombosová Erika" w:date="2015-12-11T09:42:00Z"/>
                <w:color w:val="000000"/>
                <w:sz w:val="22"/>
                <w:szCs w:val="22"/>
              </w:rPr>
            </w:pPr>
            <w:ins w:id="467" w:author="Gombosová Erika" w:date="2015-12-11T09:42:00Z">
              <w:r w:rsidRPr="00BB2644">
                <w:rPr>
                  <w:color w:val="000000"/>
                  <w:sz w:val="22"/>
                  <w:szCs w:val="22"/>
                </w:rPr>
                <w:t> </w:t>
              </w:r>
            </w:ins>
          </w:p>
        </w:tc>
      </w:tr>
      <w:tr w:rsidR="00C35C73" w:rsidRPr="00BB2644" w:rsidTr="00C35C73">
        <w:trPr>
          <w:trHeight w:val="300"/>
          <w:ins w:id="468" w:author="Gombosová Erika" w:date="2015-12-11T09:42:00Z"/>
        </w:trPr>
        <w:tc>
          <w:tcPr>
            <w:tcW w:w="3559" w:type="dxa"/>
            <w:gridSpan w:val="2"/>
            <w:shd w:val="clear" w:color="000000" w:fill="FFFFFF"/>
            <w:vAlign w:val="center"/>
            <w:hideMark/>
          </w:tcPr>
          <w:p w:rsidR="00C35C73" w:rsidRPr="00BB2644" w:rsidRDefault="00C35C73" w:rsidP="00C35C73">
            <w:pPr>
              <w:rPr>
                <w:ins w:id="469" w:author="Gombosová Erika" w:date="2015-12-11T09:42:00Z"/>
                <w:b/>
                <w:bCs/>
                <w:sz w:val="22"/>
                <w:szCs w:val="22"/>
              </w:rPr>
            </w:pPr>
            <w:ins w:id="470" w:author="Gombosová Erika" w:date="2015-12-11T09:42:00Z">
              <w:r w:rsidRPr="00BB2644">
                <w:rPr>
                  <w:b/>
                  <w:bCs/>
                  <w:sz w:val="22"/>
                  <w:szCs w:val="22"/>
                </w:rPr>
                <w:t xml:space="preserve">Dátum: </w:t>
              </w:r>
            </w:ins>
          </w:p>
        </w:tc>
        <w:tc>
          <w:tcPr>
            <w:tcW w:w="5528" w:type="dxa"/>
            <w:gridSpan w:val="5"/>
            <w:shd w:val="clear" w:color="auto" w:fill="auto"/>
            <w:vAlign w:val="center"/>
            <w:hideMark/>
          </w:tcPr>
          <w:p w:rsidR="00C35C73" w:rsidRPr="00BB2644" w:rsidRDefault="00C35C73" w:rsidP="00C35C73">
            <w:pPr>
              <w:rPr>
                <w:ins w:id="471" w:author="Gombosová Erika" w:date="2015-12-11T09:42:00Z"/>
                <w:color w:val="000000"/>
                <w:sz w:val="22"/>
                <w:szCs w:val="22"/>
              </w:rPr>
            </w:pPr>
            <w:ins w:id="472" w:author="Gombosová Erika" w:date="2015-12-11T09:42:00Z">
              <w:r w:rsidRPr="00BB2644">
                <w:rPr>
                  <w:color w:val="000000"/>
                  <w:sz w:val="22"/>
                  <w:szCs w:val="22"/>
                </w:rPr>
                <w:t> </w:t>
              </w:r>
            </w:ins>
          </w:p>
        </w:tc>
      </w:tr>
      <w:tr w:rsidR="00C35C73" w:rsidRPr="00BB2644" w:rsidTr="00C35C73">
        <w:trPr>
          <w:trHeight w:val="300"/>
          <w:ins w:id="473" w:author="Gombosová Erika" w:date="2015-12-11T09:42:00Z"/>
        </w:trPr>
        <w:tc>
          <w:tcPr>
            <w:tcW w:w="3559" w:type="dxa"/>
            <w:gridSpan w:val="2"/>
            <w:shd w:val="clear" w:color="000000" w:fill="FFFFFF"/>
            <w:vAlign w:val="center"/>
            <w:hideMark/>
          </w:tcPr>
          <w:p w:rsidR="00C35C73" w:rsidRPr="00BB2644" w:rsidRDefault="00C35C73" w:rsidP="00C35C73">
            <w:pPr>
              <w:rPr>
                <w:ins w:id="474" w:author="Gombosová Erika" w:date="2015-12-11T09:42:00Z"/>
                <w:b/>
                <w:bCs/>
                <w:sz w:val="22"/>
                <w:szCs w:val="22"/>
              </w:rPr>
            </w:pPr>
            <w:ins w:id="475" w:author="Gombosová Erika" w:date="2015-12-11T09:42:00Z">
              <w:r w:rsidRPr="00BB2644">
                <w:rPr>
                  <w:b/>
                  <w:bCs/>
                  <w:sz w:val="22"/>
                  <w:szCs w:val="22"/>
                </w:rPr>
                <w:t>Podpis:</w:t>
              </w:r>
            </w:ins>
          </w:p>
        </w:tc>
        <w:tc>
          <w:tcPr>
            <w:tcW w:w="5528" w:type="dxa"/>
            <w:gridSpan w:val="5"/>
            <w:shd w:val="clear" w:color="auto" w:fill="auto"/>
            <w:vAlign w:val="center"/>
            <w:hideMark/>
          </w:tcPr>
          <w:p w:rsidR="00C35C73" w:rsidRPr="00BB2644" w:rsidRDefault="00C35C73" w:rsidP="00C35C73">
            <w:pPr>
              <w:rPr>
                <w:ins w:id="476" w:author="Gombosová Erika" w:date="2015-12-11T09:42:00Z"/>
                <w:color w:val="000000"/>
                <w:sz w:val="22"/>
                <w:szCs w:val="22"/>
              </w:rPr>
            </w:pPr>
            <w:ins w:id="477" w:author="Gombosová Erika" w:date="2015-12-11T09:42:00Z">
              <w:r w:rsidRPr="00BB2644">
                <w:rPr>
                  <w:color w:val="000000"/>
                  <w:sz w:val="22"/>
                  <w:szCs w:val="22"/>
                </w:rPr>
                <w:t> </w:t>
              </w:r>
            </w:ins>
          </w:p>
        </w:tc>
      </w:tr>
      <w:tr w:rsidR="00BB2644" w:rsidRPr="00BB2644" w:rsidDel="00C35C73" w:rsidTr="00BB5C53">
        <w:trPr>
          <w:trHeight w:val="330"/>
          <w:del w:id="478" w:author="Gombosová Erika" w:date="2015-12-11T09:42:00Z"/>
        </w:trPr>
        <w:tc>
          <w:tcPr>
            <w:tcW w:w="3559" w:type="dxa"/>
            <w:gridSpan w:val="2"/>
            <w:shd w:val="clear" w:color="auto" w:fill="auto"/>
            <w:hideMark/>
          </w:tcPr>
          <w:p w:rsidR="00BB2644" w:rsidRPr="00BB2644" w:rsidDel="00C35C73" w:rsidRDefault="00BB2644" w:rsidP="00BB2644">
            <w:pPr>
              <w:rPr>
                <w:del w:id="479" w:author="Gombosová Erika" w:date="2015-12-11T09:42:00Z"/>
                <w:b/>
                <w:bCs/>
                <w:sz w:val="22"/>
                <w:szCs w:val="22"/>
              </w:rPr>
            </w:pPr>
            <w:del w:id="480" w:author="Gombosová Erika" w:date="2015-12-11T09:42:00Z">
              <w:r w:rsidRPr="00BB2644" w:rsidDel="00C35C73">
                <w:rPr>
                  <w:b/>
                  <w:bCs/>
                  <w:sz w:val="22"/>
                  <w:szCs w:val="22"/>
                </w:rPr>
                <w:delText>Kontrolu vykonal:</w:delText>
              </w:r>
            </w:del>
          </w:p>
        </w:tc>
        <w:tc>
          <w:tcPr>
            <w:tcW w:w="5528" w:type="dxa"/>
            <w:gridSpan w:val="5"/>
            <w:shd w:val="clear" w:color="auto" w:fill="auto"/>
            <w:vAlign w:val="center"/>
            <w:hideMark/>
          </w:tcPr>
          <w:p w:rsidR="00BB2644" w:rsidRPr="00BB2644" w:rsidDel="00C35C73" w:rsidRDefault="00BB2644" w:rsidP="00BB2644">
            <w:pPr>
              <w:rPr>
                <w:del w:id="481" w:author="Gombosová Erika" w:date="2015-12-11T09:42:00Z"/>
                <w:color w:val="000000"/>
                <w:sz w:val="22"/>
                <w:szCs w:val="22"/>
              </w:rPr>
            </w:pPr>
            <w:del w:id="482" w:author="Gombosová Erika" w:date="2015-12-11T09:42:00Z">
              <w:r w:rsidRPr="00BB2644" w:rsidDel="00C35C73">
                <w:rPr>
                  <w:color w:val="000000"/>
                  <w:sz w:val="22"/>
                  <w:szCs w:val="22"/>
                </w:rPr>
                <w:delText> </w:delText>
              </w:r>
            </w:del>
          </w:p>
        </w:tc>
      </w:tr>
      <w:tr w:rsidR="00BB2644" w:rsidRPr="00BB2644" w:rsidDel="00C35C73" w:rsidTr="00BB5C53">
        <w:trPr>
          <w:trHeight w:val="300"/>
          <w:del w:id="483" w:author="Gombosová Erika" w:date="2015-12-11T09:42:00Z"/>
        </w:trPr>
        <w:tc>
          <w:tcPr>
            <w:tcW w:w="3559" w:type="dxa"/>
            <w:gridSpan w:val="2"/>
            <w:shd w:val="clear" w:color="auto" w:fill="auto"/>
            <w:hideMark/>
          </w:tcPr>
          <w:p w:rsidR="00BB2644" w:rsidRPr="00BB2644" w:rsidDel="00C35C73" w:rsidRDefault="00BB2644" w:rsidP="00BB2644">
            <w:pPr>
              <w:rPr>
                <w:del w:id="484" w:author="Gombosová Erika" w:date="2015-12-11T09:42:00Z"/>
                <w:b/>
                <w:bCs/>
                <w:sz w:val="22"/>
                <w:szCs w:val="22"/>
              </w:rPr>
            </w:pPr>
            <w:del w:id="485" w:author="Gombosová Erika" w:date="2015-12-11T09:42:00Z">
              <w:r w:rsidRPr="00BB2644" w:rsidDel="00C35C73">
                <w:rPr>
                  <w:b/>
                  <w:bCs/>
                  <w:sz w:val="22"/>
                  <w:szCs w:val="22"/>
                </w:rPr>
                <w:delText>Dátum:</w:delText>
              </w:r>
            </w:del>
          </w:p>
        </w:tc>
        <w:tc>
          <w:tcPr>
            <w:tcW w:w="5528" w:type="dxa"/>
            <w:gridSpan w:val="5"/>
            <w:shd w:val="clear" w:color="auto" w:fill="auto"/>
            <w:vAlign w:val="center"/>
            <w:hideMark/>
          </w:tcPr>
          <w:p w:rsidR="00BB2644" w:rsidRPr="00BB2644" w:rsidDel="00C35C73" w:rsidRDefault="00BB2644" w:rsidP="00BB2644">
            <w:pPr>
              <w:rPr>
                <w:del w:id="486" w:author="Gombosová Erika" w:date="2015-12-11T09:42:00Z"/>
                <w:color w:val="000000"/>
                <w:sz w:val="22"/>
                <w:szCs w:val="22"/>
              </w:rPr>
            </w:pPr>
            <w:del w:id="487" w:author="Gombosová Erika" w:date="2015-12-11T09:42:00Z">
              <w:r w:rsidRPr="00BB2644" w:rsidDel="00C35C73">
                <w:rPr>
                  <w:color w:val="000000"/>
                  <w:sz w:val="22"/>
                  <w:szCs w:val="22"/>
                </w:rPr>
                <w:delText> </w:delText>
              </w:r>
            </w:del>
          </w:p>
        </w:tc>
      </w:tr>
      <w:tr w:rsidR="00BB2644" w:rsidRPr="00BB2644" w:rsidDel="00C35C73" w:rsidTr="00BB5C53">
        <w:trPr>
          <w:trHeight w:val="330"/>
          <w:del w:id="488" w:author="Gombosová Erika" w:date="2015-12-11T09:42:00Z"/>
        </w:trPr>
        <w:tc>
          <w:tcPr>
            <w:tcW w:w="3559" w:type="dxa"/>
            <w:gridSpan w:val="2"/>
            <w:shd w:val="clear" w:color="000000" w:fill="FFFFFF"/>
            <w:hideMark/>
          </w:tcPr>
          <w:p w:rsidR="00BB2644" w:rsidRPr="00BB2644" w:rsidDel="00C35C73" w:rsidRDefault="00BB2644" w:rsidP="00BB2644">
            <w:pPr>
              <w:rPr>
                <w:del w:id="489" w:author="Gombosová Erika" w:date="2015-12-11T09:42:00Z"/>
                <w:b/>
                <w:bCs/>
                <w:sz w:val="22"/>
                <w:szCs w:val="22"/>
              </w:rPr>
            </w:pPr>
            <w:del w:id="490" w:author="Gombosová Erika" w:date="2015-12-11T09:42:00Z">
              <w:r w:rsidRPr="00BB2644" w:rsidDel="00C35C73">
                <w:rPr>
                  <w:b/>
                  <w:bCs/>
                  <w:sz w:val="22"/>
                  <w:szCs w:val="22"/>
                </w:rPr>
                <w:delText>Podpis:</w:delText>
              </w:r>
            </w:del>
          </w:p>
        </w:tc>
        <w:tc>
          <w:tcPr>
            <w:tcW w:w="5528" w:type="dxa"/>
            <w:gridSpan w:val="5"/>
            <w:shd w:val="clear" w:color="auto" w:fill="auto"/>
            <w:vAlign w:val="center"/>
            <w:hideMark/>
          </w:tcPr>
          <w:p w:rsidR="00BB2644" w:rsidRPr="00BB2644" w:rsidDel="00C35C73" w:rsidRDefault="00BB2644" w:rsidP="00BB2644">
            <w:pPr>
              <w:rPr>
                <w:del w:id="491" w:author="Gombosová Erika" w:date="2015-12-11T09:42:00Z"/>
                <w:color w:val="000000"/>
                <w:sz w:val="22"/>
                <w:szCs w:val="22"/>
              </w:rPr>
            </w:pPr>
            <w:del w:id="492" w:author="Gombosová Erika" w:date="2015-12-11T09:42:00Z">
              <w:r w:rsidRPr="00BB2644" w:rsidDel="00C35C73">
                <w:rPr>
                  <w:color w:val="000000"/>
                  <w:sz w:val="22"/>
                  <w:szCs w:val="22"/>
                </w:rPr>
                <w:delText> </w:delText>
              </w:r>
            </w:del>
          </w:p>
        </w:tc>
      </w:tr>
      <w:tr w:rsidR="00BB2644" w:rsidRPr="00BB2644" w:rsidDel="00C35C73" w:rsidTr="00BB5C53">
        <w:trPr>
          <w:trHeight w:val="300"/>
          <w:del w:id="493" w:author="Gombosová Erika" w:date="2015-12-11T09:42:00Z"/>
        </w:trPr>
        <w:tc>
          <w:tcPr>
            <w:tcW w:w="9087" w:type="dxa"/>
            <w:gridSpan w:val="7"/>
            <w:shd w:val="clear" w:color="auto" w:fill="auto"/>
            <w:noWrap/>
            <w:vAlign w:val="bottom"/>
            <w:hideMark/>
          </w:tcPr>
          <w:p w:rsidR="00BB2644" w:rsidRPr="00BB2644" w:rsidDel="00C35C73" w:rsidRDefault="00BB2644" w:rsidP="00BB2644">
            <w:pPr>
              <w:jc w:val="center"/>
              <w:rPr>
                <w:del w:id="494" w:author="Gombosová Erika" w:date="2015-12-11T09:42:00Z"/>
                <w:color w:val="000000"/>
                <w:sz w:val="22"/>
                <w:szCs w:val="22"/>
              </w:rPr>
            </w:pPr>
            <w:del w:id="495" w:author="Gombosová Erika" w:date="2015-12-11T09:42:00Z">
              <w:r w:rsidRPr="00BB2644" w:rsidDel="00C35C73">
                <w:rPr>
                  <w:color w:val="000000"/>
                  <w:sz w:val="22"/>
                  <w:szCs w:val="22"/>
                </w:rPr>
                <w:delText> </w:delText>
              </w:r>
            </w:del>
          </w:p>
        </w:tc>
      </w:tr>
      <w:tr w:rsidR="00BB2644" w:rsidRPr="00BB2644" w:rsidDel="00C35C73" w:rsidTr="00BB5C53">
        <w:trPr>
          <w:trHeight w:val="300"/>
          <w:del w:id="496" w:author="Gombosová Erika" w:date="2015-12-11T09:42:00Z"/>
        </w:trPr>
        <w:tc>
          <w:tcPr>
            <w:tcW w:w="3559" w:type="dxa"/>
            <w:gridSpan w:val="2"/>
            <w:shd w:val="clear" w:color="000000" w:fill="FFFFFF"/>
            <w:hideMark/>
          </w:tcPr>
          <w:p w:rsidR="00BB2644" w:rsidRPr="00BB2644" w:rsidDel="00C35C73" w:rsidRDefault="00BB2644" w:rsidP="00BB2644">
            <w:pPr>
              <w:rPr>
                <w:del w:id="497" w:author="Gombosová Erika" w:date="2015-12-11T09:42:00Z"/>
                <w:b/>
                <w:bCs/>
                <w:sz w:val="22"/>
                <w:szCs w:val="22"/>
              </w:rPr>
            </w:pPr>
            <w:del w:id="498" w:author="Gombosová Erika" w:date="2015-12-11T09:42:00Z">
              <w:r w:rsidRPr="00BB2644" w:rsidDel="00C35C73">
                <w:rPr>
                  <w:b/>
                  <w:bCs/>
                  <w:sz w:val="22"/>
                  <w:szCs w:val="22"/>
                </w:rPr>
                <w:delText>Kontrolu vykonal:</w:delText>
              </w:r>
            </w:del>
          </w:p>
        </w:tc>
        <w:tc>
          <w:tcPr>
            <w:tcW w:w="5528" w:type="dxa"/>
            <w:gridSpan w:val="5"/>
            <w:shd w:val="clear" w:color="auto" w:fill="auto"/>
            <w:vAlign w:val="center"/>
            <w:hideMark/>
          </w:tcPr>
          <w:p w:rsidR="00BB2644" w:rsidRPr="00BB2644" w:rsidDel="00C35C73" w:rsidRDefault="00BB2644" w:rsidP="00BB2644">
            <w:pPr>
              <w:rPr>
                <w:del w:id="499" w:author="Gombosová Erika" w:date="2015-12-11T09:42:00Z"/>
                <w:color w:val="000000"/>
                <w:sz w:val="22"/>
                <w:szCs w:val="22"/>
              </w:rPr>
            </w:pPr>
            <w:del w:id="500" w:author="Gombosová Erika" w:date="2015-12-11T09:42:00Z">
              <w:r w:rsidRPr="00BB2644" w:rsidDel="00C35C73">
                <w:rPr>
                  <w:color w:val="000000"/>
                  <w:sz w:val="22"/>
                  <w:szCs w:val="22"/>
                </w:rPr>
                <w:delText> </w:delText>
              </w:r>
            </w:del>
          </w:p>
        </w:tc>
      </w:tr>
      <w:tr w:rsidR="00BB2644" w:rsidRPr="00BB2644" w:rsidDel="00C35C73" w:rsidTr="00BB5C53">
        <w:trPr>
          <w:trHeight w:val="300"/>
          <w:del w:id="501" w:author="Gombosová Erika" w:date="2015-12-11T09:42:00Z"/>
        </w:trPr>
        <w:tc>
          <w:tcPr>
            <w:tcW w:w="3559" w:type="dxa"/>
            <w:gridSpan w:val="2"/>
            <w:shd w:val="clear" w:color="000000" w:fill="FFFFFF"/>
            <w:hideMark/>
          </w:tcPr>
          <w:p w:rsidR="00BB2644" w:rsidRPr="00BB2644" w:rsidDel="00C35C73" w:rsidRDefault="00BB2644" w:rsidP="00BB2644">
            <w:pPr>
              <w:rPr>
                <w:del w:id="502" w:author="Gombosová Erika" w:date="2015-12-11T09:42:00Z"/>
                <w:b/>
                <w:bCs/>
                <w:sz w:val="22"/>
                <w:szCs w:val="22"/>
              </w:rPr>
            </w:pPr>
            <w:del w:id="503" w:author="Gombosová Erika" w:date="2015-12-11T09:42:00Z">
              <w:r w:rsidRPr="00BB2644" w:rsidDel="00C35C73">
                <w:rPr>
                  <w:b/>
                  <w:bCs/>
                  <w:sz w:val="22"/>
                  <w:szCs w:val="22"/>
                </w:rPr>
                <w:delText xml:space="preserve">Dátum: </w:delText>
              </w:r>
            </w:del>
          </w:p>
        </w:tc>
        <w:tc>
          <w:tcPr>
            <w:tcW w:w="5528" w:type="dxa"/>
            <w:gridSpan w:val="5"/>
            <w:shd w:val="clear" w:color="auto" w:fill="auto"/>
            <w:vAlign w:val="center"/>
            <w:hideMark/>
          </w:tcPr>
          <w:p w:rsidR="00BB2644" w:rsidRPr="00BB2644" w:rsidDel="00C35C73" w:rsidRDefault="00BB2644" w:rsidP="00BB2644">
            <w:pPr>
              <w:rPr>
                <w:del w:id="504" w:author="Gombosová Erika" w:date="2015-12-11T09:42:00Z"/>
                <w:color w:val="000000"/>
                <w:sz w:val="22"/>
                <w:szCs w:val="22"/>
              </w:rPr>
            </w:pPr>
            <w:del w:id="505" w:author="Gombosová Erika" w:date="2015-12-11T09:42:00Z">
              <w:r w:rsidRPr="00BB2644" w:rsidDel="00C35C73">
                <w:rPr>
                  <w:color w:val="000000"/>
                  <w:sz w:val="22"/>
                  <w:szCs w:val="22"/>
                </w:rPr>
                <w:delText> </w:delText>
              </w:r>
            </w:del>
          </w:p>
        </w:tc>
      </w:tr>
      <w:tr w:rsidR="00BB2644" w:rsidRPr="00BB2644" w:rsidDel="00C35C73" w:rsidTr="00BB5C53">
        <w:trPr>
          <w:trHeight w:val="330"/>
          <w:del w:id="506" w:author="Gombosová Erika" w:date="2015-12-11T09:42:00Z"/>
        </w:trPr>
        <w:tc>
          <w:tcPr>
            <w:tcW w:w="3559" w:type="dxa"/>
            <w:gridSpan w:val="2"/>
            <w:shd w:val="clear" w:color="000000" w:fill="FFFFFF"/>
            <w:hideMark/>
          </w:tcPr>
          <w:p w:rsidR="00BB2644" w:rsidRPr="00BB2644" w:rsidDel="00C35C73" w:rsidRDefault="00BB2644" w:rsidP="00BB2644">
            <w:pPr>
              <w:rPr>
                <w:del w:id="507" w:author="Gombosová Erika" w:date="2015-12-11T09:42:00Z"/>
                <w:b/>
                <w:bCs/>
                <w:sz w:val="22"/>
                <w:szCs w:val="22"/>
              </w:rPr>
            </w:pPr>
            <w:del w:id="508" w:author="Gombosová Erika" w:date="2015-12-11T09:42:00Z">
              <w:r w:rsidRPr="00BB2644" w:rsidDel="00C35C73">
                <w:rPr>
                  <w:b/>
                  <w:bCs/>
                  <w:sz w:val="22"/>
                  <w:szCs w:val="22"/>
                </w:rPr>
                <w:delText>Podpis:</w:delText>
              </w:r>
            </w:del>
          </w:p>
        </w:tc>
        <w:tc>
          <w:tcPr>
            <w:tcW w:w="5528" w:type="dxa"/>
            <w:gridSpan w:val="5"/>
            <w:shd w:val="clear" w:color="auto" w:fill="auto"/>
            <w:vAlign w:val="center"/>
            <w:hideMark/>
          </w:tcPr>
          <w:p w:rsidR="00BB2644" w:rsidRPr="00BB2644" w:rsidDel="00C35C73" w:rsidRDefault="00BB2644" w:rsidP="00BB2644">
            <w:pPr>
              <w:rPr>
                <w:del w:id="509" w:author="Gombosová Erika" w:date="2015-12-11T09:42:00Z"/>
                <w:color w:val="000000"/>
                <w:sz w:val="22"/>
                <w:szCs w:val="22"/>
              </w:rPr>
            </w:pPr>
            <w:del w:id="510" w:author="Gombosová Erika" w:date="2015-12-11T09:42:00Z">
              <w:r w:rsidRPr="00BB2644" w:rsidDel="00C35C73">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511" w:name="KZ_7"/>
            <w:r w:rsidRPr="00BB2644">
              <w:rPr>
                <w:b/>
                <w:bCs/>
                <w:color w:val="FFFFFF"/>
              </w:rPr>
              <w:lastRenderedPageBreak/>
              <w:t xml:space="preserve">Kontrolný zoznam k </w:t>
            </w:r>
            <w:ins w:id="512" w:author="Gombosová Erika" w:date="2015-12-15T16:43:00Z">
              <w:r w:rsidR="00432B14">
                <w:rPr>
                  <w:b/>
                  <w:bCs/>
                  <w:color w:val="FFFFFF"/>
                </w:rPr>
                <w:t>finančnej</w:t>
              </w:r>
            </w:ins>
            <w:del w:id="513" w:author="Gombosová Erika" w:date="2015-12-15T16:43:00Z">
              <w:r w:rsidRPr="00BB2644" w:rsidDel="00432B14">
                <w:rPr>
                  <w:b/>
                  <w:bCs/>
                  <w:color w:val="FFFFFF"/>
                </w:rPr>
                <w:delText>administratívnej</w:delText>
              </w:r>
            </w:del>
            <w:r w:rsidRPr="00BB2644">
              <w:rPr>
                <w:b/>
                <w:bCs/>
                <w:color w:val="FFFFFF"/>
              </w:rPr>
              <w:t xml:space="preserve"> kontrole VO</w:t>
            </w:r>
            <w:r w:rsidRPr="00BB2644">
              <w:rPr>
                <w:b/>
                <w:bCs/>
                <w:color w:val="FFFFFF"/>
              </w:rPr>
              <w:br/>
            </w:r>
            <w:r w:rsidR="00A46A14" w:rsidRPr="00A46A14">
              <w:rPr>
                <w:b/>
                <w:bCs/>
                <w:color w:val="FFFFFF"/>
              </w:rPr>
              <w:t>Nadlimitná zákazka - verejná súťaž - následná ex-post kontrola</w:t>
            </w:r>
          </w:p>
        </w:tc>
      </w:tr>
      <w:bookmarkEnd w:id="511"/>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CC5092" w:rsidRDefault="00BB2644" w:rsidP="00CC5092">
            <w:pPr>
              <w:rPr>
                <w:ins w:id="514" w:author="Hudec Branislav" w:date="2015-12-29T10:18:00Z"/>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ins w:id="515" w:author="Hudec Branislav" w:date="2015-12-29T10:18:00Z">
              <w:r w:rsidR="00CC5092">
                <w:rPr>
                  <w:color w:val="000000"/>
                  <w:sz w:val="22"/>
                  <w:szCs w:val="22"/>
                </w:rPr>
                <w:t xml:space="preserve"> </w:t>
              </w:r>
            </w:ins>
          </w:p>
          <w:p w:rsidR="00BB2644" w:rsidRPr="00BB2644" w:rsidRDefault="00CC5092" w:rsidP="00CC5092">
            <w:pPr>
              <w:rPr>
                <w:color w:val="000000"/>
                <w:sz w:val="22"/>
                <w:szCs w:val="22"/>
              </w:rPr>
            </w:pPr>
            <w:ins w:id="516" w:author="Hudec Branislav" w:date="2015-12-29T10:18:00Z">
              <w:r>
                <w:rPr>
                  <w:color w:val="000000"/>
                  <w:sz w:val="22"/>
                  <w:szCs w:val="22"/>
                </w:rPr>
                <w:t>d) Je zmluva uzavretá v lehote viazanosti ponúk?</w:t>
              </w:r>
            </w:ins>
            <w:r w:rsidR="00BB2644" w:rsidRPr="00BB2644">
              <w:rPr>
                <w:color w:val="000000"/>
                <w:sz w:val="22"/>
                <w:szCs w:val="22"/>
              </w:rPr>
              <w:t xml:space="preserve">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ins w:id="517" w:author="Gombosová Erika" w:date="2015-12-11T09:43:00Z"/>
        </w:trPr>
        <w:tc>
          <w:tcPr>
            <w:tcW w:w="9087" w:type="dxa"/>
            <w:gridSpan w:val="7"/>
            <w:shd w:val="clear" w:color="auto" w:fill="auto"/>
            <w:noWrap/>
            <w:vAlign w:val="center"/>
          </w:tcPr>
          <w:p w:rsidR="00C35C73" w:rsidRPr="00BD2FCC" w:rsidRDefault="00C35C73" w:rsidP="00C35C73">
            <w:pPr>
              <w:jc w:val="both"/>
              <w:rPr>
                <w:ins w:id="518" w:author="Gombosová Erika" w:date="2015-12-11T09:43:00Z"/>
                <w:b/>
                <w:sz w:val="20"/>
                <w:szCs w:val="20"/>
              </w:rPr>
            </w:pPr>
            <w:ins w:id="519" w:author="Gombosová Erika" w:date="2015-12-11T09:43:00Z">
              <w:r w:rsidRPr="00BD2FCC">
                <w:rPr>
                  <w:b/>
                  <w:sz w:val="20"/>
                  <w:szCs w:val="20"/>
                </w:rPr>
                <w:t>VYJADRENIE</w:t>
              </w:r>
            </w:ins>
          </w:p>
          <w:p w:rsidR="00C35C73" w:rsidRPr="00BD2FCC" w:rsidRDefault="00C35C73" w:rsidP="00C35C73">
            <w:pPr>
              <w:jc w:val="both"/>
              <w:rPr>
                <w:ins w:id="520" w:author="Gombosová Erika" w:date="2015-12-11T09:43:00Z"/>
                <w:sz w:val="20"/>
                <w:szCs w:val="20"/>
              </w:rPr>
            </w:pPr>
          </w:p>
          <w:p w:rsidR="000C1AA0" w:rsidRPr="00A54276" w:rsidRDefault="000C1AA0" w:rsidP="000C1AA0">
            <w:pPr>
              <w:rPr>
                <w:ins w:id="521" w:author="Gombosová Erika" w:date="2015-12-15T13:02:00Z"/>
              </w:rPr>
            </w:pPr>
            <w:ins w:id="522" w:author="Gombosová Erika" w:date="2015-12-15T13:02:00Z">
              <w:r w:rsidRPr="00B64015">
                <w:rPr>
                  <w:sz w:val="20"/>
                  <w:szCs w:val="20"/>
                </w:rPr>
                <w:t xml:space="preserve">Na základe overených skutočností potvrdzujem, že </w:t>
              </w:r>
              <w:r>
                <w:rPr>
                  <w:sz w:val="20"/>
                  <w:szCs w:val="20"/>
                </w:rPr>
                <w:t xml:space="preserve"> </w:t>
              </w:r>
            </w:ins>
            <w:customXmlInsRangeStart w:id="523" w:author="Gombosová Erika" w:date="2015-12-15T13:02:00Z"/>
            <w:sdt>
              <w:sdtPr>
                <w:rPr>
                  <w:sz w:val="20"/>
                  <w:szCs w:val="20"/>
                </w:rPr>
                <w:id w:val="1976330699"/>
                <w:placeholder>
                  <w:docPart w:val="C960C3588A034EBCB94585B5B79336B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InsRangeEnd w:id="523"/>
                <w:ins w:id="524" w:author="Gombosová Erika" w:date="2015-12-15T13:02:00Z">
                  <w:r w:rsidRPr="00B64015">
                    <w:rPr>
                      <w:sz w:val="20"/>
                      <w:szCs w:val="20"/>
                    </w:rPr>
                    <w:t>Vyberte položku.</w:t>
                  </w:r>
                </w:ins>
                <w:customXmlInsRangeStart w:id="525" w:author="Gombosová Erika" w:date="2015-12-15T13:02:00Z"/>
              </w:sdtContent>
            </w:sdt>
            <w:customXmlInsRangeEnd w:id="525"/>
            <w:ins w:id="526" w:author="Gombosová Erika" w:date="2015-12-15T13:02:00Z">
              <w:r w:rsidRPr="00B64015">
                <w:rPr>
                  <w:sz w:val="20"/>
                  <w:szCs w:val="20"/>
                </w:rPr>
                <w:t xml:space="preserve">   </w:t>
              </w:r>
            </w:ins>
          </w:p>
          <w:p w:rsidR="00C35C73" w:rsidRPr="00BB2644" w:rsidRDefault="00C35C73">
            <w:pPr>
              <w:rPr>
                <w:ins w:id="527" w:author="Gombosová Erika" w:date="2015-12-11T09:43:00Z"/>
                <w:b/>
                <w:bCs/>
                <w:color w:val="000000"/>
                <w:sz w:val="22"/>
                <w:szCs w:val="22"/>
              </w:rPr>
              <w:pPrChange w:id="528" w:author="Gombosová Erika" w:date="2015-12-15T13:02:00Z">
                <w:pPr>
                  <w:jc w:val="center"/>
                </w:pPr>
              </w:pPrChange>
            </w:pPr>
          </w:p>
        </w:tc>
      </w:tr>
      <w:tr w:rsidR="00C35C73" w:rsidRPr="00BB2644" w:rsidTr="00C35C73">
        <w:trPr>
          <w:trHeight w:val="300"/>
          <w:ins w:id="529" w:author="Gombosová Erika" w:date="2015-12-11T09:43:00Z"/>
        </w:trPr>
        <w:tc>
          <w:tcPr>
            <w:tcW w:w="3559" w:type="dxa"/>
            <w:gridSpan w:val="2"/>
            <w:shd w:val="clear" w:color="auto" w:fill="auto"/>
            <w:vAlign w:val="center"/>
            <w:hideMark/>
          </w:tcPr>
          <w:p w:rsidR="00C35C73" w:rsidRPr="00BB2644" w:rsidRDefault="00C35C73" w:rsidP="00C35C73">
            <w:pPr>
              <w:rPr>
                <w:ins w:id="530" w:author="Gombosová Erika" w:date="2015-12-11T09:43:00Z"/>
                <w:b/>
                <w:bCs/>
                <w:sz w:val="22"/>
                <w:szCs w:val="22"/>
              </w:rPr>
            </w:pPr>
            <w:ins w:id="531" w:author="Gombosová Erika" w:date="2015-12-11T09:43:00Z">
              <w:r w:rsidRPr="00BB2644">
                <w:rPr>
                  <w:b/>
                  <w:bCs/>
                  <w:sz w:val="22"/>
                  <w:szCs w:val="22"/>
                </w:rPr>
                <w:t>Kontrolu vykonal</w:t>
              </w:r>
              <w:r w:rsidRPr="00BD2FCC">
                <w:rPr>
                  <w:rStyle w:val="Odkaznapoznmkupodiarou"/>
                  <w:b/>
                  <w:bCs/>
                  <w:sz w:val="20"/>
                  <w:szCs w:val="20"/>
                </w:rPr>
                <w:footnoteReference w:id="13"/>
              </w:r>
              <w:r w:rsidRPr="00BB2644">
                <w:rPr>
                  <w:b/>
                  <w:bCs/>
                  <w:sz w:val="22"/>
                  <w:szCs w:val="22"/>
                </w:rPr>
                <w:t>:</w:t>
              </w:r>
            </w:ins>
          </w:p>
        </w:tc>
        <w:tc>
          <w:tcPr>
            <w:tcW w:w="5528" w:type="dxa"/>
            <w:gridSpan w:val="5"/>
            <w:shd w:val="clear" w:color="auto" w:fill="auto"/>
            <w:vAlign w:val="center"/>
            <w:hideMark/>
          </w:tcPr>
          <w:p w:rsidR="00C35C73" w:rsidRPr="00BB2644" w:rsidRDefault="00C35C73" w:rsidP="00C35C73">
            <w:pPr>
              <w:rPr>
                <w:ins w:id="534" w:author="Gombosová Erika" w:date="2015-12-11T09:43:00Z"/>
                <w:color w:val="000000"/>
                <w:sz w:val="22"/>
                <w:szCs w:val="22"/>
              </w:rPr>
            </w:pPr>
            <w:ins w:id="535" w:author="Gombosová Erika" w:date="2015-12-11T09:43:00Z">
              <w:r w:rsidRPr="00BB2644">
                <w:rPr>
                  <w:color w:val="000000"/>
                  <w:sz w:val="22"/>
                  <w:szCs w:val="22"/>
                </w:rPr>
                <w:t> </w:t>
              </w:r>
            </w:ins>
          </w:p>
        </w:tc>
      </w:tr>
      <w:tr w:rsidR="00C35C73" w:rsidRPr="00BB2644" w:rsidTr="00C35C73">
        <w:trPr>
          <w:trHeight w:val="300"/>
          <w:ins w:id="536" w:author="Gombosová Erika" w:date="2015-12-11T09:43:00Z"/>
        </w:trPr>
        <w:tc>
          <w:tcPr>
            <w:tcW w:w="3559" w:type="dxa"/>
            <w:gridSpan w:val="2"/>
            <w:shd w:val="clear" w:color="auto" w:fill="auto"/>
            <w:vAlign w:val="center"/>
            <w:hideMark/>
          </w:tcPr>
          <w:p w:rsidR="00C35C73" w:rsidRPr="00BB2644" w:rsidRDefault="00C35C73" w:rsidP="00C35C73">
            <w:pPr>
              <w:rPr>
                <w:ins w:id="537" w:author="Gombosová Erika" w:date="2015-12-11T09:43:00Z"/>
                <w:b/>
                <w:bCs/>
                <w:sz w:val="22"/>
                <w:szCs w:val="22"/>
              </w:rPr>
            </w:pPr>
            <w:ins w:id="538" w:author="Gombosová Erika" w:date="2015-12-11T09:43:00Z">
              <w:r w:rsidRPr="00BB2644">
                <w:rPr>
                  <w:b/>
                  <w:bCs/>
                  <w:sz w:val="22"/>
                  <w:szCs w:val="22"/>
                </w:rPr>
                <w:t>Dátum:</w:t>
              </w:r>
            </w:ins>
          </w:p>
        </w:tc>
        <w:tc>
          <w:tcPr>
            <w:tcW w:w="5528" w:type="dxa"/>
            <w:gridSpan w:val="5"/>
            <w:shd w:val="clear" w:color="auto" w:fill="auto"/>
            <w:vAlign w:val="center"/>
            <w:hideMark/>
          </w:tcPr>
          <w:p w:rsidR="00C35C73" w:rsidRPr="00BB2644" w:rsidRDefault="00C35C73" w:rsidP="00C35C73">
            <w:pPr>
              <w:rPr>
                <w:ins w:id="539" w:author="Gombosová Erika" w:date="2015-12-11T09:43:00Z"/>
                <w:color w:val="000000"/>
                <w:sz w:val="22"/>
                <w:szCs w:val="22"/>
              </w:rPr>
            </w:pPr>
            <w:ins w:id="540" w:author="Gombosová Erika" w:date="2015-12-11T09:43:00Z">
              <w:r w:rsidRPr="00BB2644">
                <w:rPr>
                  <w:color w:val="000000"/>
                  <w:sz w:val="22"/>
                  <w:szCs w:val="22"/>
                </w:rPr>
                <w:t> </w:t>
              </w:r>
            </w:ins>
          </w:p>
        </w:tc>
      </w:tr>
      <w:tr w:rsidR="00C35C73" w:rsidRPr="00BB2644" w:rsidTr="00C35C73">
        <w:trPr>
          <w:trHeight w:val="300"/>
          <w:ins w:id="541" w:author="Gombosová Erika" w:date="2015-12-11T09:43:00Z"/>
        </w:trPr>
        <w:tc>
          <w:tcPr>
            <w:tcW w:w="3559" w:type="dxa"/>
            <w:gridSpan w:val="2"/>
            <w:shd w:val="clear" w:color="000000" w:fill="FFFFFF"/>
            <w:vAlign w:val="center"/>
            <w:hideMark/>
          </w:tcPr>
          <w:p w:rsidR="00C35C73" w:rsidRPr="00BB2644" w:rsidRDefault="00C35C73" w:rsidP="00C35C73">
            <w:pPr>
              <w:rPr>
                <w:ins w:id="542" w:author="Gombosová Erika" w:date="2015-12-11T09:43:00Z"/>
                <w:b/>
                <w:bCs/>
                <w:sz w:val="22"/>
                <w:szCs w:val="22"/>
              </w:rPr>
            </w:pPr>
            <w:ins w:id="543" w:author="Gombosová Erika" w:date="2015-12-11T09:43:00Z">
              <w:r w:rsidRPr="00BB2644">
                <w:rPr>
                  <w:b/>
                  <w:bCs/>
                  <w:sz w:val="22"/>
                  <w:szCs w:val="22"/>
                </w:rPr>
                <w:t>Podpis:</w:t>
              </w:r>
            </w:ins>
          </w:p>
        </w:tc>
        <w:tc>
          <w:tcPr>
            <w:tcW w:w="5528" w:type="dxa"/>
            <w:gridSpan w:val="5"/>
            <w:shd w:val="clear" w:color="auto" w:fill="auto"/>
            <w:vAlign w:val="center"/>
            <w:hideMark/>
          </w:tcPr>
          <w:p w:rsidR="00C35C73" w:rsidRPr="00BB2644" w:rsidRDefault="00C35C73" w:rsidP="00C35C73">
            <w:pPr>
              <w:rPr>
                <w:ins w:id="544" w:author="Gombosová Erika" w:date="2015-12-11T09:43:00Z"/>
                <w:color w:val="000000"/>
                <w:sz w:val="22"/>
                <w:szCs w:val="22"/>
              </w:rPr>
            </w:pPr>
            <w:ins w:id="545" w:author="Gombosová Erika" w:date="2015-12-11T09:43:00Z">
              <w:r w:rsidRPr="00BB2644">
                <w:rPr>
                  <w:color w:val="000000"/>
                  <w:sz w:val="22"/>
                  <w:szCs w:val="22"/>
                </w:rPr>
                <w:t> </w:t>
              </w:r>
            </w:ins>
          </w:p>
        </w:tc>
      </w:tr>
      <w:tr w:rsidR="00C35C73" w:rsidRPr="00BB2644" w:rsidTr="00C35C73">
        <w:trPr>
          <w:trHeight w:val="300"/>
          <w:ins w:id="546" w:author="Gombosová Erika" w:date="2015-12-11T09:43:00Z"/>
        </w:trPr>
        <w:tc>
          <w:tcPr>
            <w:tcW w:w="9087" w:type="dxa"/>
            <w:gridSpan w:val="7"/>
            <w:shd w:val="clear" w:color="auto" w:fill="auto"/>
            <w:noWrap/>
            <w:vAlign w:val="bottom"/>
            <w:hideMark/>
          </w:tcPr>
          <w:p w:rsidR="00C35C73" w:rsidRPr="00BB2644" w:rsidRDefault="00C35C73" w:rsidP="00C35C73">
            <w:pPr>
              <w:jc w:val="center"/>
              <w:rPr>
                <w:ins w:id="547" w:author="Gombosová Erika" w:date="2015-12-11T09:43:00Z"/>
                <w:color w:val="000000"/>
                <w:sz w:val="22"/>
                <w:szCs w:val="22"/>
              </w:rPr>
            </w:pPr>
            <w:ins w:id="548" w:author="Gombosová Erika" w:date="2015-12-11T09:43:00Z">
              <w:r w:rsidRPr="00BB2644">
                <w:rPr>
                  <w:color w:val="000000"/>
                  <w:sz w:val="22"/>
                  <w:szCs w:val="22"/>
                </w:rPr>
                <w:t> </w:t>
              </w:r>
            </w:ins>
          </w:p>
        </w:tc>
      </w:tr>
      <w:tr w:rsidR="00C35C73" w:rsidRPr="00BB2644" w:rsidTr="00C35C73">
        <w:trPr>
          <w:trHeight w:val="300"/>
          <w:ins w:id="549" w:author="Gombosová Erika" w:date="2015-12-11T09:43:00Z"/>
        </w:trPr>
        <w:tc>
          <w:tcPr>
            <w:tcW w:w="3559" w:type="dxa"/>
            <w:gridSpan w:val="2"/>
            <w:shd w:val="clear" w:color="000000" w:fill="FFFFFF"/>
            <w:vAlign w:val="center"/>
            <w:hideMark/>
          </w:tcPr>
          <w:p w:rsidR="00C35C73" w:rsidRPr="00BB2644" w:rsidRDefault="00C35C73" w:rsidP="00C35C73">
            <w:pPr>
              <w:rPr>
                <w:ins w:id="550" w:author="Gombosová Erika" w:date="2015-12-11T09:43:00Z"/>
                <w:b/>
                <w:bCs/>
                <w:sz w:val="22"/>
                <w:szCs w:val="22"/>
              </w:rPr>
            </w:pPr>
            <w:ins w:id="551" w:author="Gombosová Erika" w:date="2015-12-11T09:43:00Z">
              <w:r w:rsidRPr="00BB2644">
                <w:rPr>
                  <w:b/>
                  <w:bCs/>
                  <w:sz w:val="22"/>
                  <w:szCs w:val="22"/>
                </w:rPr>
                <w:t>Kontrolu vykonal</w:t>
              </w:r>
              <w:r w:rsidRPr="00BD2FCC">
                <w:rPr>
                  <w:rStyle w:val="Odkaznapoznmkupodiarou"/>
                  <w:b/>
                  <w:bCs/>
                  <w:sz w:val="20"/>
                  <w:szCs w:val="20"/>
                </w:rPr>
                <w:footnoteReference w:id="14"/>
              </w:r>
              <w:r w:rsidRPr="00BB2644">
                <w:rPr>
                  <w:b/>
                  <w:bCs/>
                  <w:sz w:val="22"/>
                  <w:szCs w:val="22"/>
                </w:rPr>
                <w:t>:</w:t>
              </w:r>
            </w:ins>
          </w:p>
        </w:tc>
        <w:tc>
          <w:tcPr>
            <w:tcW w:w="5528" w:type="dxa"/>
            <w:gridSpan w:val="5"/>
            <w:shd w:val="clear" w:color="auto" w:fill="auto"/>
            <w:vAlign w:val="center"/>
            <w:hideMark/>
          </w:tcPr>
          <w:p w:rsidR="00C35C73" w:rsidRPr="00BB2644" w:rsidRDefault="00C35C73" w:rsidP="00C35C73">
            <w:pPr>
              <w:rPr>
                <w:ins w:id="554" w:author="Gombosová Erika" w:date="2015-12-11T09:43:00Z"/>
                <w:color w:val="000000"/>
                <w:sz w:val="22"/>
                <w:szCs w:val="22"/>
              </w:rPr>
            </w:pPr>
            <w:ins w:id="555" w:author="Gombosová Erika" w:date="2015-12-11T09:43:00Z">
              <w:r w:rsidRPr="00BB2644">
                <w:rPr>
                  <w:color w:val="000000"/>
                  <w:sz w:val="22"/>
                  <w:szCs w:val="22"/>
                </w:rPr>
                <w:t> </w:t>
              </w:r>
            </w:ins>
          </w:p>
        </w:tc>
      </w:tr>
      <w:tr w:rsidR="00C35C73" w:rsidRPr="00BB2644" w:rsidTr="00C35C73">
        <w:trPr>
          <w:trHeight w:val="300"/>
          <w:ins w:id="556" w:author="Gombosová Erika" w:date="2015-12-11T09:43:00Z"/>
        </w:trPr>
        <w:tc>
          <w:tcPr>
            <w:tcW w:w="3559" w:type="dxa"/>
            <w:gridSpan w:val="2"/>
            <w:shd w:val="clear" w:color="000000" w:fill="FFFFFF"/>
            <w:vAlign w:val="center"/>
            <w:hideMark/>
          </w:tcPr>
          <w:p w:rsidR="00C35C73" w:rsidRPr="00BB2644" w:rsidRDefault="00C35C73" w:rsidP="00C35C73">
            <w:pPr>
              <w:rPr>
                <w:ins w:id="557" w:author="Gombosová Erika" w:date="2015-12-11T09:43:00Z"/>
                <w:b/>
                <w:bCs/>
                <w:sz w:val="22"/>
                <w:szCs w:val="22"/>
              </w:rPr>
            </w:pPr>
            <w:ins w:id="558" w:author="Gombosová Erika" w:date="2015-12-11T09:43:00Z">
              <w:r w:rsidRPr="00BB2644">
                <w:rPr>
                  <w:b/>
                  <w:bCs/>
                  <w:sz w:val="22"/>
                  <w:szCs w:val="22"/>
                </w:rPr>
                <w:t xml:space="preserve">Dátum: </w:t>
              </w:r>
            </w:ins>
          </w:p>
        </w:tc>
        <w:tc>
          <w:tcPr>
            <w:tcW w:w="5528" w:type="dxa"/>
            <w:gridSpan w:val="5"/>
            <w:shd w:val="clear" w:color="auto" w:fill="auto"/>
            <w:vAlign w:val="center"/>
            <w:hideMark/>
          </w:tcPr>
          <w:p w:rsidR="00C35C73" w:rsidRPr="00BB2644" w:rsidRDefault="00C35C73" w:rsidP="00C35C73">
            <w:pPr>
              <w:rPr>
                <w:ins w:id="559" w:author="Gombosová Erika" w:date="2015-12-11T09:43:00Z"/>
                <w:color w:val="000000"/>
                <w:sz w:val="22"/>
                <w:szCs w:val="22"/>
              </w:rPr>
            </w:pPr>
            <w:ins w:id="560" w:author="Gombosová Erika" w:date="2015-12-11T09:43:00Z">
              <w:r w:rsidRPr="00BB2644">
                <w:rPr>
                  <w:color w:val="000000"/>
                  <w:sz w:val="22"/>
                  <w:szCs w:val="22"/>
                </w:rPr>
                <w:t> </w:t>
              </w:r>
            </w:ins>
          </w:p>
        </w:tc>
      </w:tr>
      <w:tr w:rsidR="00C35C73" w:rsidRPr="00BB2644" w:rsidTr="00C35C73">
        <w:trPr>
          <w:trHeight w:val="300"/>
          <w:ins w:id="561" w:author="Gombosová Erika" w:date="2015-12-11T09:43:00Z"/>
        </w:trPr>
        <w:tc>
          <w:tcPr>
            <w:tcW w:w="3559" w:type="dxa"/>
            <w:gridSpan w:val="2"/>
            <w:shd w:val="clear" w:color="000000" w:fill="FFFFFF"/>
            <w:vAlign w:val="center"/>
            <w:hideMark/>
          </w:tcPr>
          <w:p w:rsidR="00C35C73" w:rsidRPr="00BB2644" w:rsidRDefault="00C35C73" w:rsidP="00C35C73">
            <w:pPr>
              <w:rPr>
                <w:ins w:id="562" w:author="Gombosová Erika" w:date="2015-12-11T09:43:00Z"/>
                <w:b/>
                <w:bCs/>
                <w:sz w:val="22"/>
                <w:szCs w:val="22"/>
              </w:rPr>
            </w:pPr>
            <w:ins w:id="563" w:author="Gombosová Erika" w:date="2015-12-11T09:43:00Z">
              <w:r w:rsidRPr="00BB2644">
                <w:rPr>
                  <w:b/>
                  <w:bCs/>
                  <w:sz w:val="22"/>
                  <w:szCs w:val="22"/>
                </w:rPr>
                <w:t>Podpis:</w:t>
              </w:r>
            </w:ins>
          </w:p>
        </w:tc>
        <w:tc>
          <w:tcPr>
            <w:tcW w:w="5528" w:type="dxa"/>
            <w:gridSpan w:val="5"/>
            <w:shd w:val="clear" w:color="auto" w:fill="auto"/>
            <w:vAlign w:val="center"/>
            <w:hideMark/>
          </w:tcPr>
          <w:p w:rsidR="00C35C73" w:rsidRPr="00BB2644" w:rsidRDefault="00C35C73" w:rsidP="00C35C73">
            <w:pPr>
              <w:rPr>
                <w:ins w:id="564" w:author="Gombosová Erika" w:date="2015-12-11T09:43:00Z"/>
                <w:color w:val="000000"/>
                <w:sz w:val="22"/>
                <w:szCs w:val="22"/>
              </w:rPr>
            </w:pPr>
            <w:ins w:id="565" w:author="Gombosová Erika" w:date="2015-12-11T09:43:00Z">
              <w:r w:rsidRPr="00BB2644">
                <w:rPr>
                  <w:color w:val="000000"/>
                  <w:sz w:val="22"/>
                  <w:szCs w:val="22"/>
                </w:rPr>
                <w:t> </w:t>
              </w:r>
            </w:ins>
          </w:p>
        </w:tc>
      </w:tr>
      <w:tr w:rsidR="00BB2644" w:rsidRPr="00BB2644" w:rsidDel="00C35C73" w:rsidTr="00BB5C53">
        <w:trPr>
          <w:trHeight w:val="330"/>
          <w:del w:id="566" w:author="Gombosová Erika" w:date="2015-12-11T09:43:00Z"/>
        </w:trPr>
        <w:tc>
          <w:tcPr>
            <w:tcW w:w="3559" w:type="dxa"/>
            <w:gridSpan w:val="2"/>
            <w:shd w:val="clear" w:color="auto" w:fill="auto"/>
            <w:hideMark/>
          </w:tcPr>
          <w:p w:rsidR="00BB2644" w:rsidRPr="00BB2644" w:rsidDel="00C35C73" w:rsidRDefault="00BB2644" w:rsidP="00BB2644">
            <w:pPr>
              <w:rPr>
                <w:del w:id="567" w:author="Gombosová Erika" w:date="2015-12-11T09:43:00Z"/>
                <w:b/>
                <w:bCs/>
                <w:sz w:val="22"/>
                <w:szCs w:val="22"/>
              </w:rPr>
            </w:pPr>
            <w:del w:id="568" w:author="Gombosová Erika" w:date="2015-12-11T09:43:00Z">
              <w:r w:rsidRPr="00BB2644" w:rsidDel="00C35C73">
                <w:rPr>
                  <w:b/>
                  <w:bCs/>
                  <w:sz w:val="22"/>
                  <w:szCs w:val="22"/>
                </w:rPr>
                <w:delText>Kontrolu vykonal:</w:delText>
              </w:r>
            </w:del>
          </w:p>
        </w:tc>
        <w:tc>
          <w:tcPr>
            <w:tcW w:w="5528" w:type="dxa"/>
            <w:gridSpan w:val="5"/>
            <w:shd w:val="clear" w:color="auto" w:fill="auto"/>
            <w:vAlign w:val="center"/>
            <w:hideMark/>
          </w:tcPr>
          <w:p w:rsidR="00BB2644" w:rsidRPr="00BB2644" w:rsidDel="00C35C73" w:rsidRDefault="00BB2644" w:rsidP="00BB2644">
            <w:pPr>
              <w:rPr>
                <w:del w:id="569" w:author="Gombosová Erika" w:date="2015-12-11T09:43:00Z"/>
                <w:color w:val="000000"/>
                <w:sz w:val="22"/>
                <w:szCs w:val="22"/>
              </w:rPr>
            </w:pPr>
            <w:del w:id="570" w:author="Gombosová Erika" w:date="2015-12-11T09:43:00Z">
              <w:r w:rsidRPr="00BB2644" w:rsidDel="00C35C73">
                <w:rPr>
                  <w:color w:val="000000"/>
                  <w:sz w:val="22"/>
                  <w:szCs w:val="22"/>
                </w:rPr>
                <w:delText> </w:delText>
              </w:r>
            </w:del>
          </w:p>
        </w:tc>
      </w:tr>
      <w:tr w:rsidR="00BB2644" w:rsidRPr="00BB2644" w:rsidDel="00C35C73" w:rsidTr="00BB5C53">
        <w:trPr>
          <w:trHeight w:val="300"/>
          <w:del w:id="571" w:author="Gombosová Erika" w:date="2015-12-11T09:43:00Z"/>
        </w:trPr>
        <w:tc>
          <w:tcPr>
            <w:tcW w:w="3559" w:type="dxa"/>
            <w:gridSpan w:val="2"/>
            <w:shd w:val="clear" w:color="auto" w:fill="auto"/>
            <w:hideMark/>
          </w:tcPr>
          <w:p w:rsidR="00BB2644" w:rsidRPr="00BB2644" w:rsidDel="00C35C73" w:rsidRDefault="00BB2644" w:rsidP="00BB2644">
            <w:pPr>
              <w:rPr>
                <w:del w:id="572" w:author="Gombosová Erika" w:date="2015-12-11T09:43:00Z"/>
                <w:b/>
                <w:bCs/>
                <w:sz w:val="22"/>
                <w:szCs w:val="22"/>
              </w:rPr>
            </w:pPr>
            <w:del w:id="573" w:author="Gombosová Erika" w:date="2015-12-11T09:43:00Z">
              <w:r w:rsidRPr="00BB2644" w:rsidDel="00C35C73">
                <w:rPr>
                  <w:b/>
                  <w:bCs/>
                  <w:sz w:val="22"/>
                  <w:szCs w:val="22"/>
                </w:rPr>
                <w:delText>Dátum:</w:delText>
              </w:r>
            </w:del>
          </w:p>
        </w:tc>
        <w:tc>
          <w:tcPr>
            <w:tcW w:w="5528" w:type="dxa"/>
            <w:gridSpan w:val="5"/>
            <w:shd w:val="clear" w:color="auto" w:fill="auto"/>
            <w:vAlign w:val="center"/>
            <w:hideMark/>
          </w:tcPr>
          <w:p w:rsidR="00BB2644" w:rsidRPr="00BB2644" w:rsidDel="00C35C73" w:rsidRDefault="00BB2644" w:rsidP="00BB2644">
            <w:pPr>
              <w:rPr>
                <w:del w:id="574" w:author="Gombosová Erika" w:date="2015-12-11T09:43:00Z"/>
                <w:color w:val="000000"/>
                <w:sz w:val="22"/>
                <w:szCs w:val="22"/>
              </w:rPr>
            </w:pPr>
            <w:del w:id="575" w:author="Gombosová Erika" w:date="2015-12-11T09:43:00Z">
              <w:r w:rsidRPr="00BB2644" w:rsidDel="00C35C73">
                <w:rPr>
                  <w:color w:val="000000"/>
                  <w:sz w:val="22"/>
                  <w:szCs w:val="22"/>
                </w:rPr>
                <w:delText> </w:delText>
              </w:r>
            </w:del>
          </w:p>
        </w:tc>
      </w:tr>
      <w:tr w:rsidR="00BB2644" w:rsidRPr="00BB2644" w:rsidDel="00C35C73" w:rsidTr="00BB5C53">
        <w:trPr>
          <w:trHeight w:val="330"/>
          <w:del w:id="576" w:author="Gombosová Erika" w:date="2015-12-11T09:43:00Z"/>
        </w:trPr>
        <w:tc>
          <w:tcPr>
            <w:tcW w:w="3559" w:type="dxa"/>
            <w:gridSpan w:val="2"/>
            <w:shd w:val="clear" w:color="000000" w:fill="FFFFFF"/>
            <w:hideMark/>
          </w:tcPr>
          <w:p w:rsidR="00BB2644" w:rsidRPr="00BB2644" w:rsidDel="00C35C73" w:rsidRDefault="00BB2644" w:rsidP="00BB2644">
            <w:pPr>
              <w:rPr>
                <w:del w:id="577" w:author="Gombosová Erika" w:date="2015-12-11T09:43:00Z"/>
                <w:b/>
                <w:bCs/>
                <w:sz w:val="22"/>
                <w:szCs w:val="22"/>
              </w:rPr>
            </w:pPr>
            <w:del w:id="578" w:author="Gombosová Erika" w:date="2015-12-11T09:43:00Z">
              <w:r w:rsidRPr="00BB2644" w:rsidDel="00C35C73">
                <w:rPr>
                  <w:b/>
                  <w:bCs/>
                  <w:sz w:val="22"/>
                  <w:szCs w:val="22"/>
                </w:rPr>
                <w:delText>Podpis:</w:delText>
              </w:r>
            </w:del>
          </w:p>
        </w:tc>
        <w:tc>
          <w:tcPr>
            <w:tcW w:w="5528" w:type="dxa"/>
            <w:gridSpan w:val="5"/>
            <w:shd w:val="clear" w:color="auto" w:fill="auto"/>
            <w:vAlign w:val="center"/>
            <w:hideMark/>
          </w:tcPr>
          <w:p w:rsidR="00BB2644" w:rsidRPr="00BB2644" w:rsidDel="00C35C73" w:rsidRDefault="00BB2644" w:rsidP="00BB2644">
            <w:pPr>
              <w:rPr>
                <w:del w:id="579" w:author="Gombosová Erika" w:date="2015-12-11T09:43:00Z"/>
                <w:color w:val="000000"/>
                <w:sz w:val="22"/>
                <w:szCs w:val="22"/>
              </w:rPr>
            </w:pPr>
            <w:del w:id="580" w:author="Gombosová Erika" w:date="2015-12-11T09:43:00Z">
              <w:r w:rsidRPr="00BB2644" w:rsidDel="00C35C73">
                <w:rPr>
                  <w:color w:val="000000"/>
                  <w:sz w:val="22"/>
                  <w:szCs w:val="22"/>
                </w:rPr>
                <w:delText> </w:delText>
              </w:r>
            </w:del>
          </w:p>
        </w:tc>
      </w:tr>
      <w:tr w:rsidR="00BB2644" w:rsidRPr="00BB2644" w:rsidDel="00C35C73" w:rsidTr="00BB5C53">
        <w:trPr>
          <w:trHeight w:val="300"/>
          <w:del w:id="581" w:author="Gombosová Erika" w:date="2015-12-11T09:43:00Z"/>
        </w:trPr>
        <w:tc>
          <w:tcPr>
            <w:tcW w:w="9087" w:type="dxa"/>
            <w:gridSpan w:val="7"/>
            <w:shd w:val="clear" w:color="auto" w:fill="auto"/>
            <w:noWrap/>
            <w:vAlign w:val="bottom"/>
            <w:hideMark/>
          </w:tcPr>
          <w:p w:rsidR="00BB2644" w:rsidRPr="00BB2644" w:rsidDel="00C35C73" w:rsidRDefault="00BB2644" w:rsidP="00BB2644">
            <w:pPr>
              <w:jc w:val="center"/>
              <w:rPr>
                <w:del w:id="582" w:author="Gombosová Erika" w:date="2015-12-11T09:43:00Z"/>
                <w:color w:val="000000"/>
                <w:sz w:val="22"/>
                <w:szCs w:val="22"/>
              </w:rPr>
            </w:pPr>
            <w:del w:id="583" w:author="Gombosová Erika" w:date="2015-12-11T09:43:00Z">
              <w:r w:rsidRPr="00BB2644" w:rsidDel="00C35C73">
                <w:rPr>
                  <w:color w:val="000000"/>
                  <w:sz w:val="22"/>
                  <w:szCs w:val="22"/>
                </w:rPr>
                <w:delText> </w:delText>
              </w:r>
            </w:del>
          </w:p>
        </w:tc>
      </w:tr>
      <w:tr w:rsidR="00BB2644" w:rsidRPr="00BB2644" w:rsidDel="00C35C73" w:rsidTr="00BB5C53">
        <w:trPr>
          <w:trHeight w:val="300"/>
          <w:del w:id="584" w:author="Gombosová Erika" w:date="2015-12-11T09:43:00Z"/>
        </w:trPr>
        <w:tc>
          <w:tcPr>
            <w:tcW w:w="3559" w:type="dxa"/>
            <w:gridSpan w:val="2"/>
            <w:shd w:val="clear" w:color="000000" w:fill="FFFFFF"/>
            <w:hideMark/>
          </w:tcPr>
          <w:p w:rsidR="00BB2644" w:rsidRPr="00BB2644" w:rsidDel="00C35C73" w:rsidRDefault="00BB2644" w:rsidP="00BB2644">
            <w:pPr>
              <w:rPr>
                <w:del w:id="585" w:author="Gombosová Erika" w:date="2015-12-11T09:43:00Z"/>
                <w:b/>
                <w:bCs/>
                <w:sz w:val="22"/>
                <w:szCs w:val="22"/>
              </w:rPr>
            </w:pPr>
            <w:del w:id="586" w:author="Gombosová Erika" w:date="2015-12-11T09:43:00Z">
              <w:r w:rsidRPr="00BB2644" w:rsidDel="00C35C73">
                <w:rPr>
                  <w:b/>
                  <w:bCs/>
                  <w:sz w:val="22"/>
                  <w:szCs w:val="22"/>
                </w:rPr>
                <w:delText>Kontrolu vykonal:</w:delText>
              </w:r>
            </w:del>
          </w:p>
        </w:tc>
        <w:tc>
          <w:tcPr>
            <w:tcW w:w="5528" w:type="dxa"/>
            <w:gridSpan w:val="5"/>
            <w:shd w:val="clear" w:color="auto" w:fill="auto"/>
            <w:vAlign w:val="center"/>
            <w:hideMark/>
          </w:tcPr>
          <w:p w:rsidR="00BB2644" w:rsidRPr="00BB2644" w:rsidDel="00C35C73" w:rsidRDefault="00BB2644" w:rsidP="00BB2644">
            <w:pPr>
              <w:rPr>
                <w:del w:id="587" w:author="Gombosová Erika" w:date="2015-12-11T09:43:00Z"/>
                <w:color w:val="000000"/>
                <w:sz w:val="22"/>
                <w:szCs w:val="22"/>
              </w:rPr>
            </w:pPr>
            <w:del w:id="588" w:author="Gombosová Erika" w:date="2015-12-11T09:43:00Z">
              <w:r w:rsidRPr="00BB2644" w:rsidDel="00C35C73">
                <w:rPr>
                  <w:color w:val="000000"/>
                  <w:sz w:val="22"/>
                  <w:szCs w:val="22"/>
                </w:rPr>
                <w:delText> </w:delText>
              </w:r>
            </w:del>
          </w:p>
        </w:tc>
      </w:tr>
      <w:tr w:rsidR="00BB2644" w:rsidRPr="00BB2644" w:rsidDel="00C35C73" w:rsidTr="00BB5C53">
        <w:trPr>
          <w:trHeight w:val="300"/>
          <w:del w:id="589" w:author="Gombosová Erika" w:date="2015-12-11T09:43:00Z"/>
        </w:trPr>
        <w:tc>
          <w:tcPr>
            <w:tcW w:w="3559" w:type="dxa"/>
            <w:gridSpan w:val="2"/>
            <w:shd w:val="clear" w:color="000000" w:fill="FFFFFF"/>
            <w:hideMark/>
          </w:tcPr>
          <w:p w:rsidR="00BB2644" w:rsidRPr="00BB2644" w:rsidDel="00C35C73" w:rsidRDefault="00BB2644" w:rsidP="00BB2644">
            <w:pPr>
              <w:rPr>
                <w:del w:id="590" w:author="Gombosová Erika" w:date="2015-12-11T09:43:00Z"/>
                <w:b/>
                <w:bCs/>
                <w:sz w:val="22"/>
                <w:szCs w:val="22"/>
              </w:rPr>
            </w:pPr>
            <w:del w:id="591" w:author="Gombosová Erika" w:date="2015-12-11T09:43:00Z">
              <w:r w:rsidRPr="00BB2644" w:rsidDel="00C35C73">
                <w:rPr>
                  <w:b/>
                  <w:bCs/>
                  <w:sz w:val="22"/>
                  <w:szCs w:val="22"/>
                </w:rPr>
                <w:delText xml:space="preserve">Dátum: </w:delText>
              </w:r>
            </w:del>
          </w:p>
        </w:tc>
        <w:tc>
          <w:tcPr>
            <w:tcW w:w="5528" w:type="dxa"/>
            <w:gridSpan w:val="5"/>
            <w:shd w:val="clear" w:color="auto" w:fill="auto"/>
            <w:vAlign w:val="center"/>
            <w:hideMark/>
          </w:tcPr>
          <w:p w:rsidR="00BB2644" w:rsidRPr="00BB2644" w:rsidDel="00C35C73" w:rsidRDefault="00BB2644" w:rsidP="00BB2644">
            <w:pPr>
              <w:rPr>
                <w:del w:id="592" w:author="Gombosová Erika" w:date="2015-12-11T09:43:00Z"/>
                <w:color w:val="000000"/>
                <w:sz w:val="22"/>
                <w:szCs w:val="22"/>
              </w:rPr>
            </w:pPr>
            <w:del w:id="593" w:author="Gombosová Erika" w:date="2015-12-11T09:43:00Z">
              <w:r w:rsidRPr="00BB2644" w:rsidDel="00C35C73">
                <w:rPr>
                  <w:color w:val="000000"/>
                  <w:sz w:val="22"/>
                  <w:szCs w:val="22"/>
                </w:rPr>
                <w:delText> </w:delText>
              </w:r>
            </w:del>
          </w:p>
        </w:tc>
      </w:tr>
      <w:tr w:rsidR="00BB2644" w:rsidRPr="00BB2644" w:rsidDel="00C35C73" w:rsidTr="00BB5C53">
        <w:trPr>
          <w:trHeight w:val="330"/>
          <w:del w:id="594" w:author="Gombosová Erika" w:date="2015-12-11T09:43:00Z"/>
        </w:trPr>
        <w:tc>
          <w:tcPr>
            <w:tcW w:w="3559" w:type="dxa"/>
            <w:gridSpan w:val="2"/>
            <w:shd w:val="clear" w:color="000000" w:fill="FFFFFF"/>
            <w:hideMark/>
          </w:tcPr>
          <w:p w:rsidR="00BB2644" w:rsidRPr="00BB2644" w:rsidDel="00C35C73" w:rsidRDefault="00BB2644" w:rsidP="00BB2644">
            <w:pPr>
              <w:rPr>
                <w:del w:id="595" w:author="Gombosová Erika" w:date="2015-12-11T09:43:00Z"/>
                <w:b/>
                <w:bCs/>
                <w:sz w:val="22"/>
                <w:szCs w:val="22"/>
              </w:rPr>
            </w:pPr>
            <w:del w:id="596" w:author="Gombosová Erika" w:date="2015-12-11T09:43:00Z">
              <w:r w:rsidRPr="00BB2644" w:rsidDel="00C35C73">
                <w:rPr>
                  <w:b/>
                  <w:bCs/>
                  <w:sz w:val="22"/>
                  <w:szCs w:val="22"/>
                </w:rPr>
                <w:delText>Podpis:</w:delText>
              </w:r>
            </w:del>
          </w:p>
        </w:tc>
        <w:tc>
          <w:tcPr>
            <w:tcW w:w="5528" w:type="dxa"/>
            <w:gridSpan w:val="5"/>
            <w:shd w:val="clear" w:color="auto" w:fill="auto"/>
            <w:vAlign w:val="center"/>
            <w:hideMark/>
          </w:tcPr>
          <w:p w:rsidR="00BB2644" w:rsidRPr="00BB2644" w:rsidDel="00C35C73" w:rsidRDefault="00BB2644" w:rsidP="00BB2644">
            <w:pPr>
              <w:rPr>
                <w:del w:id="597" w:author="Gombosová Erika" w:date="2015-12-11T09:43:00Z"/>
                <w:color w:val="000000"/>
                <w:sz w:val="22"/>
                <w:szCs w:val="22"/>
              </w:rPr>
            </w:pPr>
            <w:del w:id="598" w:author="Gombosová Erika" w:date="2015-12-11T09:43:00Z">
              <w:r w:rsidRPr="00BB2644" w:rsidDel="00C35C73">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599" w:name="KZ_8"/>
            <w:r w:rsidRPr="00BB2644">
              <w:rPr>
                <w:b/>
                <w:bCs/>
                <w:color w:val="FFFFFF"/>
              </w:rPr>
              <w:lastRenderedPageBreak/>
              <w:t xml:space="preserve">Kontrolný zoznam k </w:t>
            </w:r>
            <w:ins w:id="600" w:author="Gombosová Erika" w:date="2015-12-15T16:43:00Z">
              <w:r w:rsidR="00432B14">
                <w:rPr>
                  <w:b/>
                  <w:bCs/>
                  <w:color w:val="FFFFFF"/>
                </w:rPr>
                <w:t>finančnej</w:t>
              </w:r>
            </w:ins>
            <w:del w:id="601" w:author="Gombosová Erika" w:date="2015-12-15T16:43:00Z">
              <w:r w:rsidRPr="00BB2644" w:rsidDel="00432B14">
                <w:rPr>
                  <w:b/>
                  <w:bCs/>
                  <w:color w:val="FFFFFF"/>
                </w:rPr>
                <w:delText>administratívnej</w:delText>
              </w:r>
            </w:del>
            <w:r w:rsidRPr="00BB2644">
              <w:rPr>
                <w:b/>
                <w:bCs/>
                <w:color w:val="FFFFFF"/>
              </w:rPr>
              <w:t xml:space="preserve"> kontrole VO</w:t>
            </w:r>
            <w:r w:rsidRPr="00BB2644">
              <w:rPr>
                <w:b/>
                <w:bCs/>
                <w:color w:val="FFFFFF"/>
              </w:rPr>
              <w:br/>
            </w:r>
            <w:r w:rsidR="00A46A14" w:rsidRPr="00A46A14">
              <w:rPr>
                <w:b/>
                <w:bCs/>
                <w:color w:val="FFFFFF"/>
              </w:rPr>
              <w:t>Nadlimitná zákazka - verejná súťaž - štandardná ex-post kontrola</w:t>
            </w:r>
          </w:p>
        </w:tc>
      </w:tr>
      <w:bookmarkEnd w:id="599"/>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85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w:t>
            </w:r>
            <w:r w:rsidRPr="00BB2644">
              <w:rPr>
                <w:color w:val="000000"/>
                <w:sz w:val="22"/>
                <w:szCs w:val="22"/>
              </w:rPr>
              <w:lastRenderedPageBreak/>
              <w:t xml:space="preserve">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708"/>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 xml:space="preserve">b) Je kontrolované verejného obstarávanie v súlade </w:t>
            </w:r>
            <w:r w:rsidRPr="00BB2644">
              <w:rPr>
                <w:sz w:val="22"/>
                <w:szCs w:val="22"/>
              </w:rPr>
              <w:lastRenderedPageBreak/>
              <w:t>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Posudzoval verejný obstarávateľ splnenie podmienok účasti vo </w:t>
            </w:r>
            <w:proofErr w:type="spellStart"/>
            <w:r w:rsidRPr="00BB2644">
              <w:rPr>
                <w:color w:val="000000"/>
                <w:sz w:val="22"/>
                <w:szCs w:val="22"/>
              </w:rPr>
              <w:t>VO</w:t>
            </w:r>
            <w:proofErr w:type="spellEnd"/>
            <w:r w:rsidRPr="00BB2644">
              <w:rPr>
                <w:color w:val="000000"/>
                <w:sz w:val="22"/>
                <w:szCs w:val="22"/>
              </w:rPr>
              <w:t xml:space="preserve">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w:t>
            </w:r>
            <w:proofErr w:type="spellStart"/>
            <w:r w:rsidRPr="00BB2644">
              <w:rPr>
                <w:color w:val="000000"/>
                <w:sz w:val="22"/>
                <w:szCs w:val="22"/>
              </w:rPr>
              <w:t>VO</w:t>
            </w:r>
            <w:proofErr w:type="spellEnd"/>
            <w:r w:rsidRPr="00BB2644">
              <w:rPr>
                <w:color w:val="000000"/>
                <w:sz w:val="22"/>
                <w:szCs w:val="22"/>
              </w:rPr>
              <w:t>,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23</w:t>
            </w:r>
          </w:p>
        </w:tc>
        <w:tc>
          <w:tcPr>
            <w:tcW w:w="4820" w:type="dxa"/>
            <w:gridSpan w:val="2"/>
            <w:shd w:val="clear" w:color="auto" w:fill="auto"/>
            <w:vAlign w:val="center"/>
            <w:hideMark/>
          </w:tcPr>
          <w:p w:rsidR="00BB2644" w:rsidRPr="00BB2644" w:rsidRDefault="00786DE9" w:rsidP="00BB2644">
            <w:pPr>
              <w:rPr>
                <w:color w:val="000000"/>
                <w:sz w:val="22"/>
                <w:szCs w:val="22"/>
              </w:rPr>
            </w:pPr>
            <w:r>
              <w:rPr>
                <w:color w:val="000000"/>
                <w:sz w:val="22"/>
                <w:szCs w:val="22"/>
              </w:rPr>
              <w:t xml:space="preserve">a) </w:t>
            </w:r>
            <w:r w:rsidR="00BB2644" w:rsidRPr="00BB2644">
              <w:rPr>
                <w:color w:val="000000"/>
                <w:sz w:val="22"/>
                <w:szCs w:val="22"/>
              </w:rPr>
              <w:t>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00BB2644" w:rsidRPr="00BB2644">
              <w:rPr>
                <w:color w:val="000000"/>
                <w:sz w:val="22"/>
                <w:szCs w:val="22"/>
              </w:rPr>
              <w:br/>
            </w:r>
            <w:r w:rsidR="00BB2644" w:rsidRPr="00BB2644">
              <w:rPr>
                <w:color w:val="000000"/>
                <w:sz w:val="22"/>
                <w:szCs w:val="22"/>
              </w:rPr>
              <w:br/>
            </w:r>
            <w:r>
              <w:rPr>
                <w:color w:val="000000"/>
                <w:sz w:val="22"/>
                <w:szCs w:val="22"/>
              </w:rPr>
              <w:t xml:space="preserve">b) </w:t>
            </w:r>
            <w:r w:rsidR="00BB2644"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ins w:id="602" w:author="Hudec Branislav" w:date="2015-12-29T10:19:00Z">
              <w:r w:rsidR="00CC5092">
                <w:t xml:space="preserve">                  </w:t>
              </w:r>
              <w:r w:rsidR="00CC5092" w:rsidRPr="00CC5092">
                <w:rPr>
                  <w:color w:val="000000"/>
                  <w:sz w:val="22"/>
                  <w:szCs w:val="22"/>
                </w:rPr>
                <w:t xml:space="preserve">d) Je zmluva uzavretá v lehote viazanosti ponúk? </w:t>
              </w:r>
            </w:ins>
            <w:r w:rsidRPr="00BB2644">
              <w:rPr>
                <w:color w:val="000000"/>
                <w:sz w:val="22"/>
                <w:szCs w:val="22"/>
              </w:rPr>
              <w:t xml:space="preserve">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ins w:id="603" w:author="Gombosová Erika" w:date="2015-12-11T09:44:00Z"/>
        </w:trPr>
        <w:tc>
          <w:tcPr>
            <w:tcW w:w="9087" w:type="dxa"/>
            <w:gridSpan w:val="7"/>
            <w:shd w:val="clear" w:color="auto" w:fill="auto"/>
            <w:noWrap/>
            <w:vAlign w:val="center"/>
          </w:tcPr>
          <w:p w:rsidR="00C35C73" w:rsidRPr="00BD2FCC" w:rsidRDefault="00C35C73" w:rsidP="00C35C73">
            <w:pPr>
              <w:jc w:val="both"/>
              <w:rPr>
                <w:ins w:id="604" w:author="Gombosová Erika" w:date="2015-12-11T09:44:00Z"/>
                <w:b/>
                <w:sz w:val="20"/>
                <w:szCs w:val="20"/>
              </w:rPr>
            </w:pPr>
            <w:ins w:id="605" w:author="Gombosová Erika" w:date="2015-12-11T09:44:00Z">
              <w:r w:rsidRPr="00BD2FCC">
                <w:rPr>
                  <w:b/>
                  <w:sz w:val="20"/>
                  <w:szCs w:val="20"/>
                </w:rPr>
                <w:t>VYJADRENIE</w:t>
              </w:r>
            </w:ins>
          </w:p>
          <w:p w:rsidR="00C35C73" w:rsidRPr="00BD2FCC" w:rsidRDefault="00C35C73" w:rsidP="00C35C73">
            <w:pPr>
              <w:jc w:val="both"/>
              <w:rPr>
                <w:ins w:id="606" w:author="Gombosová Erika" w:date="2015-12-11T09:44:00Z"/>
                <w:sz w:val="20"/>
                <w:szCs w:val="20"/>
              </w:rPr>
            </w:pPr>
          </w:p>
          <w:p w:rsidR="000C1AA0" w:rsidRPr="00A54276" w:rsidRDefault="000C1AA0" w:rsidP="000C1AA0">
            <w:pPr>
              <w:rPr>
                <w:ins w:id="607" w:author="Gombosová Erika" w:date="2015-12-15T13:02:00Z"/>
              </w:rPr>
            </w:pPr>
            <w:ins w:id="608" w:author="Gombosová Erika" w:date="2015-12-15T13:02:00Z">
              <w:r w:rsidRPr="00B64015">
                <w:rPr>
                  <w:sz w:val="20"/>
                  <w:szCs w:val="20"/>
                </w:rPr>
                <w:t xml:space="preserve">Na základe overených skutočností potvrdzujem, že </w:t>
              </w:r>
              <w:r>
                <w:rPr>
                  <w:sz w:val="20"/>
                  <w:szCs w:val="20"/>
                </w:rPr>
                <w:t xml:space="preserve"> </w:t>
              </w:r>
            </w:ins>
            <w:customXmlInsRangeStart w:id="609" w:author="Gombosová Erika" w:date="2015-12-15T13:02:00Z"/>
            <w:sdt>
              <w:sdtPr>
                <w:rPr>
                  <w:sz w:val="20"/>
                  <w:szCs w:val="20"/>
                </w:rPr>
                <w:id w:val="-1775012891"/>
                <w:placeholder>
                  <w:docPart w:val="BD82531E41FF46F19E0CBFA8EDB1AFF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InsRangeEnd w:id="609"/>
                <w:ins w:id="610" w:author="Gombosová Erika" w:date="2015-12-15T13:02:00Z">
                  <w:r w:rsidRPr="00B64015">
                    <w:rPr>
                      <w:sz w:val="20"/>
                      <w:szCs w:val="20"/>
                    </w:rPr>
                    <w:t>Vyberte položku.</w:t>
                  </w:r>
                </w:ins>
                <w:customXmlInsRangeStart w:id="611" w:author="Gombosová Erika" w:date="2015-12-15T13:02:00Z"/>
              </w:sdtContent>
            </w:sdt>
            <w:customXmlInsRangeEnd w:id="611"/>
            <w:ins w:id="612" w:author="Gombosová Erika" w:date="2015-12-15T13:02:00Z">
              <w:r w:rsidRPr="00B64015">
                <w:rPr>
                  <w:sz w:val="20"/>
                  <w:szCs w:val="20"/>
                </w:rPr>
                <w:t xml:space="preserve">   </w:t>
              </w:r>
            </w:ins>
          </w:p>
          <w:p w:rsidR="00C35C73" w:rsidRPr="00BB2644" w:rsidRDefault="00C35C73">
            <w:pPr>
              <w:rPr>
                <w:ins w:id="613" w:author="Gombosová Erika" w:date="2015-12-11T09:44:00Z"/>
                <w:b/>
                <w:bCs/>
                <w:color w:val="000000"/>
                <w:sz w:val="22"/>
                <w:szCs w:val="22"/>
              </w:rPr>
              <w:pPrChange w:id="614" w:author="Gombosová Erika" w:date="2015-12-15T13:02:00Z">
                <w:pPr>
                  <w:jc w:val="center"/>
                </w:pPr>
              </w:pPrChange>
            </w:pPr>
          </w:p>
        </w:tc>
      </w:tr>
      <w:tr w:rsidR="00C35C73" w:rsidRPr="00BB2644" w:rsidTr="00C35C73">
        <w:trPr>
          <w:trHeight w:val="300"/>
          <w:ins w:id="615" w:author="Gombosová Erika" w:date="2015-12-11T09:44:00Z"/>
        </w:trPr>
        <w:tc>
          <w:tcPr>
            <w:tcW w:w="3559" w:type="dxa"/>
            <w:gridSpan w:val="2"/>
            <w:shd w:val="clear" w:color="auto" w:fill="auto"/>
            <w:vAlign w:val="center"/>
            <w:hideMark/>
          </w:tcPr>
          <w:p w:rsidR="00C35C73" w:rsidRPr="00BB2644" w:rsidRDefault="00C35C73" w:rsidP="00C35C73">
            <w:pPr>
              <w:rPr>
                <w:ins w:id="616" w:author="Gombosová Erika" w:date="2015-12-11T09:44:00Z"/>
                <w:b/>
                <w:bCs/>
                <w:sz w:val="22"/>
                <w:szCs w:val="22"/>
              </w:rPr>
            </w:pPr>
            <w:ins w:id="617" w:author="Gombosová Erika" w:date="2015-12-11T09:44:00Z">
              <w:r w:rsidRPr="00BB2644">
                <w:rPr>
                  <w:b/>
                  <w:bCs/>
                  <w:sz w:val="22"/>
                  <w:szCs w:val="22"/>
                </w:rPr>
                <w:t>Kontrolu vykonal</w:t>
              </w:r>
              <w:r w:rsidRPr="00BD2FCC">
                <w:rPr>
                  <w:rStyle w:val="Odkaznapoznmkupodiarou"/>
                  <w:b/>
                  <w:bCs/>
                  <w:sz w:val="20"/>
                  <w:szCs w:val="20"/>
                </w:rPr>
                <w:footnoteReference w:id="15"/>
              </w:r>
              <w:r w:rsidRPr="00BB2644">
                <w:rPr>
                  <w:b/>
                  <w:bCs/>
                  <w:sz w:val="22"/>
                  <w:szCs w:val="22"/>
                </w:rPr>
                <w:t>:</w:t>
              </w:r>
            </w:ins>
          </w:p>
        </w:tc>
        <w:tc>
          <w:tcPr>
            <w:tcW w:w="5528" w:type="dxa"/>
            <w:gridSpan w:val="5"/>
            <w:shd w:val="clear" w:color="auto" w:fill="auto"/>
            <w:vAlign w:val="center"/>
            <w:hideMark/>
          </w:tcPr>
          <w:p w:rsidR="00C35C73" w:rsidRPr="00BB2644" w:rsidRDefault="00C35C73" w:rsidP="00C35C73">
            <w:pPr>
              <w:rPr>
                <w:ins w:id="620" w:author="Gombosová Erika" w:date="2015-12-11T09:44:00Z"/>
                <w:color w:val="000000"/>
                <w:sz w:val="22"/>
                <w:szCs w:val="22"/>
              </w:rPr>
            </w:pPr>
            <w:ins w:id="621" w:author="Gombosová Erika" w:date="2015-12-11T09:44:00Z">
              <w:r w:rsidRPr="00BB2644">
                <w:rPr>
                  <w:color w:val="000000"/>
                  <w:sz w:val="22"/>
                  <w:szCs w:val="22"/>
                </w:rPr>
                <w:t> </w:t>
              </w:r>
            </w:ins>
          </w:p>
        </w:tc>
      </w:tr>
      <w:tr w:rsidR="00C35C73" w:rsidRPr="00BB2644" w:rsidTr="00C35C73">
        <w:trPr>
          <w:trHeight w:val="300"/>
          <w:ins w:id="622" w:author="Gombosová Erika" w:date="2015-12-11T09:44:00Z"/>
        </w:trPr>
        <w:tc>
          <w:tcPr>
            <w:tcW w:w="3559" w:type="dxa"/>
            <w:gridSpan w:val="2"/>
            <w:shd w:val="clear" w:color="auto" w:fill="auto"/>
            <w:vAlign w:val="center"/>
            <w:hideMark/>
          </w:tcPr>
          <w:p w:rsidR="00C35C73" w:rsidRPr="00BB2644" w:rsidRDefault="00C35C73" w:rsidP="00C35C73">
            <w:pPr>
              <w:rPr>
                <w:ins w:id="623" w:author="Gombosová Erika" w:date="2015-12-11T09:44:00Z"/>
                <w:b/>
                <w:bCs/>
                <w:sz w:val="22"/>
                <w:szCs w:val="22"/>
              </w:rPr>
            </w:pPr>
            <w:ins w:id="624" w:author="Gombosová Erika" w:date="2015-12-11T09:44:00Z">
              <w:r w:rsidRPr="00BB2644">
                <w:rPr>
                  <w:b/>
                  <w:bCs/>
                  <w:sz w:val="22"/>
                  <w:szCs w:val="22"/>
                </w:rPr>
                <w:t>Dátum:</w:t>
              </w:r>
            </w:ins>
          </w:p>
        </w:tc>
        <w:tc>
          <w:tcPr>
            <w:tcW w:w="5528" w:type="dxa"/>
            <w:gridSpan w:val="5"/>
            <w:shd w:val="clear" w:color="auto" w:fill="auto"/>
            <w:vAlign w:val="center"/>
            <w:hideMark/>
          </w:tcPr>
          <w:p w:rsidR="00C35C73" w:rsidRPr="00BB2644" w:rsidRDefault="00C35C73" w:rsidP="00C35C73">
            <w:pPr>
              <w:rPr>
                <w:ins w:id="625" w:author="Gombosová Erika" w:date="2015-12-11T09:44:00Z"/>
                <w:color w:val="000000"/>
                <w:sz w:val="22"/>
                <w:szCs w:val="22"/>
              </w:rPr>
            </w:pPr>
            <w:ins w:id="626" w:author="Gombosová Erika" w:date="2015-12-11T09:44:00Z">
              <w:r w:rsidRPr="00BB2644">
                <w:rPr>
                  <w:color w:val="000000"/>
                  <w:sz w:val="22"/>
                  <w:szCs w:val="22"/>
                </w:rPr>
                <w:t> </w:t>
              </w:r>
            </w:ins>
          </w:p>
        </w:tc>
      </w:tr>
      <w:tr w:rsidR="00C35C73" w:rsidRPr="00BB2644" w:rsidTr="00C35C73">
        <w:trPr>
          <w:trHeight w:val="300"/>
          <w:ins w:id="627" w:author="Gombosová Erika" w:date="2015-12-11T09:44:00Z"/>
        </w:trPr>
        <w:tc>
          <w:tcPr>
            <w:tcW w:w="3559" w:type="dxa"/>
            <w:gridSpan w:val="2"/>
            <w:shd w:val="clear" w:color="000000" w:fill="FFFFFF"/>
            <w:vAlign w:val="center"/>
            <w:hideMark/>
          </w:tcPr>
          <w:p w:rsidR="00C35C73" w:rsidRPr="00BB2644" w:rsidRDefault="00C35C73" w:rsidP="00C35C73">
            <w:pPr>
              <w:rPr>
                <w:ins w:id="628" w:author="Gombosová Erika" w:date="2015-12-11T09:44:00Z"/>
                <w:b/>
                <w:bCs/>
                <w:sz w:val="22"/>
                <w:szCs w:val="22"/>
              </w:rPr>
            </w:pPr>
            <w:ins w:id="629" w:author="Gombosová Erika" w:date="2015-12-11T09:44:00Z">
              <w:r w:rsidRPr="00BB2644">
                <w:rPr>
                  <w:b/>
                  <w:bCs/>
                  <w:sz w:val="22"/>
                  <w:szCs w:val="22"/>
                </w:rPr>
                <w:t>Podpis:</w:t>
              </w:r>
            </w:ins>
          </w:p>
        </w:tc>
        <w:tc>
          <w:tcPr>
            <w:tcW w:w="5528" w:type="dxa"/>
            <w:gridSpan w:val="5"/>
            <w:shd w:val="clear" w:color="auto" w:fill="auto"/>
            <w:vAlign w:val="center"/>
            <w:hideMark/>
          </w:tcPr>
          <w:p w:rsidR="00C35C73" w:rsidRPr="00BB2644" w:rsidRDefault="00C35C73" w:rsidP="00C35C73">
            <w:pPr>
              <w:rPr>
                <w:ins w:id="630" w:author="Gombosová Erika" w:date="2015-12-11T09:44:00Z"/>
                <w:color w:val="000000"/>
                <w:sz w:val="22"/>
                <w:szCs w:val="22"/>
              </w:rPr>
            </w:pPr>
            <w:ins w:id="631" w:author="Gombosová Erika" w:date="2015-12-11T09:44:00Z">
              <w:r w:rsidRPr="00BB2644">
                <w:rPr>
                  <w:color w:val="000000"/>
                  <w:sz w:val="22"/>
                  <w:szCs w:val="22"/>
                </w:rPr>
                <w:t> </w:t>
              </w:r>
            </w:ins>
          </w:p>
        </w:tc>
      </w:tr>
      <w:tr w:rsidR="00C35C73" w:rsidRPr="00BB2644" w:rsidTr="00C35C73">
        <w:trPr>
          <w:trHeight w:val="300"/>
          <w:ins w:id="632" w:author="Gombosová Erika" w:date="2015-12-11T09:44:00Z"/>
        </w:trPr>
        <w:tc>
          <w:tcPr>
            <w:tcW w:w="9087" w:type="dxa"/>
            <w:gridSpan w:val="7"/>
            <w:shd w:val="clear" w:color="auto" w:fill="auto"/>
            <w:noWrap/>
            <w:vAlign w:val="bottom"/>
            <w:hideMark/>
          </w:tcPr>
          <w:p w:rsidR="00C35C73" w:rsidRPr="00BB2644" w:rsidRDefault="00C35C73" w:rsidP="00C35C73">
            <w:pPr>
              <w:jc w:val="center"/>
              <w:rPr>
                <w:ins w:id="633" w:author="Gombosová Erika" w:date="2015-12-11T09:44:00Z"/>
                <w:color w:val="000000"/>
                <w:sz w:val="22"/>
                <w:szCs w:val="22"/>
              </w:rPr>
            </w:pPr>
            <w:ins w:id="634" w:author="Gombosová Erika" w:date="2015-12-11T09:44:00Z">
              <w:r w:rsidRPr="00BB2644">
                <w:rPr>
                  <w:color w:val="000000"/>
                  <w:sz w:val="22"/>
                  <w:szCs w:val="22"/>
                </w:rPr>
                <w:t> </w:t>
              </w:r>
            </w:ins>
          </w:p>
        </w:tc>
      </w:tr>
      <w:tr w:rsidR="00C35C73" w:rsidRPr="00BB2644" w:rsidTr="00C35C73">
        <w:trPr>
          <w:trHeight w:val="300"/>
          <w:ins w:id="635" w:author="Gombosová Erika" w:date="2015-12-11T09:44:00Z"/>
        </w:trPr>
        <w:tc>
          <w:tcPr>
            <w:tcW w:w="3559" w:type="dxa"/>
            <w:gridSpan w:val="2"/>
            <w:shd w:val="clear" w:color="000000" w:fill="FFFFFF"/>
            <w:vAlign w:val="center"/>
            <w:hideMark/>
          </w:tcPr>
          <w:p w:rsidR="00C35C73" w:rsidRPr="00BB2644" w:rsidRDefault="00C35C73" w:rsidP="00C35C73">
            <w:pPr>
              <w:rPr>
                <w:ins w:id="636" w:author="Gombosová Erika" w:date="2015-12-11T09:44:00Z"/>
                <w:b/>
                <w:bCs/>
                <w:sz w:val="22"/>
                <w:szCs w:val="22"/>
              </w:rPr>
            </w:pPr>
            <w:ins w:id="637" w:author="Gombosová Erika" w:date="2015-12-11T09:44:00Z">
              <w:r w:rsidRPr="00BB2644">
                <w:rPr>
                  <w:b/>
                  <w:bCs/>
                  <w:sz w:val="22"/>
                  <w:szCs w:val="22"/>
                </w:rPr>
                <w:t>Kontrolu vykonal</w:t>
              </w:r>
              <w:r w:rsidRPr="00BD2FCC">
                <w:rPr>
                  <w:rStyle w:val="Odkaznapoznmkupodiarou"/>
                  <w:b/>
                  <w:bCs/>
                  <w:sz w:val="20"/>
                  <w:szCs w:val="20"/>
                </w:rPr>
                <w:footnoteReference w:id="16"/>
              </w:r>
              <w:r w:rsidRPr="00BB2644">
                <w:rPr>
                  <w:b/>
                  <w:bCs/>
                  <w:sz w:val="22"/>
                  <w:szCs w:val="22"/>
                </w:rPr>
                <w:t>:</w:t>
              </w:r>
            </w:ins>
          </w:p>
        </w:tc>
        <w:tc>
          <w:tcPr>
            <w:tcW w:w="5528" w:type="dxa"/>
            <w:gridSpan w:val="5"/>
            <w:shd w:val="clear" w:color="auto" w:fill="auto"/>
            <w:vAlign w:val="center"/>
            <w:hideMark/>
          </w:tcPr>
          <w:p w:rsidR="00C35C73" w:rsidRPr="00BB2644" w:rsidRDefault="00C35C73" w:rsidP="00C35C73">
            <w:pPr>
              <w:rPr>
                <w:ins w:id="640" w:author="Gombosová Erika" w:date="2015-12-11T09:44:00Z"/>
                <w:color w:val="000000"/>
                <w:sz w:val="22"/>
                <w:szCs w:val="22"/>
              </w:rPr>
            </w:pPr>
            <w:ins w:id="641" w:author="Gombosová Erika" w:date="2015-12-11T09:44:00Z">
              <w:r w:rsidRPr="00BB2644">
                <w:rPr>
                  <w:color w:val="000000"/>
                  <w:sz w:val="22"/>
                  <w:szCs w:val="22"/>
                </w:rPr>
                <w:t> </w:t>
              </w:r>
            </w:ins>
          </w:p>
        </w:tc>
      </w:tr>
      <w:tr w:rsidR="00C35C73" w:rsidRPr="00BB2644" w:rsidTr="00C35C73">
        <w:trPr>
          <w:trHeight w:val="300"/>
          <w:ins w:id="642" w:author="Gombosová Erika" w:date="2015-12-11T09:44:00Z"/>
        </w:trPr>
        <w:tc>
          <w:tcPr>
            <w:tcW w:w="3559" w:type="dxa"/>
            <w:gridSpan w:val="2"/>
            <w:shd w:val="clear" w:color="000000" w:fill="FFFFFF"/>
            <w:vAlign w:val="center"/>
            <w:hideMark/>
          </w:tcPr>
          <w:p w:rsidR="00C35C73" w:rsidRPr="00BB2644" w:rsidRDefault="00C35C73" w:rsidP="00C35C73">
            <w:pPr>
              <w:rPr>
                <w:ins w:id="643" w:author="Gombosová Erika" w:date="2015-12-11T09:44:00Z"/>
                <w:b/>
                <w:bCs/>
                <w:sz w:val="22"/>
                <w:szCs w:val="22"/>
              </w:rPr>
            </w:pPr>
            <w:ins w:id="644" w:author="Gombosová Erika" w:date="2015-12-11T09:44:00Z">
              <w:r w:rsidRPr="00BB2644">
                <w:rPr>
                  <w:b/>
                  <w:bCs/>
                  <w:sz w:val="22"/>
                  <w:szCs w:val="22"/>
                </w:rPr>
                <w:t xml:space="preserve">Dátum: </w:t>
              </w:r>
            </w:ins>
          </w:p>
        </w:tc>
        <w:tc>
          <w:tcPr>
            <w:tcW w:w="5528" w:type="dxa"/>
            <w:gridSpan w:val="5"/>
            <w:shd w:val="clear" w:color="auto" w:fill="auto"/>
            <w:vAlign w:val="center"/>
            <w:hideMark/>
          </w:tcPr>
          <w:p w:rsidR="00C35C73" w:rsidRPr="00BB2644" w:rsidRDefault="00C35C73" w:rsidP="00C35C73">
            <w:pPr>
              <w:rPr>
                <w:ins w:id="645" w:author="Gombosová Erika" w:date="2015-12-11T09:44:00Z"/>
                <w:color w:val="000000"/>
                <w:sz w:val="22"/>
                <w:szCs w:val="22"/>
              </w:rPr>
            </w:pPr>
            <w:ins w:id="646" w:author="Gombosová Erika" w:date="2015-12-11T09:44:00Z">
              <w:r w:rsidRPr="00BB2644">
                <w:rPr>
                  <w:color w:val="000000"/>
                  <w:sz w:val="22"/>
                  <w:szCs w:val="22"/>
                </w:rPr>
                <w:t> </w:t>
              </w:r>
            </w:ins>
          </w:p>
        </w:tc>
      </w:tr>
      <w:tr w:rsidR="00C35C73" w:rsidRPr="00BB2644" w:rsidTr="00C35C73">
        <w:trPr>
          <w:trHeight w:val="300"/>
          <w:ins w:id="647" w:author="Gombosová Erika" w:date="2015-12-11T09:44:00Z"/>
        </w:trPr>
        <w:tc>
          <w:tcPr>
            <w:tcW w:w="3559" w:type="dxa"/>
            <w:gridSpan w:val="2"/>
            <w:shd w:val="clear" w:color="000000" w:fill="FFFFFF"/>
            <w:vAlign w:val="center"/>
            <w:hideMark/>
          </w:tcPr>
          <w:p w:rsidR="00C35C73" w:rsidRPr="00BB2644" w:rsidRDefault="00C35C73" w:rsidP="00C35C73">
            <w:pPr>
              <w:rPr>
                <w:ins w:id="648" w:author="Gombosová Erika" w:date="2015-12-11T09:44:00Z"/>
                <w:b/>
                <w:bCs/>
                <w:sz w:val="22"/>
                <w:szCs w:val="22"/>
              </w:rPr>
            </w:pPr>
            <w:ins w:id="649" w:author="Gombosová Erika" w:date="2015-12-11T09:44:00Z">
              <w:r w:rsidRPr="00BB2644">
                <w:rPr>
                  <w:b/>
                  <w:bCs/>
                  <w:sz w:val="22"/>
                  <w:szCs w:val="22"/>
                </w:rPr>
                <w:t>Podpis:</w:t>
              </w:r>
            </w:ins>
          </w:p>
        </w:tc>
        <w:tc>
          <w:tcPr>
            <w:tcW w:w="5528" w:type="dxa"/>
            <w:gridSpan w:val="5"/>
            <w:shd w:val="clear" w:color="auto" w:fill="auto"/>
            <w:vAlign w:val="center"/>
            <w:hideMark/>
          </w:tcPr>
          <w:p w:rsidR="00C35C73" w:rsidRPr="00BB2644" w:rsidRDefault="00C35C73" w:rsidP="00C35C73">
            <w:pPr>
              <w:rPr>
                <w:ins w:id="650" w:author="Gombosová Erika" w:date="2015-12-11T09:44:00Z"/>
                <w:color w:val="000000"/>
                <w:sz w:val="22"/>
                <w:szCs w:val="22"/>
              </w:rPr>
            </w:pPr>
            <w:ins w:id="651" w:author="Gombosová Erika" w:date="2015-12-11T09:44:00Z">
              <w:r w:rsidRPr="00BB2644">
                <w:rPr>
                  <w:color w:val="000000"/>
                  <w:sz w:val="22"/>
                  <w:szCs w:val="22"/>
                </w:rPr>
                <w:t> </w:t>
              </w:r>
            </w:ins>
          </w:p>
        </w:tc>
      </w:tr>
      <w:tr w:rsidR="00BB2644" w:rsidRPr="00BB2644" w:rsidDel="00C35C73" w:rsidTr="00BB5C53">
        <w:trPr>
          <w:trHeight w:val="330"/>
          <w:del w:id="652" w:author="Gombosová Erika" w:date="2015-12-11T09:44:00Z"/>
        </w:trPr>
        <w:tc>
          <w:tcPr>
            <w:tcW w:w="3559" w:type="dxa"/>
            <w:gridSpan w:val="2"/>
            <w:shd w:val="clear" w:color="auto" w:fill="auto"/>
            <w:hideMark/>
          </w:tcPr>
          <w:p w:rsidR="00BB2644" w:rsidRPr="00BB2644" w:rsidDel="00C35C73" w:rsidRDefault="00BB2644" w:rsidP="00BB2644">
            <w:pPr>
              <w:rPr>
                <w:del w:id="653" w:author="Gombosová Erika" w:date="2015-12-11T09:44:00Z"/>
                <w:b/>
                <w:bCs/>
                <w:sz w:val="22"/>
                <w:szCs w:val="22"/>
              </w:rPr>
            </w:pPr>
            <w:del w:id="654" w:author="Gombosová Erika" w:date="2015-12-11T09:44:00Z">
              <w:r w:rsidRPr="00BB2644" w:rsidDel="00C35C73">
                <w:rPr>
                  <w:b/>
                  <w:bCs/>
                  <w:sz w:val="22"/>
                  <w:szCs w:val="22"/>
                </w:rPr>
                <w:delText>Kontrolu vykonal:</w:delText>
              </w:r>
            </w:del>
          </w:p>
        </w:tc>
        <w:tc>
          <w:tcPr>
            <w:tcW w:w="5528" w:type="dxa"/>
            <w:gridSpan w:val="5"/>
            <w:shd w:val="clear" w:color="auto" w:fill="auto"/>
            <w:vAlign w:val="center"/>
            <w:hideMark/>
          </w:tcPr>
          <w:p w:rsidR="00BB2644" w:rsidRPr="00BB2644" w:rsidDel="00C35C73" w:rsidRDefault="00BB2644" w:rsidP="00BB2644">
            <w:pPr>
              <w:rPr>
                <w:del w:id="655" w:author="Gombosová Erika" w:date="2015-12-11T09:44:00Z"/>
                <w:color w:val="000000"/>
                <w:sz w:val="22"/>
                <w:szCs w:val="22"/>
              </w:rPr>
            </w:pPr>
            <w:del w:id="656" w:author="Gombosová Erika" w:date="2015-12-11T09:44:00Z">
              <w:r w:rsidRPr="00BB2644" w:rsidDel="00C35C73">
                <w:rPr>
                  <w:color w:val="000000"/>
                  <w:sz w:val="22"/>
                  <w:szCs w:val="22"/>
                </w:rPr>
                <w:delText> </w:delText>
              </w:r>
            </w:del>
          </w:p>
        </w:tc>
      </w:tr>
      <w:tr w:rsidR="00BB2644" w:rsidRPr="00BB2644" w:rsidDel="00C35C73" w:rsidTr="00BB5C53">
        <w:trPr>
          <w:trHeight w:val="330"/>
          <w:del w:id="657" w:author="Gombosová Erika" w:date="2015-12-11T09:44:00Z"/>
        </w:trPr>
        <w:tc>
          <w:tcPr>
            <w:tcW w:w="3559" w:type="dxa"/>
            <w:gridSpan w:val="2"/>
            <w:shd w:val="clear" w:color="auto" w:fill="auto"/>
            <w:hideMark/>
          </w:tcPr>
          <w:p w:rsidR="00BB2644" w:rsidRPr="00BB2644" w:rsidDel="00C35C73" w:rsidRDefault="00BB2644" w:rsidP="00BB2644">
            <w:pPr>
              <w:rPr>
                <w:del w:id="658" w:author="Gombosová Erika" w:date="2015-12-11T09:44:00Z"/>
                <w:b/>
                <w:bCs/>
                <w:sz w:val="22"/>
                <w:szCs w:val="22"/>
              </w:rPr>
            </w:pPr>
            <w:del w:id="659" w:author="Gombosová Erika" w:date="2015-12-11T09:44:00Z">
              <w:r w:rsidRPr="00BB2644" w:rsidDel="00C35C73">
                <w:rPr>
                  <w:b/>
                  <w:bCs/>
                  <w:sz w:val="22"/>
                  <w:szCs w:val="22"/>
                </w:rPr>
                <w:delText>Dátum:</w:delText>
              </w:r>
            </w:del>
          </w:p>
        </w:tc>
        <w:tc>
          <w:tcPr>
            <w:tcW w:w="5528" w:type="dxa"/>
            <w:gridSpan w:val="5"/>
            <w:shd w:val="clear" w:color="auto" w:fill="auto"/>
            <w:vAlign w:val="center"/>
            <w:hideMark/>
          </w:tcPr>
          <w:p w:rsidR="00BB2644" w:rsidRPr="00BB2644" w:rsidDel="00C35C73" w:rsidRDefault="00BB2644" w:rsidP="00BB2644">
            <w:pPr>
              <w:rPr>
                <w:del w:id="660" w:author="Gombosová Erika" w:date="2015-12-11T09:44:00Z"/>
                <w:color w:val="000000"/>
                <w:sz w:val="22"/>
                <w:szCs w:val="22"/>
              </w:rPr>
            </w:pPr>
            <w:del w:id="661" w:author="Gombosová Erika" w:date="2015-12-11T09:44:00Z">
              <w:r w:rsidRPr="00BB2644" w:rsidDel="00C35C73">
                <w:rPr>
                  <w:color w:val="000000"/>
                  <w:sz w:val="22"/>
                  <w:szCs w:val="22"/>
                </w:rPr>
                <w:delText> </w:delText>
              </w:r>
            </w:del>
          </w:p>
        </w:tc>
      </w:tr>
      <w:tr w:rsidR="00BB2644" w:rsidRPr="00BB2644" w:rsidDel="00C35C73" w:rsidTr="00BB5C53">
        <w:trPr>
          <w:trHeight w:val="330"/>
          <w:del w:id="662" w:author="Gombosová Erika" w:date="2015-12-11T09:44:00Z"/>
        </w:trPr>
        <w:tc>
          <w:tcPr>
            <w:tcW w:w="3559" w:type="dxa"/>
            <w:gridSpan w:val="2"/>
            <w:shd w:val="clear" w:color="000000" w:fill="FFFFFF"/>
            <w:hideMark/>
          </w:tcPr>
          <w:p w:rsidR="00BB2644" w:rsidRPr="00BB2644" w:rsidDel="00C35C73" w:rsidRDefault="00BB2644" w:rsidP="00BB2644">
            <w:pPr>
              <w:rPr>
                <w:del w:id="663" w:author="Gombosová Erika" w:date="2015-12-11T09:44:00Z"/>
                <w:b/>
                <w:bCs/>
                <w:sz w:val="22"/>
                <w:szCs w:val="22"/>
              </w:rPr>
            </w:pPr>
            <w:del w:id="664" w:author="Gombosová Erika" w:date="2015-12-11T09:44:00Z">
              <w:r w:rsidRPr="00BB2644" w:rsidDel="00C35C73">
                <w:rPr>
                  <w:b/>
                  <w:bCs/>
                  <w:sz w:val="22"/>
                  <w:szCs w:val="22"/>
                </w:rPr>
                <w:delText>Podpis:</w:delText>
              </w:r>
            </w:del>
          </w:p>
        </w:tc>
        <w:tc>
          <w:tcPr>
            <w:tcW w:w="5528" w:type="dxa"/>
            <w:gridSpan w:val="5"/>
            <w:shd w:val="clear" w:color="auto" w:fill="auto"/>
            <w:vAlign w:val="center"/>
            <w:hideMark/>
          </w:tcPr>
          <w:p w:rsidR="00BB2644" w:rsidRPr="00BB2644" w:rsidDel="00C35C73" w:rsidRDefault="00BB2644" w:rsidP="00BB2644">
            <w:pPr>
              <w:rPr>
                <w:del w:id="665" w:author="Gombosová Erika" w:date="2015-12-11T09:44:00Z"/>
                <w:color w:val="000000"/>
                <w:sz w:val="22"/>
                <w:szCs w:val="22"/>
              </w:rPr>
            </w:pPr>
            <w:del w:id="666" w:author="Gombosová Erika" w:date="2015-12-11T09:44:00Z">
              <w:r w:rsidRPr="00BB2644" w:rsidDel="00C35C73">
                <w:rPr>
                  <w:color w:val="000000"/>
                  <w:sz w:val="22"/>
                  <w:szCs w:val="22"/>
                </w:rPr>
                <w:delText> </w:delText>
              </w:r>
            </w:del>
          </w:p>
        </w:tc>
      </w:tr>
      <w:tr w:rsidR="00BB2644" w:rsidRPr="00BB2644" w:rsidDel="00C35C73" w:rsidTr="00BB5C53">
        <w:trPr>
          <w:trHeight w:val="330"/>
          <w:del w:id="667" w:author="Gombosová Erika" w:date="2015-12-11T09:44:00Z"/>
        </w:trPr>
        <w:tc>
          <w:tcPr>
            <w:tcW w:w="9087" w:type="dxa"/>
            <w:gridSpan w:val="7"/>
            <w:shd w:val="clear" w:color="auto" w:fill="auto"/>
            <w:noWrap/>
            <w:vAlign w:val="bottom"/>
            <w:hideMark/>
          </w:tcPr>
          <w:p w:rsidR="00BB2644" w:rsidRPr="00BB2644" w:rsidDel="00C35C73" w:rsidRDefault="00BB2644" w:rsidP="00BB2644">
            <w:pPr>
              <w:jc w:val="center"/>
              <w:rPr>
                <w:del w:id="668" w:author="Gombosová Erika" w:date="2015-12-11T09:44:00Z"/>
                <w:color w:val="000000"/>
                <w:sz w:val="22"/>
                <w:szCs w:val="22"/>
              </w:rPr>
            </w:pPr>
            <w:del w:id="669" w:author="Gombosová Erika" w:date="2015-12-11T09:44:00Z">
              <w:r w:rsidRPr="00BB2644" w:rsidDel="00C35C73">
                <w:rPr>
                  <w:color w:val="000000"/>
                  <w:sz w:val="22"/>
                  <w:szCs w:val="22"/>
                </w:rPr>
                <w:delText> </w:delText>
              </w:r>
            </w:del>
          </w:p>
        </w:tc>
      </w:tr>
      <w:tr w:rsidR="00BB2644" w:rsidRPr="00BB2644" w:rsidDel="00C35C73" w:rsidTr="00BB5C53">
        <w:trPr>
          <w:trHeight w:val="330"/>
          <w:del w:id="670" w:author="Gombosová Erika" w:date="2015-12-11T09:45:00Z"/>
        </w:trPr>
        <w:tc>
          <w:tcPr>
            <w:tcW w:w="3559" w:type="dxa"/>
            <w:gridSpan w:val="2"/>
            <w:shd w:val="clear" w:color="000000" w:fill="FFFFFF"/>
            <w:hideMark/>
          </w:tcPr>
          <w:p w:rsidR="00BB2644" w:rsidRPr="00BB2644" w:rsidDel="00C35C73" w:rsidRDefault="00BB2644" w:rsidP="00BB2644">
            <w:pPr>
              <w:rPr>
                <w:del w:id="671" w:author="Gombosová Erika" w:date="2015-12-11T09:45:00Z"/>
                <w:b/>
                <w:bCs/>
                <w:sz w:val="22"/>
                <w:szCs w:val="22"/>
              </w:rPr>
            </w:pPr>
            <w:del w:id="672" w:author="Gombosová Erika" w:date="2015-12-11T09:45:00Z">
              <w:r w:rsidRPr="00BB2644" w:rsidDel="00C35C73">
                <w:rPr>
                  <w:b/>
                  <w:bCs/>
                  <w:sz w:val="22"/>
                  <w:szCs w:val="22"/>
                </w:rPr>
                <w:delText>Kontrolu vykonal:</w:delText>
              </w:r>
            </w:del>
          </w:p>
        </w:tc>
        <w:tc>
          <w:tcPr>
            <w:tcW w:w="5528" w:type="dxa"/>
            <w:gridSpan w:val="5"/>
            <w:shd w:val="clear" w:color="auto" w:fill="auto"/>
            <w:vAlign w:val="center"/>
            <w:hideMark/>
          </w:tcPr>
          <w:p w:rsidR="00BB2644" w:rsidRPr="00BB2644" w:rsidDel="00C35C73" w:rsidRDefault="00BB2644" w:rsidP="00BB2644">
            <w:pPr>
              <w:rPr>
                <w:del w:id="673" w:author="Gombosová Erika" w:date="2015-12-11T09:45:00Z"/>
                <w:color w:val="000000"/>
                <w:sz w:val="22"/>
                <w:szCs w:val="22"/>
              </w:rPr>
            </w:pPr>
            <w:del w:id="674" w:author="Gombosová Erika" w:date="2015-12-11T09:45:00Z">
              <w:r w:rsidRPr="00BB2644" w:rsidDel="00C35C73">
                <w:rPr>
                  <w:color w:val="000000"/>
                  <w:sz w:val="22"/>
                  <w:szCs w:val="22"/>
                </w:rPr>
                <w:delText> </w:delText>
              </w:r>
            </w:del>
          </w:p>
        </w:tc>
      </w:tr>
      <w:tr w:rsidR="00BB2644" w:rsidRPr="00BB2644" w:rsidDel="00C35C73" w:rsidTr="00BB5C53">
        <w:trPr>
          <w:trHeight w:val="330"/>
          <w:del w:id="675" w:author="Gombosová Erika" w:date="2015-12-11T09:45:00Z"/>
        </w:trPr>
        <w:tc>
          <w:tcPr>
            <w:tcW w:w="3559" w:type="dxa"/>
            <w:gridSpan w:val="2"/>
            <w:shd w:val="clear" w:color="000000" w:fill="FFFFFF"/>
            <w:hideMark/>
          </w:tcPr>
          <w:p w:rsidR="00BB2644" w:rsidRPr="00BB2644" w:rsidDel="00C35C73" w:rsidRDefault="00BB2644" w:rsidP="00BB2644">
            <w:pPr>
              <w:rPr>
                <w:del w:id="676" w:author="Gombosová Erika" w:date="2015-12-11T09:45:00Z"/>
                <w:b/>
                <w:bCs/>
                <w:sz w:val="22"/>
                <w:szCs w:val="22"/>
              </w:rPr>
            </w:pPr>
            <w:del w:id="677" w:author="Gombosová Erika" w:date="2015-12-11T09:45:00Z">
              <w:r w:rsidRPr="00BB2644" w:rsidDel="00C35C73">
                <w:rPr>
                  <w:b/>
                  <w:bCs/>
                  <w:sz w:val="22"/>
                  <w:szCs w:val="22"/>
                </w:rPr>
                <w:delText xml:space="preserve">Dátum: </w:delText>
              </w:r>
            </w:del>
          </w:p>
        </w:tc>
        <w:tc>
          <w:tcPr>
            <w:tcW w:w="5528" w:type="dxa"/>
            <w:gridSpan w:val="5"/>
            <w:shd w:val="clear" w:color="auto" w:fill="auto"/>
            <w:vAlign w:val="center"/>
            <w:hideMark/>
          </w:tcPr>
          <w:p w:rsidR="00BB2644" w:rsidRPr="00BB2644" w:rsidDel="00C35C73" w:rsidRDefault="00BB2644" w:rsidP="00BB2644">
            <w:pPr>
              <w:rPr>
                <w:del w:id="678" w:author="Gombosová Erika" w:date="2015-12-11T09:45:00Z"/>
                <w:color w:val="000000"/>
                <w:sz w:val="22"/>
                <w:szCs w:val="22"/>
              </w:rPr>
            </w:pPr>
            <w:del w:id="679" w:author="Gombosová Erika" w:date="2015-12-11T09:45:00Z">
              <w:r w:rsidRPr="00BB2644" w:rsidDel="00C35C73">
                <w:rPr>
                  <w:color w:val="000000"/>
                  <w:sz w:val="22"/>
                  <w:szCs w:val="22"/>
                </w:rPr>
                <w:delText> </w:delText>
              </w:r>
            </w:del>
          </w:p>
        </w:tc>
      </w:tr>
      <w:tr w:rsidR="00BB2644" w:rsidRPr="00BB2644" w:rsidDel="00C35C73" w:rsidTr="00BB5C53">
        <w:trPr>
          <w:trHeight w:val="330"/>
          <w:del w:id="680" w:author="Gombosová Erika" w:date="2015-12-11T09:45:00Z"/>
        </w:trPr>
        <w:tc>
          <w:tcPr>
            <w:tcW w:w="3559" w:type="dxa"/>
            <w:gridSpan w:val="2"/>
            <w:shd w:val="clear" w:color="000000" w:fill="FFFFFF"/>
            <w:hideMark/>
          </w:tcPr>
          <w:p w:rsidR="00BB2644" w:rsidRPr="00BB2644" w:rsidDel="00C35C73" w:rsidRDefault="00BB2644" w:rsidP="00BB2644">
            <w:pPr>
              <w:rPr>
                <w:del w:id="681" w:author="Gombosová Erika" w:date="2015-12-11T09:45:00Z"/>
                <w:b/>
                <w:bCs/>
                <w:sz w:val="22"/>
                <w:szCs w:val="22"/>
              </w:rPr>
            </w:pPr>
            <w:del w:id="682" w:author="Gombosová Erika" w:date="2015-12-11T09:45:00Z">
              <w:r w:rsidRPr="00BB2644" w:rsidDel="00C35C73">
                <w:rPr>
                  <w:b/>
                  <w:bCs/>
                  <w:sz w:val="22"/>
                  <w:szCs w:val="22"/>
                </w:rPr>
                <w:delText>Podpis:</w:delText>
              </w:r>
            </w:del>
          </w:p>
        </w:tc>
        <w:tc>
          <w:tcPr>
            <w:tcW w:w="5528" w:type="dxa"/>
            <w:gridSpan w:val="5"/>
            <w:shd w:val="clear" w:color="auto" w:fill="auto"/>
            <w:vAlign w:val="center"/>
            <w:hideMark/>
          </w:tcPr>
          <w:p w:rsidR="00BB2644" w:rsidRPr="00BB2644" w:rsidDel="00C35C73" w:rsidRDefault="00BB2644" w:rsidP="00BB2644">
            <w:pPr>
              <w:rPr>
                <w:del w:id="683" w:author="Gombosová Erika" w:date="2015-12-11T09:45:00Z"/>
                <w:color w:val="000000"/>
                <w:sz w:val="22"/>
                <w:szCs w:val="22"/>
              </w:rPr>
            </w:pPr>
            <w:del w:id="684" w:author="Gombosová Erika" w:date="2015-12-11T09:45:00Z">
              <w:r w:rsidRPr="00BB2644" w:rsidDel="00C35C73">
                <w:rPr>
                  <w:color w:val="000000"/>
                  <w:sz w:val="22"/>
                  <w:szCs w:val="22"/>
                </w:rPr>
                <w:delText> </w:delText>
              </w:r>
            </w:del>
          </w:p>
        </w:tc>
      </w:tr>
    </w:tbl>
    <w:p w:rsidR="00BD77E9" w:rsidDel="00840116" w:rsidRDefault="00BD77E9" w:rsidP="00066390">
      <w:pPr>
        <w:rPr>
          <w:del w:id="685" w:author="Hudec Branislav" w:date="2015-12-29T11:11:00Z"/>
        </w:rPr>
      </w:pPr>
    </w:p>
    <w:p w:rsidR="00840116" w:rsidRDefault="00840116" w:rsidP="00066390">
      <w:pPr>
        <w:rPr>
          <w:ins w:id="686" w:author="Hudec Branislav" w:date="2015-12-29T11:12:00Z"/>
        </w:rPr>
      </w:pPr>
    </w:p>
    <w:p w:rsidR="00840116" w:rsidRDefault="00840116" w:rsidP="00066390">
      <w:pPr>
        <w:rPr>
          <w:ins w:id="687" w:author="Hudec Branislav" w:date="2015-12-29T11:12:00Z"/>
        </w:rPr>
      </w:pPr>
    </w:p>
    <w:p w:rsidR="00840116" w:rsidDel="001622F7" w:rsidRDefault="00840116" w:rsidP="00066390">
      <w:pPr>
        <w:rPr>
          <w:ins w:id="688" w:author="Hudec Branislav" w:date="2015-12-29T11:12:00Z"/>
          <w:del w:id="689" w:author="Tibor Barna" w:date="2015-12-29T12:21:00Z"/>
        </w:rPr>
      </w:pPr>
    </w:p>
    <w:p w:rsidR="00840116" w:rsidDel="001622F7" w:rsidRDefault="00840116" w:rsidP="00066390">
      <w:pPr>
        <w:rPr>
          <w:ins w:id="690" w:author="Hudec Branislav" w:date="2015-12-29T11:12:00Z"/>
          <w:del w:id="691" w:author="Tibor Barna" w:date="2015-12-29T12:21:00Z"/>
        </w:rPr>
      </w:pPr>
    </w:p>
    <w:p w:rsidR="00840116" w:rsidDel="001622F7" w:rsidRDefault="00840116" w:rsidP="00066390">
      <w:pPr>
        <w:rPr>
          <w:ins w:id="692" w:author="Hudec Branislav" w:date="2015-12-29T11:12:00Z"/>
          <w:del w:id="693" w:author="Tibor Barna" w:date="2015-12-29T12:21:00Z"/>
        </w:rPr>
      </w:pPr>
    </w:p>
    <w:p w:rsidR="00840116" w:rsidDel="001622F7" w:rsidRDefault="00840116" w:rsidP="00066390">
      <w:pPr>
        <w:rPr>
          <w:ins w:id="694" w:author="Hudec Branislav" w:date="2015-12-29T11:12:00Z"/>
          <w:del w:id="695" w:author="Tibor Barna" w:date="2015-12-29T12:21:00Z"/>
        </w:rPr>
      </w:pPr>
    </w:p>
    <w:p w:rsidR="00840116" w:rsidDel="001622F7" w:rsidRDefault="00840116" w:rsidP="00066390">
      <w:pPr>
        <w:rPr>
          <w:ins w:id="696" w:author="Hudec Branislav" w:date="2015-12-29T11:12:00Z"/>
          <w:del w:id="697" w:author="Tibor Barna" w:date="2015-12-29T12:21:00Z"/>
        </w:rPr>
      </w:pPr>
    </w:p>
    <w:p w:rsidR="00840116" w:rsidDel="001622F7" w:rsidRDefault="00840116" w:rsidP="00066390">
      <w:pPr>
        <w:rPr>
          <w:ins w:id="698" w:author="Hudec Branislav" w:date="2015-12-29T11:12:00Z"/>
          <w:del w:id="699" w:author="Tibor Barna" w:date="2015-12-29T12:21:00Z"/>
        </w:rPr>
      </w:pPr>
    </w:p>
    <w:p w:rsidR="00840116" w:rsidDel="001622F7" w:rsidRDefault="00840116" w:rsidP="00066390">
      <w:pPr>
        <w:rPr>
          <w:ins w:id="700" w:author="Hudec Branislav" w:date="2015-12-29T11:12:00Z"/>
          <w:del w:id="701" w:author="Tibor Barna" w:date="2015-12-29T12:21:00Z"/>
        </w:rPr>
      </w:pPr>
    </w:p>
    <w:p w:rsidR="00840116" w:rsidDel="001622F7" w:rsidRDefault="00840116" w:rsidP="00066390">
      <w:pPr>
        <w:rPr>
          <w:ins w:id="702" w:author="Hudec Branislav" w:date="2015-12-29T11:12:00Z"/>
          <w:del w:id="703" w:author="Tibor Barna" w:date="2015-12-29T12:21:00Z"/>
        </w:rPr>
      </w:pPr>
    </w:p>
    <w:p w:rsidR="00840116" w:rsidDel="001622F7" w:rsidRDefault="00840116" w:rsidP="00066390">
      <w:pPr>
        <w:rPr>
          <w:ins w:id="704" w:author="Hudec Branislav" w:date="2015-12-29T11:12:00Z"/>
          <w:del w:id="705" w:author="Tibor Barna" w:date="2015-12-29T12:21:00Z"/>
        </w:rPr>
      </w:pPr>
    </w:p>
    <w:p w:rsidR="00840116" w:rsidDel="001622F7" w:rsidRDefault="00840116" w:rsidP="00066390">
      <w:pPr>
        <w:rPr>
          <w:ins w:id="706" w:author="Hudec Branislav" w:date="2015-12-29T11:12:00Z"/>
          <w:del w:id="707" w:author="Tibor Barna" w:date="2015-12-29T12:21:00Z"/>
        </w:rPr>
      </w:pPr>
    </w:p>
    <w:p w:rsidR="00840116" w:rsidDel="001622F7" w:rsidRDefault="00840116" w:rsidP="00066390">
      <w:pPr>
        <w:rPr>
          <w:ins w:id="708" w:author="Hudec Branislav" w:date="2015-12-29T11:12:00Z"/>
          <w:del w:id="709" w:author="Tibor Barna" w:date="2015-12-29T12:21:00Z"/>
        </w:rPr>
      </w:pPr>
    </w:p>
    <w:p w:rsidR="00840116" w:rsidDel="001622F7" w:rsidRDefault="00840116" w:rsidP="00066390">
      <w:pPr>
        <w:rPr>
          <w:ins w:id="710" w:author="Hudec Branislav" w:date="2015-12-29T11:12:00Z"/>
          <w:del w:id="711" w:author="Tibor Barna" w:date="2015-12-29T12:21:00Z"/>
        </w:rPr>
      </w:pPr>
    </w:p>
    <w:p w:rsidR="00840116" w:rsidDel="001622F7" w:rsidRDefault="00840116" w:rsidP="00066390">
      <w:pPr>
        <w:rPr>
          <w:ins w:id="712" w:author="Hudec Branislav" w:date="2015-12-29T11:12:00Z"/>
          <w:del w:id="713" w:author="Tibor Barna" w:date="2015-12-29T12:21:00Z"/>
        </w:rPr>
      </w:pPr>
    </w:p>
    <w:p w:rsidR="00840116" w:rsidDel="001622F7" w:rsidRDefault="00840116" w:rsidP="00066390">
      <w:pPr>
        <w:rPr>
          <w:ins w:id="714" w:author="Hudec Branislav" w:date="2015-12-29T11:12:00Z"/>
          <w:del w:id="715" w:author="Tibor Barna" w:date="2015-12-29T12:21:00Z"/>
        </w:rPr>
      </w:pPr>
    </w:p>
    <w:p w:rsidR="00840116" w:rsidDel="001622F7" w:rsidRDefault="00840116" w:rsidP="00066390">
      <w:pPr>
        <w:rPr>
          <w:ins w:id="716" w:author="Hudec Branislav" w:date="2015-12-29T11:12:00Z"/>
          <w:del w:id="717" w:author="Tibor Barna" w:date="2015-12-29T12:21:00Z"/>
        </w:rPr>
      </w:pPr>
    </w:p>
    <w:p w:rsidR="00840116" w:rsidDel="001622F7" w:rsidRDefault="00840116" w:rsidP="00066390">
      <w:pPr>
        <w:rPr>
          <w:ins w:id="718" w:author="Hudec Branislav" w:date="2015-12-29T11:12:00Z"/>
          <w:del w:id="719" w:author="Tibor Barna" w:date="2015-12-29T12:21:00Z"/>
        </w:rPr>
      </w:pPr>
    </w:p>
    <w:p w:rsidR="00840116" w:rsidDel="001622F7" w:rsidRDefault="00840116" w:rsidP="00066390">
      <w:pPr>
        <w:rPr>
          <w:ins w:id="720" w:author="Hudec Branislav" w:date="2015-12-29T11:12:00Z"/>
          <w:del w:id="721" w:author="Tibor Barna" w:date="2015-12-29T12:21:00Z"/>
        </w:rPr>
      </w:pPr>
    </w:p>
    <w:p w:rsidR="00840116" w:rsidDel="001622F7" w:rsidRDefault="00840116" w:rsidP="00066390">
      <w:pPr>
        <w:rPr>
          <w:ins w:id="722" w:author="Hudec Branislav" w:date="2015-12-29T11:12:00Z"/>
          <w:del w:id="723" w:author="Tibor Barna" w:date="2015-12-29T12:21:00Z"/>
        </w:rPr>
      </w:pPr>
    </w:p>
    <w:p w:rsidR="00840116" w:rsidDel="001622F7" w:rsidRDefault="00840116" w:rsidP="00066390">
      <w:pPr>
        <w:rPr>
          <w:ins w:id="724" w:author="Hudec Branislav" w:date="2015-12-29T11:12:00Z"/>
          <w:del w:id="725" w:author="Tibor Barna" w:date="2015-12-29T12:21:00Z"/>
        </w:rPr>
      </w:pPr>
    </w:p>
    <w:p w:rsidR="00840116" w:rsidDel="001622F7" w:rsidRDefault="00840116" w:rsidP="00066390">
      <w:pPr>
        <w:rPr>
          <w:ins w:id="726" w:author="Hudec Branislav" w:date="2015-12-29T11:12:00Z"/>
          <w:del w:id="727" w:author="Tibor Barna" w:date="2015-12-29T12:21:00Z"/>
        </w:rPr>
      </w:pPr>
    </w:p>
    <w:p w:rsidR="00840116" w:rsidDel="001622F7" w:rsidRDefault="00840116" w:rsidP="00066390">
      <w:pPr>
        <w:rPr>
          <w:ins w:id="728" w:author="Hudec Branislav" w:date="2015-12-29T11:12:00Z"/>
          <w:del w:id="729" w:author="Tibor Barna" w:date="2015-12-29T12:21:00Z"/>
        </w:rPr>
      </w:pPr>
    </w:p>
    <w:p w:rsidR="00840116" w:rsidDel="001622F7" w:rsidRDefault="00840116" w:rsidP="00066390">
      <w:pPr>
        <w:rPr>
          <w:ins w:id="730" w:author="Hudec Branislav" w:date="2015-12-29T11:12:00Z"/>
          <w:del w:id="731" w:author="Tibor Barna" w:date="2015-12-29T12:21:00Z"/>
        </w:rPr>
      </w:pPr>
    </w:p>
    <w:p w:rsidR="00840116" w:rsidDel="001622F7" w:rsidRDefault="00840116" w:rsidP="00066390">
      <w:pPr>
        <w:rPr>
          <w:ins w:id="732" w:author="Hudec Branislav" w:date="2015-12-29T11:12:00Z"/>
          <w:del w:id="733" w:author="Tibor Barna" w:date="2015-12-29T12:21:00Z"/>
        </w:rPr>
      </w:pPr>
    </w:p>
    <w:p w:rsidR="00840116" w:rsidDel="001622F7" w:rsidRDefault="00840116" w:rsidP="00066390">
      <w:pPr>
        <w:rPr>
          <w:ins w:id="734" w:author="Hudec Branislav" w:date="2015-12-29T11:12:00Z"/>
          <w:del w:id="735" w:author="Tibor Barna" w:date="2015-12-29T12:21:00Z"/>
        </w:rPr>
      </w:pPr>
    </w:p>
    <w:p w:rsidR="00840116" w:rsidDel="001622F7" w:rsidRDefault="00840116" w:rsidP="00066390">
      <w:pPr>
        <w:rPr>
          <w:ins w:id="736" w:author="Hudec Branislav" w:date="2015-12-29T11:12:00Z"/>
          <w:del w:id="737" w:author="Tibor Barna" w:date="2015-12-29T12:21:00Z"/>
        </w:rPr>
      </w:pPr>
    </w:p>
    <w:p w:rsidR="00840116" w:rsidDel="001622F7" w:rsidRDefault="00840116" w:rsidP="00066390">
      <w:pPr>
        <w:rPr>
          <w:ins w:id="738" w:author="Hudec Branislav" w:date="2015-12-29T11:12:00Z"/>
          <w:del w:id="739" w:author="Tibor Barna" w:date="2015-12-29T12:21:00Z"/>
        </w:rPr>
      </w:pPr>
    </w:p>
    <w:p w:rsidR="00840116" w:rsidDel="001622F7" w:rsidRDefault="00840116" w:rsidP="00066390">
      <w:pPr>
        <w:rPr>
          <w:ins w:id="740" w:author="Hudec Branislav" w:date="2015-12-29T11:12:00Z"/>
          <w:del w:id="741" w:author="Tibor Barna" w:date="2015-12-29T12:21:00Z"/>
        </w:rPr>
      </w:pPr>
    </w:p>
    <w:p w:rsidR="00840116" w:rsidDel="001622F7" w:rsidRDefault="00840116" w:rsidP="00066390">
      <w:pPr>
        <w:rPr>
          <w:ins w:id="742" w:author="Hudec Branislav" w:date="2015-12-29T11:12:00Z"/>
          <w:del w:id="743" w:author="Tibor Barna" w:date="2015-12-29T12:21:00Z"/>
        </w:rPr>
      </w:pPr>
    </w:p>
    <w:p w:rsidR="00840116" w:rsidDel="001622F7" w:rsidRDefault="00840116" w:rsidP="00066390">
      <w:pPr>
        <w:rPr>
          <w:ins w:id="744" w:author="Hudec Branislav" w:date="2015-12-29T11:12:00Z"/>
          <w:del w:id="745" w:author="Tibor Barna" w:date="2015-12-29T12:21:00Z"/>
        </w:rPr>
      </w:pPr>
    </w:p>
    <w:p w:rsidR="00840116" w:rsidDel="001622F7" w:rsidRDefault="00840116" w:rsidP="00066390">
      <w:pPr>
        <w:rPr>
          <w:ins w:id="746" w:author="Hudec Branislav" w:date="2015-12-29T11:12:00Z"/>
          <w:del w:id="747" w:author="Tibor Barna" w:date="2015-12-29T12:21:00Z"/>
        </w:rPr>
      </w:pPr>
    </w:p>
    <w:p w:rsidR="00840116" w:rsidDel="001622F7" w:rsidRDefault="00840116" w:rsidP="00066390">
      <w:pPr>
        <w:rPr>
          <w:ins w:id="748" w:author="Hudec Branislav" w:date="2015-12-29T11:12:00Z"/>
          <w:del w:id="749" w:author="Tibor Barna" w:date="2015-12-29T12:21:00Z"/>
        </w:rPr>
      </w:pPr>
    </w:p>
    <w:p w:rsidR="00840116" w:rsidDel="001622F7" w:rsidRDefault="00840116" w:rsidP="00066390">
      <w:pPr>
        <w:rPr>
          <w:ins w:id="750" w:author="Hudec Branislav" w:date="2015-12-29T11:12:00Z"/>
          <w:del w:id="751" w:author="Tibor Barna" w:date="2015-12-29T12:21:00Z"/>
        </w:rPr>
      </w:pPr>
    </w:p>
    <w:p w:rsidR="00840116" w:rsidDel="001622F7" w:rsidRDefault="00840116" w:rsidP="00066390">
      <w:pPr>
        <w:rPr>
          <w:ins w:id="752" w:author="Hudec Branislav" w:date="2015-12-29T11:12:00Z"/>
          <w:del w:id="753" w:author="Tibor Barna" w:date="2015-12-29T12:21:00Z"/>
        </w:rPr>
      </w:pPr>
    </w:p>
    <w:p w:rsidR="00840116" w:rsidDel="001622F7" w:rsidRDefault="00840116" w:rsidP="00066390">
      <w:pPr>
        <w:rPr>
          <w:ins w:id="754" w:author="Hudec Branislav" w:date="2015-12-29T11:12:00Z"/>
          <w:del w:id="755" w:author="Tibor Barna" w:date="2015-12-29T12:21:00Z"/>
        </w:rPr>
      </w:pPr>
    </w:p>
    <w:p w:rsidR="00840116" w:rsidDel="001622F7" w:rsidRDefault="00840116" w:rsidP="00066390">
      <w:pPr>
        <w:rPr>
          <w:ins w:id="756" w:author="Hudec Branislav" w:date="2015-12-29T11:12:00Z"/>
          <w:del w:id="757" w:author="Tibor Barna" w:date="2015-12-29T12:21:00Z"/>
        </w:rPr>
      </w:pPr>
    </w:p>
    <w:p w:rsidR="00840116" w:rsidDel="001622F7" w:rsidRDefault="00840116" w:rsidP="00066390">
      <w:pPr>
        <w:rPr>
          <w:ins w:id="758" w:author="Hudec Branislav" w:date="2015-12-29T11:12:00Z"/>
          <w:del w:id="759" w:author="Tibor Barna" w:date="2015-12-29T12:21:00Z"/>
        </w:rPr>
      </w:pPr>
    </w:p>
    <w:p w:rsidR="00840116" w:rsidDel="001622F7" w:rsidRDefault="00840116" w:rsidP="00066390">
      <w:pPr>
        <w:rPr>
          <w:ins w:id="760" w:author="Hudec Branislav" w:date="2015-12-29T11:12:00Z"/>
          <w:del w:id="761" w:author="Tibor Barna" w:date="2015-12-29T12:21:00Z"/>
        </w:rPr>
      </w:pPr>
    </w:p>
    <w:p w:rsidR="00840116" w:rsidDel="001622F7" w:rsidRDefault="00840116" w:rsidP="00066390">
      <w:pPr>
        <w:rPr>
          <w:ins w:id="762" w:author="Hudec Branislav" w:date="2015-12-29T11:12:00Z"/>
          <w:del w:id="763" w:author="Tibor Barna" w:date="2015-12-29T12:21:00Z"/>
        </w:rPr>
      </w:pPr>
    </w:p>
    <w:p w:rsidR="00840116" w:rsidDel="001622F7" w:rsidRDefault="00840116" w:rsidP="00066390">
      <w:pPr>
        <w:rPr>
          <w:ins w:id="764" w:author="Hudec Branislav" w:date="2015-12-29T11:12:00Z"/>
          <w:del w:id="765" w:author="Tibor Barna" w:date="2015-12-29T12:21:00Z"/>
        </w:rPr>
      </w:pPr>
    </w:p>
    <w:p w:rsidR="00840116" w:rsidDel="001622F7" w:rsidRDefault="00840116" w:rsidP="00066390">
      <w:pPr>
        <w:rPr>
          <w:ins w:id="766" w:author="Hudec Branislav" w:date="2015-12-29T11:12:00Z"/>
          <w:del w:id="767" w:author="Tibor Barna" w:date="2015-12-29T12:21:00Z"/>
        </w:rPr>
      </w:pPr>
    </w:p>
    <w:p w:rsidR="00840116" w:rsidDel="001622F7" w:rsidRDefault="00840116" w:rsidP="00066390">
      <w:pPr>
        <w:rPr>
          <w:ins w:id="768" w:author="Hudec Branislav" w:date="2015-12-29T11:11:00Z"/>
          <w:del w:id="769" w:author="Tibor Barna" w:date="2015-12-29T12:21:00Z"/>
        </w:rPr>
      </w:pPr>
    </w:p>
    <w:p w:rsidR="00840116" w:rsidDel="001622F7" w:rsidRDefault="00840116" w:rsidP="00066390">
      <w:pPr>
        <w:rPr>
          <w:ins w:id="770" w:author="Hudec Branislav" w:date="2015-12-29T11:11:00Z"/>
          <w:del w:id="771" w:author="Tibor Barna" w:date="2015-12-29T12:21:00Z"/>
        </w:rPr>
      </w:pPr>
    </w:p>
    <w:p w:rsidR="001622F7" w:rsidRDefault="001622F7">
      <w:pPr>
        <w:rPr>
          <w:ins w:id="772" w:author="Tibor Barna" w:date="2015-12-29T12:21:00Z"/>
        </w:rPr>
      </w:pPr>
      <w:ins w:id="773" w:author="Tibor Barna" w:date="2015-12-29T12:21:00Z">
        <w:r>
          <w:br w:type="page"/>
        </w:r>
      </w:ins>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774">
          <w:tblGrid>
            <w:gridCol w:w="582"/>
            <w:gridCol w:w="2977"/>
            <w:gridCol w:w="1843"/>
            <w:gridCol w:w="567"/>
            <w:gridCol w:w="567"/>
            <w:gridCol w:w="776"/>
            <w:gridCol w:w="1775"/>
          </w:tblGrid>
        </w:tblGridChange>
      </w:tblGrid>
      <w:tr w:rsidR="00840116" w:rsidRPr="00840116" w:rsidTr="001622F7">
        <w:trPr>
          <w:trHeight w:val="645"/>
          <w:ins w:id="775" w:author="Hudec Branislav" w:date="2015-12-29T11:12:00Z"/>
        </w:trPr>
        <w:tc>
          <w:tcPr>
            <w:tcW w:w="9087" w:type="dxa"/>
            <w:gridSpan w:val="7"/>
            <w:shd w:val="clear" w:color="000000" w:fill="60497A"/>
            <w:vAlign w:val="center"/>
            <w:hideMark/>
          </w:tcPr>
          <w:p w:rsidR="00840116" w:rsidRPr="00840116" w:rsidRDefault="00840116" w:rsidP="00840116">
            <w:pPr>
              <w:jc w:val="center"/>
              <w:rPr>
                <w:ins w:id="776" w:author="Hudec Branislav" w:date="2015-12-29T11:12:00Z"/>
                <w:b/>
                <w:bCs/>
                <w:color w:val="FFFFFF"/>
              </w:rPr>
            </w:pPr>
            <w:bookmarkStart w:id="777" w:name="KZ_9"/>
            <w:ins w:id="778" w:author="Hudec Branislav" w:date="2015-12-29T11:12:00Z">
              <w:r w:rsidRPr="00840116">
                <w:rPr>
                  <w:b/>
                  <w:bCs/>
                  <w:color w:val="FFFFFF"/>
                </w:rPr>
                <w:lastRenderedPageBreak/>
                <w:t>Kontrolný zoznam k finančnej kontrole VO</w:t>
              </w:r>
              <w:r w:rsidRPr="00840116">
                <w:rPr>
                  <w:b/>
                  <w:bCs/>
                  <w:color w:val="FFFFFF"/>
                </w:rPr>
                <w:br/>
              </w:r>
            </w:ins>
            <w:ins w:id="779" w:author="Tibor Barna" w:date="2016-01-04T08:59:00Z">
              <w:r w:rsidR="00370F52" w:rsidRPr="00370F52">
                <w:rPr>
                  <w:b/>
                  <w:bCs/>
                  <w:color w:val="FFFFFF"/>
                </w:rPr>
                <w:t>Nadlimitná zákazka - verejná súťaž s využitím elektronického trhoviska - 1. ex-ante kontrola</w:t>
              </w:r>
            </w:ins>
            <w:ins w:id="780" w:author="Hudec Branislav" w:date="2015-12-29T11:12:00Z">
              <w:del w:id="781" w:author="Tibor Barna" w:date="2016-01-04T08:59:00Z">
                <w:r w:rsidRPr="00840116" w:rsidDel="00370F52">
                  <w:rPr>
                    <w:b/>
                    <w:bCs/>
                    <w:color w:val="FFFFFF"/>
                  </w:rPr>
                  <w:delText>Nadlimitná zákazka realizovaná cez elektronické trhovisko - 1. ex-ante kontrola</w:delText>
                </w:r>
              </w:del>
            </w:ins>
          </w:p>
        </w:tc>
      </w:tr>
      <w:bookmarkEnd w:id="777"/>
      <w:tr w:rsidR="00840116" w:rsidRPr="00840116" w:rsidTr="001622F7">
        <w:trPr>
          <w:trHeight w:val="330"/>
          <w:ins w:id="782" w:author="Hudec Branislav" w:date="2015-12-29T11:12:00Z"/>
        </w:trPr>
        <w:tc>
          <w:tcPr>
            <w:tcW w:w="9087" w:type="dxa"/>
            <w:gridSpan w:val="7"/>
            <w:shd w:val="clear" w:color="auto" w:fill="auto"/>
            <w:vAlign w:val="center"/>
            <w:hideMark/>
          </w:tcPr>
          <w:p w:rsidR="00840116" w:rsidRPr="00840116" w:rsidRDefault="00840116" w:rsidP="00840116">
            <w:pPr>
              <w:jc w:val="center"/>
              <w:rPr>
                <w:ins w:id="783" w:author="Hudec Branislav" w:date="2015-12-29T11:12:00Z"/>
                <w:b/>
                <w:bCs/>
                <w:color w:val="000000"/>
                <w:sz w:val="22"/>
                <w:szCs w:val="22"/>
              </w:rPr>
            </w:pPr>
            <w:ins w:id="784" w:author="Hudec Branislav" w:date="2015-12-29T11:12:00Z">
              <w:r w:rsidRPr="00840116">
                <w:rPr>
                  <w:b/>
                  <w:bCs/>
                  <w:color w:val="000000"/>
                  <w:sz w:val="22"/>
                  <w:szCs w:val="22"/>
                </w:rPr>
                <w:t>Identifikácia programu</w:t>
              </w:r>
            </w:ins>
          </w:p>
        </w:tc>
      </w:tr>
      <w:tr w:rsidR="00840116" w:rsidRPr="00840116" w:rsidTr="001622F7">
        <w:trPr>
          <w:trHeight w:val="300"/>
          <w:ins w:id="785" w:author="Hudec Branislav" w:date="2015-12-29T11:12:00Z"/>
        </w:trPr>
        <w:tc>
          <w:tcPr>
            <w:tcW w:w="3559" w:type="dxa"/>
            <w:gridSpan w:val="2"/>
            <w:shd w:val="clear" w:color="auto" w:fill="auto"/>
            <w:vAlign w:val="center"/>
            <w:hideMark/>
          </w:tcPr>
          <w:p w:rsidR="00840116" w:rsidRPr="00840116" w:rsidRDefault="00840116" w:rsidP="00840116">
            <w:pPr>
              <w:rPr>
                <w:ins w:id="786" w:author="Hudec Branislav" w:date="2015-12-29T11:12:00Z"/>
                <w:color w:val="000000"/>
                <w:sz w:val="22"/>
                <w:szCs w:val="22"/>
              </w:rPr>
            </w:pPr>
            <w:ins w:id="787" w:author="Hudec Branislav" w:date="2015-12-29T11:12:00Z">
              <w:r w:rsidRPr="00840116">
                <w:rPr>
                  <w:color w:val="000000"/>
                  <w:sz w:val="22"/>
                  <w:szCs w:val="22"/>
                </w:rPr>
                <w:t>Názov programu</w:t>
              </w:r>
            </w:ins>
          </w:p>
        </w:tc>
        <w:tc>
          <w:tcPr>
            <w:tcW w:w="5528" w:type="dxa"/>
            <w:gridSpan w:val="5"/>
            <w:shd w:val="clear" w:color="auto" w:fill="auto"/>
            <w:vAlign w:val="center"/>
            <w:hideMark/>
          </w:tcPr>
          <w:p w:rsidR="00840116" w:rsidRPr="00840116" w:rsidRDefault="00840116" w:rsidP="00840116">
            <w:pPr>
              <w:rPr>
                <w:ins w:id="788" w:author="Hudec Branislav" w:date="2015-12-29T11:12:00Z"/>
                <w:color w:val="000000"/>
                <w:sz w:val="22"/>
                <w:szCs w:val="22"/>
              </w:rPr>
            </w:pPr>
            <w:ins w:id="789" w:author="Hudec Branislav" w:date="2015-12-29T11:12:00Z">
              <w:r w:rsidRPr="00840116">
                <w:rPr>
                  <w:color w:val="000000"/>
                  <w:sz w:val="22"/>
                  <w:szCs w:val="22"/>
                </w:rPr>
                <w:t> </w:t>
              </w:r>
            </w:ins>
          </w:p>
        </w:tc>
      </w:tr>
      <w:tr w:rsidR="00840116" w:rsidRPr="00840116" w:rsidTr="001622F7">
        <w:trPr>
          <w:trHeight w:val="660"/>
          <w:ins w:id="790" w:author="Hudec Branislav" w:date="2015-12-29T11:12:00Z"/>
        </w:trPr>
        <w:tc>
          <w:tcPr>
            <w:tcW w:w="3559" w:type="dxa"/>
            <w:gridSpan w:val="2"/>
            <w:shd w:val="clear" w:color="auto" w:fill="auto"/>
            <w:vAlign w:val="center"/>
            <w:hideMark/>
          </w:tcPr>
          <w:p w:rsidR="00840116" w:rsidRPr="00840116" w:rsidRDefault="00840116" w:rsidP="00840116">
            <w:pPr>
              <w:rPr>
                <w:ins w:id="791" w:author="Hudec Branislav" w:date="2015-12-29T11:12:00Z"/>
                <w:color w:val="000000"/>
                <w:sz w:val="22"/>
                <w:szCs w:val="22"/>
              </w:rPr>
            </w:pPr>
            <w:ins w:id="792" w:author="Hudec Branislav" w:date="2015-12-29T11:12:00Z">
              <w:r w:rsidRPr="00840116">
                <w:rPr>
                  <w:color w:val="000000"/>
                  <w:sz w:val="22"/>
                  <w:szCs w:val="22"/>
                </w:rPr>
                <w:t>Názov opatrenia</w:t>
              </w:r>
            </w:ins>
          </w:p>
        </w:tc>
        <w:tc>
          <w:tcPr>
            <w:tcW w:w="5528" w:type="dxa"/>
            <w:gridSpan w:val="5"/>
            <w:shd w:val="clear" w:color="auto" w:fill="auto"/>
            <w:vAlign w:val="center"/>
            <w:hideMark/>
          </w:tcPr>
          <w:p w:rsidR="00840116" w:rsidRPr="00840116" w:rsidRDefault="00840116" w:rsidP="00840116">
            <w:pPr>
              <w:rPr>
                <w:ins w:id="793" w:author="Hudec Branislav" w:date="2015-12-29T11:12:00Z"/>
                <w:color w:val="000000"/>
                <w:sz w:val="22"/>
                <w:szCs w:val="22"/>
              </w:rPr>
            </w:pPr>
            <w:ins w:id="794" w:author="Hudec Branislav" w:date="2015-12-29T11:12:00Z">
              <w:r w:rsidRPr="00840116">
                <w:rPr>
                  <w:color w:val="000000"/>
                  <w:sz w:val="22"/>
                  <w:szCs w:val="22"/>
                </w:rPr>
                <w:t> </w:t>
              </w:r>
            </w:ins>
          </w:p>
        </w:tc>
      </w:tr>
      <w:tr w:rsidR="00840116" w:rsidRPr="00840116" w:rsidTr="001622F7">
        <w:trPr>
          <w:trHeight w:val="330"/>
          <w:ins w:id="795" w:author="Hudec Branislav" w:date="2015-12-29T11:12:00Z"/>
        </w:trPr>
        <w:tc>
          <w:tcPr>
            <w:tcW w:w="9087" w:type="dxa"/>
            <w:gridSpan w:val="7"/>
            <w:shd w:val="clear" w:color="auto" w:fill="auto"/>
            <w:vAlign w:val="center"/>
            <w:hideMark/>
          </w:tcPr>
          <w:p w:rsidR="00840116" w:rsidRPr="00840116" w:rsidRDefault="00840116" w:rsidP="00840116">
            <w:pPr>
              <w:jc w:val="center"/>
              <w:rPr>
                <w:ins w:id="796" w:author="Hudec Branislav" w:date="2015-12-29T11:12:00Z"/>
                <w:b/>
                <w:bCs/>
                <w:color w:val="000000"/>
                <w:sz w:val="22"/>
                <w:szCs w:val="22"/>
              </w:rPr>
            </w:pPr>
            <w:ins w:id="797" w:author="Hudec Branislav" w:date="2015-12-29T11:12:00Z">
              <w:r w:rsidRPr="00840116">
                <w:rPr>
                  <w:b/>
                  <w:bCs/>
                  <w:color w:val="000000"/>
                  <w:sz w:val="22"/>
                  <w:szCs w:val="22"/>
                </w:rPr>
                <w:t>Identifikácia projektu a prijímateľa</w:t>
              </w:r>
            </w:ins>
          </w:p>
        </w:tc>
      </w:tr>
      <w:tr w:rsidR="00840116" w:rsidRPr="00840116" w:rsidTr="001622F7">
        <w:trPr>
          <w:trHeight w:val="330"/>
          <w:ins w:id="798" w:author="Hudec Branislav" w:date="2015-12-29T11:12:00Z"/>
        </w:trPr>
        <w:tc>
          <w:tcPr>
            <w:tcW w:w="3559" w:type="dxa"/>
            <w:gridSpan w:val="2"/>
            <w:shd w:val="clear" w:color="auto" w:fill="auto"/>
            <w:vAlign w:val="center"/>
            <w:hideMark/>
          </w:tcPr>
          <w:p w:rsidR="00840116" w:rsidRPr="00840116" w:rsidRDefault="00840116" w:rsidP="00840116">
            <w:pPr>
              <w:rPr>
                <w:ins w:id="799" w:author="Hudec Branislav" w:date="2015-12-29T11:12:00Z"/>
                <w:color w:val="000000"/>
                <w:sz w:val="22"/>
                <w:szCs w:val="22"/>
              </w:rPr>
            </w:pPr>
            <w:ins w:id="800" w:author="Hudec Branislav" w:date="2015-12-29T11:12:00Z">
              <w:r w:rsidRPr="00840116">
                <w:rPr>
                  <w:color w:val="000000"/>
                  <w:sz w:val="22"/>
                  <w:szCs w:val="22"/>
                </w:rPr>
                <w:t>Kód projektu v ITMS</w:t>
              </w:r>
            </w:ins>
          </w:p>
        </w:tc>
        <w:tc>
          <w:tcPr>
            <w:tcW w:w="5528" w:type="dxa"/>
            <w:gridSpan w:val="5"/>
            <w:shd w:val="clear" w:color="auto" w:fill="auto"/>
            <w:vAlign w:val="center"/>
            <w:hideMark/>
          </w:tcPr>
          <w:p w:rsidR="00840116" w:rsidRPr="00840116" w:rsidRDefault="00840116" w:rsidP="00840116">
            <w:pPr>
              <w:rPr>
                <w:ins w:id="801" w:author="Hudec Branislav" w:date="2015-12-29T11:12:00Z"/>
                <w:color w:val="000000"/>
                <w:sz w:val="22"/>
                <w:szCs w:val="22"/>
              </w:rPr>
            </w:pPr>
            <w:ins w:id="802" w:author="Hudec Branislav" w:date="2015-12-29T11:12:00Z">
              <w:r w:rsidRPr="00840116">
                <w:rPr>
                  <w:color w:val="000000"/>
                  <w:sz w:val="22"/>
                  <w:szCs w:val="22"/>
                </w:rPr>
                <w:t> </w:t>
              </w:r>
            </w:ins>
          </w:p>
        </w:tc>
      </w:tr>
      <w:tr w:rsidR="00840116" w:rsidRPr="00840116" w:rsidTr="001622F7">
        <w:trPr>
          <w:trHeight w:val="300"/>
          <w:ins w:id="803" w:author="Hudec Branislav" w:date="2015-12-29T11:12:00Z"/>
        </w:trPr>
        <w:tc>
          <w:tcPr>
            <w:tcW w:w="3559" w:type="dxa"/>
            <w:gridSpan w:val="2"/>
            <w:shd w:val="clear" w:color="auto" w:fill="auto"/>
            <w:vAlign w:val="center"/>
            <w:hideMark/>
          </w:tcPr>
          <w:p w:rsidR="00840116" w:rsidRPr="00840116" w:rsidRDefault="00840116" w:rsidP="00840116">
            <w:pPr>
              <w:rPr>
                <w:ins w:id="804" w:author="Hudec Branislav" w:date="2015-12-29T11:12:00Z"/>
                <w:color w:val="000000"/>
                <w:sz w:val="22"/>
                <w:szCs w:val="22"/>
              </w:rPr>
            </w:pPr>
            <w:ins w:id="805" w:author="Hudec Branislav" w:date="2015-12-29T11:12:00Z">
              <w:r w:rsidRPr="00840116">
                <w:rPr>
                  <w:color w:val="000000"/>
                  <w:sz w:val="22"/>
                  <w:szCs w:val="22"/>
                </w:rPr>
                <w:t>Názov projektu</w:t>
              </w:r>
            </w:ins>
          </w:p>
        </w:tc>
        <w:tc>
          <w:tcPr>
            <w:tcW w:w="5528" w:type="dxa"/>
            <w:gridSpan w:val="5"/>
            <w:shd w:val="clear" w:color="auto" w:fill="auto"/>
            <w:vAlign w:val="center"/>
            <w:hideMark/>
          </w:tcPr>
          <w:p w:rsidR="00840116" w:rsidRPr="00840116" w:rsidRDefault="00840116" w:rsidP="00840116">
            <w:pPr>
              <w:rPr>
                <w:ins w:id="806" w:author="Hudec Branislav" w:date="2015-12-29T11:12:00Z"/>
                <w:color w:val="000000"/>
                <w:sz w:val="22"/>
                <w:szCs w:val="22"/>
              </w:rPr>
            </w:pPr>
            <w:ins w:id="807" w:author="Hudec Branislav" w:date="2015-12-29T11:12:00Z">
              <w:r w:rsidRPr="00840116">
                <w:rPr>
                  <w:color w:val="000000"/>
                  <w:sz w:val="22"/>
                  <w:szCs w:val="22"/>
                </w:rPr>
                <w:t> </w:t>
              </w:r>
            </w:ins>
          </w:p>
        </w:tc>
      </w:tr>
      <w:tr w:rsidR="00840116" w:rsidRPr="00840116" w:rsidTr="001622F7">
        <w:trPr>
          <w:trHeight w:val="300"/>
          <w:ins w:id="808" w:author="Hudec Branislav" w:date="2015-12-29T11:12:00Z"/>
        </w:trPr>
        <w:tc>
          <w:tcPr>
            <w:tcW w:w="3559" w:type="dxa"/>
            <w:gridSpan w:val="2"/>
            <w:shd w:val="clear" w:color="auto" w:fill="auto"/>
            <w:vAlign w:val="center"/>
            <w:hideMark/>
          </w:tcPr>
          <w:p w:rsidR="00840116" w:rsidRPr="00840116" w:rsidRDefault="00840116" w:rsidP="00840116">
            <w:pPr>
              <w:rPr>
                <w:ins w:id="809" w:author="Hudec Branislav" w:date="2015-12-29T11:12:00Z"/>
                <w:color w:val="000000"/>
                <w:sz w:val="22"/>
                <w:szCs w:val="22"/>
              </w:rPr>
            </w:pPr>
            <w:ins w:id="810" w:author="Hudec Branislav" w:date="2015-12-29T11:12:00Z">
              <w:r w:rsidRPr="00840116">
                <w:rPr>
                  <w:color w:val="000000"/>
                  <w:sz w:val="22"/>
                  <w:szCs w:val="22"/>
                </w:rPr>
                <w:t>Názov/Meno a adresa sídla prijímateľa</w:t>
              </w:r>
            </w:ins>
          </w:p>
        </w:tc>
        <w:tc>
          <w:tcPr>
            <w:tcW w:w="5528" w:type="dxa"/>
            <w:gridSpan w:val="5"/>
            <w:shd w:val="clear" w:color="auto" w:fill="auto"/>
            <w:vAlign w:val="center"/>
            <w:hideMark/>
          </w:tcPr>
          <w:p w:rsidR="00840116" w:rsidRPr="00840116" w:rsidRDefault="00840116" w:rsidP="00840116">
            <w:pPr>
              <w:rPr>
                <w:ins w:id="811" w:author="Hudec Branislav" w:date="2015-12-29T11:12:00Z"/>
                <w:color w:val="000000"/>
                <w:sz w:val="22"/>
                <w:szCs w:val="22"/>
              </w:rPr>
            </w:pPr>
            <w:ins w:id="812" w:author="Hudec Branislav" w:date="2015-12-29T11:12:00Z">
              <w:r w:rsidRPr="00840116">
                <w:rPr>
                  <w:color w:val="000000"/>
                  <w:sz w:val="22"/>
                  <w:szCs w:val="22"/>
                </w:rPr>
                <w:t> </w:t>
              </w:r>
            </w:ins>
          </w:p>
        </w:tc>
      </w:tr>
      <w:tr w:rsidR="00840116" w:rsidRPr="00840116" w:rsidTr="001622F7">
        <w:trPr>
          <w:trHeight w:val="300"/>
          <w:ins w:id="813" w:author="Hudec Branislav" w:date="2015-12-29T11:12:00Z"/>
        </w:trPr>
        <w:tc>
          <w:tcPr>
            <w:tcW w:w="3559" w:type="dxa"/>
            <w:gridSpan w:val="2"/>
            <w:shd w:val="clear" w:color="auto" w:fill="auto"/>
            <w:vAlign w:val="center"/>
            <w:hideMark/>
          </w:tcPr>
          <w:p w:rsidR="00840116" w:rsidRPr="00840116" w:rsidRDefault="00840116" w:rsidP="00840116">
            <w:pPr>
              <w:rPr>
                <w:ins w:id="814" w:author="Hudec Branislav" w:date="2015-12-29T11:12:00Z"/>
                <w:color w:val="000000"/>
                <w:sz w:val="22"/>
                <w:szCs w:val="22"/>
              </w:rPr>
            </w:pPr>
            <w:ins w:id="815" w:author="Hudec Branislav" w:date="2015-12-29T11:12:00Z">
              <w:r w:rsidRPr="00840116">
                <w:rPr>
                  <w:color w:val="000000"/>
                  <w:sz w:val="22"/>
                  <w:szCs w:val="22"/>
                </w:rPr>
                <w:t>Druh verejného obstarávateľa / obstarávateľa podľa ZVO</w:t>
              </w:r>
            </w:ins>
          </w:p>
        </w:tc>
        <w:tc>
          <w:tcPr>
            <w:tcW w:w="5528" w:type="dxa"/>
            <w:gridSpan w:val="5"/>
            <w:shd w:val="clear" w:color="auto" w:fill="auto"/>
            <w:vAlign w:val="center"/>
            <w:hideMark/>
          </w:tcPr>
          <w:p w:rsidR="00840116" w:rsidRPr="00840116" w:rsidRDefault="00840116" w:rsidP="00840116">
            <w:pPr>
              <w:rPr>
                <w:ins w:id="816" w:author="Hudec Branislav" w:date="2015-12-29T11:12:00Z"/>
                <w:color w:val="000000"/>
                <w:sz w:val="22"/>
                <w:szCs w:val="22"/>
              </w:rPr>
            </w:pPr>
            <w:ins w:id="817" w:author="Hudec Branislav" w:date="2015-12-29T11:12:00Z">
              <w:r w:rsidRPr="00840116">
                <w:rPr>
                  <w:color w:val="000000"/>
                  <w:sz w:val="22"/>
                  <w:szCs w:val="22"/>
                </w:rPr>
                <w:t> </w:t>
              </w:r>
            </w:ins>
          </w:p>
        </w:tc>
      </w:tr>
      <w:tr w:rsidR="00840116" w:rsidRPr="00840116" w:rsidTr="001622F7">
        <w:trPr>
          <w:trHeight w:val="330"/>
          <w:ins w:id="818" w:author="Hudec Branislav" w:date="2015-12-29T11:12:00Z"/>
        </w:trPr>
        <w:tc>
          <w:tcPr>
            <w:tcW w:w="9087" w:type="dxa"/>
            <w:gridSpan w:val="7"/>
            <w:shd w:val="clear" w:color="auto" w:fill="auto"/>
            <w:vAlign w:val="center"/>
            <w:hideMark/>
          </w:tcPr>
          <w:p w:rsidR="00840116" w:rsidRPr="00840116" w:rsidRDefault="00840116" w:rsidP="00840116">
            <w:pPr>
              <w:jc w:val="center"/>
              <w:rPr>
                <w:ins w:id="819" w:author="Hudec Branislav" w:date="2015-12-29T11:12:00Z"/>
                <w:b/>
                <w:bCs/>
                <w:color w:val="000000"/>
                <w:sz w:val="22"/>
                <w:szCs w:val="22"/>
              </w:rPr>
            </w:pPr>
            <w:ins w:id="820" w:author="Hudec Branislav" w:date="2015-12-29T11:12:00Z">
              <w:r w:rsidRPr="00840116">
                <w:rPr>
                  <w:b/>
                  <w:bCs/>
                  <w:color w:val="000000"/>
                  <w:sz w:val="22"/>
                  <w:szCs w:val="22"/>
                </w:rPr>
                <w:t>Identifikácia zákazky</w:t>
              </w:r>
            </w:ins>
          </w:p>
        </w:tc>
      </w:tr>
      <w:tr w:rsidR="00840116" w:rsidRPr="00840116" w:rsidTr="001622F7">
        <w:trPr>
          <w:trHeight w:val="300"/>
          <w:ins w:id="821" w:author="Hudec Branislav" w:date="2015-12-29T11:12:00Z"/>
        </w:trPr>
        <w:tc>
          <w:tcPr>
            <w:tcW w:w="3559" w:type="dxa"/>
            <w:gridSpan w:val="2"/>
            <w:shd w:val="clear" w:color="auto" w:fill="auto"/>
            <w:vAlign w:val="center"/>
            <w:hideMark/>
          </w:tcPr>
          <w:p w:rsidR="00840116" w:rsidRPr="00840116" w:rsidRDefault="00840116" w:rsidP="00840116">
            <w:pPr>
              <w:rPr>
                <w:ins w:id="822" w:author="Hudec Branislav" w:date="2015-12-29T11:12:00Z"/>
                <w:color w:val="000000"/>
                <w:sz w:val="22"/>
                <w:szCs w:val="22"/>
              </w:rPr>
            </w:pPr>
            <w:ins w:id="823" w:author="Hudec Branislav" w:date="2015-12-29T11:12:00Z">
              <w:r w:rsidRPr="00840116">
                <w:rPr>
                  <w:color w:val="000000"/>
                  <w:sz w:val="22"/>
                  <w:szCs w:val="22"/>
                </w:rPr>
                <w:t>Druh zákazky podľa predpokladanej hodnoty zákazky</w:t>
              </w:r>
            </w:ins>
          </w:p>
        </w:tc>
        <w:tc>
          <w:tcPr>
            <w:tcW w:w="5528" w:type="dxa"/>
            <w:gridSpan w:val="5"/>
            <w:shd w:val="clear" w:color="auto" w:fill="auto"/>
            <w:vAlign w:val="center"/>
            <w:hideMark/>
          </w:tcPr>
          <w:p w:rsidR="00840116" w:rsidRPr="00840116" w:rsidRDefault="00840116" w:rsidP="00840116">
            <w:pPr>
              <w:rPr>
                <w:ins w:id="824" w:author="Hudec Branislav" w:date="2015-12-29T11:12:00Z"/>
                <w:color w:val="000000"/>
                <w:sz w:val="22"/>
                <w:szCs w:val="22"/>
              </w:rPr>
            </w:pPr>
            <w:ins w:id="825" w:author="Hudec Branislav" w:date="2015-12-29T11:12:00Z">
              <w:r w:rsidRPr="00840116">
                <w:rPr>
                  <w:color w:val="000000"/>
                  <w:sz w:val="22"/>
                  <w:szCs w:val="22"/>
                </w:rPr>
                <w:t>Nadlimitná zákazka</w:t>
              </w:r>
            </w:ins>
          </w:p>
        </w:tc>
      </w:tr>
      <w:tr w:rsidR="00840116" w:rsidRPr="00840116" w:rsidTr="001622F7">
        <w:trPr>
          <w:trHeight w:val="300"/>
          <w:ins w:id="826" w:author="Hudec Branislav" w:date="2015-12-29T11:12:00Z"/>
        </w:trPr>
        <w:tc>
          <w:tcPr>
            <w:tcW w:w="3559" w:type="dxa"/>
            <w:gridSpan w:val="2"/>
            <w:shd w:val="clear" w:color="auto" w:fill="auto"/>
            <w:vAlign w:val="center"/>
            <w:hideMark/>
          </w:tcPr>
          <w:p w:rsidR="00840116" w:rsidRPr="00840116" w:rsidRDefault="00840116" w:rsidP="00840116">
            <w:pPr>
              <w:rPr>
                <w:ins w:id="827" w:author="Hudec Branislav" w:date="2015-12-29T11:12:00Z"/>
                <w:color w:val="000000"/>
                <w:sz w:val="22"/>
                <w:szCs w:val="22"/>
              </w:rPr>
            </w:pPr>
            <w:ins w:id="828" w:author="Hudec Branislav" w:date="2015-12-29T11:12:00Z">
              <w:r w:rsidRPr="00840116">
                <w:rPr>
                  <w:color w:val="000000"/>
                  <w:sz w:val="22"/>
                  <w:szCs w:val="22"/>
                </w:rPr>
                <w:t>Druh zákazky podľa postupu</w:t>
              </w:r>
            </w:ins>
          </w:p>
        </w:tc>
        <w:tc>
          <w:tcPr>
            <w:tcW w:w="5528" w:type="dxa"/>
            <w:gridSpan w:val="5"/>
            <w:shd w:val="clear" w:color="auto" w:fill="auto"/>
            <w:vAlign w:val="center"/>
            <w:hideMark/>
          </w:tcPr>
          <w:p w:rsidR="00840116" w:rsidRPr="00840116" w:rsidRDefault="00840116" w:rsidP="00840116">
            <w:pPr>
              <w:rPr>
                <w:ins w:id="829" w:author="Hudec Branislav" w:date="2015-12-29T11:12:00Z"/>
                <w:color w:val="000000"/>
                <w:sz w:val="22"/>
                <w:szCs w:val="22"/>
              </w:rPr>
            </w:pPr>
            <w:ins w:id="830" w:author="Hudec Branislav" w:date="2015-12-29T11:12:00Z">
              <w:r w:rsidRPr="00840116">
                <w:rPr>
                  <w:color w:val="000000"/>
                  <w:sz w:val="22"/>
                  <w:szCs w:val="22"/>
                </w:rPr>
                <w:t xml:space="preserve">Nadlimitná verejná súťaž s využitím elektronického trhoviska  </w:t>
              </w:r>
            </w:ins>
          </w:p>
        </w:tc>
      </w:tr>
      <w:tr w:rsidR="00840116" w:rsidRPr="00840116" w:rsidTr="001622F7">
        <w:trPr>
          <w:trHeight w:val="300"/>
          <w:ins w:id="831" w:author="Hudec Branislav" w:date="2015-12-29T11:12:00Z"/>
        </w:trPr>
        <w:tc>
          <w:tcPr>
            <w:tcW w:w="3559" w:type="dxa"/>
            <w:gridSpan w:val="2"/>
            <w:shd w:val="clear" w:color="auto" w:fill="auto"/>
            <w:vAlign w:val="center"/>
            <w:hideMark/>
          </w:tcPr>
          <w:p w:rsidR="00840116" w:rsidRPr="00840116" w:rsidRDefault="00840116" w:rsidP="00840116">
            <w:pPr>
              <w:rPr>
                <w:ins w:id="832" w:author="Hudec Branislav" w:date="2015-12-29T11:12:00Z"/>
                <w:color w:val="000000"/>
                <w:sz w:val="22"/>
                <w:szCs w:val="22"/>
              </w:rPr>
            </w:pPr>
            <w:ins w:id="833" w:author="Hudec Branislav" w:date="2015-12-29T11:12:00Z">
              <w:r w:rsidRPr="00840116">
                <w:rPr>
                  <w:color w:val="000000"/>
                  <w:sz w:val="22"/>
                  <w:szCs w:val="22"/>
                </w:rPr>
                <w:t>Druh zákazky podľa predmetu obstarania</w:t>
              </w:r>
            </w:ins>
          </w:p>
        </w:tc>
        <w:tc>
          <w:tcPr>
            <w:tcW w:w="5528" w:type="dxa"/>
            <w:gridSpan w:val="5"/>
            <w:shd w:val="clear" w:color="auto" w:fill="auto"/>
            <w:vAlign w:val="center"/>
            <w:hideMark/>
          </w:tcPr>
          <w:p w:rsidR="00840116" w:rsidRPr="00840116" w:rsidRDefault="00840116" w:rsidP="00840116">
            <w:pPr>
              <w:rPr>
                <w:ins w:id="834" w:author="Hudec Branislav" w:date="2015-12-29T11:12:00Z"/>
                <w:color w:val="000000"/>
                <w:sz w:val="22"/>
                <w:szCs w:val="22"/>
              </w:rPr>
            </w:pPr>
            <w:ins w:id="835" w:author="Hudec Branislav" w:date="2015-12-29T11:12:00Z">
              <w:r w:rsidRPr="00840116">
                <w:rPr>
                  <w:color w:val="000000"/>
                  <w:sz w:val="22"/>
                  <w:szCs w:val="22"/>
                </w:rPr>
                <w:t xml:space="preserve"> </w:t>
              </w:r>
            </w:ins>
          </w:p>
        </w:tc>
      </w:tr>
      <w:tr w:rsidR="00840116" w:rsidRPr="00840116" w:rsidTr="001622F7">
        <w:trPr>
          <w:trHeight w:val="300"/>
          <w:ins w:id="836" w:author="Hudec Branislav" w:date="2015-12-29T11:12:00Z"/>
        </w:trPr>
        <w:tc>
          <w:tcPr>
            <w:tcW w:w="3559" w:type="dxa"/>
            <w:gridSpan w:val="2"/>
            <w:shd w:val="clear" w:color="auto" w:fill="auto"/>
            <w:vAlign w:val="center"/>
            <w:hideMark/>
          </w:tcPr>
          <w:p w:rsidR="00840116" w:rsidRPr="00840116" w:rsidRDefault="00840116" w:rsidP="00840116">
            <w:pPr>
              <w:rPr>
                <w:ins w:id="837" w:author="Hudec Branislav" w:date="2015-12-29T11:12:00Z"/>
                <w:color w:val="000000"/>
                <w:sz w:val="22"/>
                <w:szCs w:val="22"/>
              </w:rPr>
            </w:pPr>
            <w:ins w:id="838" w:author="Hudec Branislav" w:date="2015-12-29T11:12:00Z">
              <w:r w:rsidRPr="00840116">
                <w:rPr>
                  <w:color w:val="000000"/>
                  <w:sz w:val="22"/>
                  <w:szCs w:val="22"/>
                </w:rPr>
                <w:t>Typ kontroly</w:t>
              </w:r>
            </w:ins>
          </w:p>
        </w:tc>
        <w:tc>
          <w:tcPr>
            <w:tcW w:w="5528" w:type="dxa"/>
            <w:gridSpan w:val="5"/>
            <w:shd w:val="clear" w:color="auto" w:fill="auto"/>
            <w:vAlign w:val="center"/>
            <w:hideMark/>
          </w:tcPr>
          <w:p w:rsidR="00840116" w:rsidRPr="00840116" w:rsidRDefault="00840116" w:rsidP="00840116">
            <w:pPr>
              <w:rPr>
                <w:ins w:id="839" w:author="Hudec Branislav" w:date="2015-12-29T11:12:00Z"/>
                <w:color w:val="000000"/>
                <w:sz w:val="22"/>
                <w:szCs w:val="22"/>
              </w:rPr>
            </w:pPr>
            <w:ins w:id="840" w:author="Hudec Branislav" w:date="2015-12-29T11:12:00Z">
              <w:r w:rsidRPr="00840116">
                <w:rPr>
                  <w:color w:val="000000"/>
                  <w:sz w:val="22"/>
                  <w:szCs w:val="22"/>
                </w:rPr>
                <w:t>1. ex-ante kontrola</w:t>
              </w:r>
            </w:ins>
          </w:p>
        </w:tc>
      </w:tr>
      <w:tr w:rsidR="00840116" w:rsidRPr="00840116" w:rsidTr="001622F7">
        <w:trPr>
          <w:trHeight w:val="300"/>
          <w:ins w:id="841" w:author="Hudec Branislav" w:date="2015-12-29T11:12:00Z"/>
        </w:trPr>
        <w:tc>
          <w:tcPr>
            <w:tcW w:w="3559" w:type="dxa"/>
            <w:gridSpan w:val="2"/>
            <w:shd w:val="clear" w:color="auto" w:fill="auto"/>
            <w:vAlign w:val="center"/>
            <w:hideMark/>
          </w:tcPr>
          <w:p w:rsidR="00840116" w:rsidRPr="00840116" w:rsidRDefault="00840116" w:rsidP="00840116">
            <w:pPr>
              <w:rPr>
                <w:ins w:id="842" w:author="Hudec Branislav" w:date="2015-12-29T11:12:00Z"/>
                <w:color w:val="000000"/>
                <w:sz w:val="22"/>
                <w:szCs w:val="22"/>
              </w:rPr>
            </w:pPr>
            <w:ins w:id="843" w:author="Hudec Branislav" w:date="2015-12-29T11:12:00Z">
              <w:r w:rsidRPr="00840116">
                <w:rPr>
                  <w:color w:val="000000"/>
                  <w:sz w:val="22"/>
                  <w:szCs w:val="22"/>
                </w:rPr>
                <w:t>Názov zákazky</w:t>
              </w:r>
            </w:ins>
          </w:p>
        </w:tc>
        <w:tc>
          <w:tcPr>
            <w:tcW w:w="5528" w:type="dxa"/>
            <w:gridSpan w:val="5"/>
            <w:shd w:val="clear" w:color="auto" w:fill="auto"/>
            <w:vAlign w:val="center"/>
            <w:hideMark/>
          </w:tcPr>
          <w:p w:rsidR="00840116" w:rsidRPr="00840116" w:rsidRDefault="00840116" w:rsidP="00840116">
            <w:pPr>
              <w:rPr>
                <w:ins w:id="844" w:author="Hudec Branislav" w:date="2015-12-29T11:12:00Z"/>
                <w:color w:val="000000"/>
                <w:sz w:val="22"/>
                <w:szCs w:val="22"/>
              </w:rPr>
            </w:pPr>
            <w:ins w:id="845" w:author="Hudec Branislav" w:date="2015-12-29T11:12:00Z">
              <w:r w:rsidRPr="00840116">
                <w:rPr>
                  <w:color w:val="000000"/>
                  <w:sz w:val="22"/>
                  <w:szCs w:val="22"/>
                </w:rPr>
                <w:t> </w:t>
              </w:r>
            </w:ins>
          </w:p>
        </w:tc>
      </w:tr>
      <w:tr w:rsidR="00840116" w:rsidRPr="00840116" w:rsidTr="001622F7">
        <w:trPr>
          <w:trHeight w:val="300"/>
          <w:ins w:id="846" w:author="Hudec Branislav" w:date="2015-12-29T11:12:00Z"/>
        </w:trPr>
        <w:tc>
          <w:tcPr>
            <w:tcW w:w="3559" w:type="dxa"/>
            <w:gridSpan w:val="2"/>
            <w:shd w:val="clear" w:color="auto" w:fill="auto"/>
            <w:vAlign w:val="center"/>
            <w:hideMark/>
          </w:tcPr>
          <w:p w:rsidR="00840116" w:rsidRPr="00840116" w:rsidRDefault="00840116" w:rsidP="00840116">
            <w:pPr>
              <w:rPr>
                <w:ins w:id="847" w:author="Hudec Branislav" w:date="2015-12-29T11:12:00Z"/>
                <w:color w:val="000000"/>
                <w:sz w:val="22"/>
                <w:szCs w:val="22"/>
              </w:rPr>
            </w:pPr>
            <w:ins w:id="848" w:author="Hudec Branislav" w:date="2015-12-29T11:12:00Z">
              <w:r w:rsidRPr="00840116">
                <w:rPr>
                  <w:color w:val="000000"/>
                  <w:sz w:val="22"/>
                  <w:szCs w:val="22"/>
                </w:rPr>
                <w:t>Číslo oznámenia vo vestníku VO</w:t>
              </w:r>
            </w:ins>
          </w:p>
        </w:tc>
        <w:tc>
          <w:tcPr>
            <w:tcW w:w="5528" w:type="dxa"/>
            <w:gridSpan w:val="5"/>
            <w:shd w:val="clear" w:color="auto" w:fill="auto"/>
            <w:vAlign w:val="center"/>
            <w:hideMark/>
          </w:tcPr>
          <w:p w:rsidR="00840116" w:rsidRPr="00840116" w:rsidRDefault="00840116" w:rsidP="00840116">
            <w:pPr>
              <w:rPr>
                <w:ins w:id="849" w:author="Hudec Branislav" w:date="2015-12-29T11:12:00Z"/>
                <w:color w:val="000000"/>
                <w:sz w:val="22"/>
                <w:szCs w:val="22"/>
              </w:rPr>
            </w:pPr>
            <w:ins w:id="850" w:author="Hudec Branislav" w:date="2015-12-29T11:12:00Z">
              <w:r w:rsidRPr="00840116">
                <w:rPr>
                  <w:color w:val="000000"/>
                  <w:sz w:val="22"/>
                  <w:szCs w:val="22"/>
                </w:rPr>
                <w:t> </w:t>
              </w:r>
            </w:ins>
          </w:p>
        </w:tc>
      </w:tr>
      <w:tr w:rsidR="00840116" w:rsidRPr="00840116" w:rsidTr="001622F7">
        <w:trPr>
          <w:trHeight w:val="300"/>
          <w:ins w:id="851" w:author="Hudec Branislav" w:date="2015-12-29T11:12:00Z"/>
        </w:trPr>
        <w:tc>
          <w:tcPr>
            <w:tcW w:w="3559" w:type="dxa"/>
            <w:gridSpan w:val="2"/>
            <w:shd w:val="clear" w:color="auto" w:fill="auto"/>
            <w:vAlign w:val="center"/>
            <w:hideMark/>
          </w:tcPr>
          <w:p w:rsidR="00840116" w:rsidRPr="00840116" w:rsidRDefault="00840116" w:rsidP="00840116">
            <w:pPr>
              <w:rPr>
                <w:ins w:id="852" w:author="Hudec Branislav" w:date="2015-12-29T11:12:00Z"/>
                <w:color w:val="000000"/>
                <w:sz w:val="22"/>
                <w:szCs w:val="22"/>
              </w:rPr>
            </w:pPr>
            <w:ins w:id="853" w:author="Hudec Branislav" w:date="2015-12-29T11:12:00Z">
              <w:r w:rsidRPr="00840116">
                <w:rPr>
                  <w:color w:val="000000"/>
                  <w:sz w:val="22"/>
                  <w:szCs w:val="22"/>
                </w:rPr>
                <w:t>Názov dodávateľa</w:t>
              </w:r>
            </w:ins>
          </w:p>
        </w:tc>
        <w:tc>
          <w:tcPr>
            <w:tcW w:w="5528" w:type="dxa"/>
            <w:gridSpan w:val="5"/>
            <w:shd w:val="clear" w:color="auto" w:fill="auto"/>
            <w:vAlign w:val="center"/>
            <w:hideMark/>
          </w:tcPr>
          <w:p w:rsidR="00840116" w:rsidRPr="00840116" w:rsidRDefault="00840116" w:rsidP="00840116">
            <w:pPr>
              <w:rPr>
                <w:ins w:id="854" w:author="Hudec Branislav" w:date="2015-12-29T11:12:00Z"/>
                <w:color w:val="000000"/>
                <w:sz w:val="22"/>
                <w:szCs w:val="22"/>
              </w:rPr>
            </w:pPr>
            <w:ins w:id="855" w:author="Hudec Branislav" w:date="2015-12-29T11:12:00Z">
              <w:r w:rsidRPr="00840116">
                <w:rPr>
                  <w:color w:val="000000"/>
                  <w:sz w:val="22"/>
                  <w:szCs w:val="22"/>
                </w:rPr>
                <w:t> </w:t>
              </w:r>
            </w:ins>
          </w:p>
        </w:tc>
      </w:tr>
      <w:tr w:rsidR="00840116" w:rsidRPr="00840116" w:rsidTr="001622F7">
        <w:trPr>
          <w:trHeight w:val="300"/>
          <w:ins w:id="856" w:author="Hudec Branislav" w:date="2015-12-29T11:12:00Z"/>
        </w:trPr>
        <w:tc>
          <w:tcPr>
            <w:tcW w:w="3559" w:type="dxa"/>
            <w:gridSpan w:val="2"/>
            <w:shd w:val="clear" w:color="auto" w:fill="auto"/>
            <w:vAlign w:val="center"/>
            <w:hideMark/>
          </w:tcPr>
          <w:p w:rsidR="00840116" w:rsidRPr="00840116" w:rsidRDefault="00840116" w:rsidP="00840116">
            <w:pPr>
              <w:rPr>
                <w:ins w:id="857" w:author="Hudec Branislav" w:date="2015-12-29T11:12:00Z"/>
                <w:color w:val="000000"/>
                <w:sz w:val="22"/>
                <w:szCs w:val="22"/>
              </w:rPr>
            </w:pPr>
            <w:ins w:id="858" w:author="Hudec Branislav" w:date="2015-12-29T11:12:00Z">
              <w:r w:rsidRPr="00840116">
                <w:rPr>
                  <w:color w:val="000000"/>
                  <w:sz w:val="22"/>
                  <w:szCs w:val="22"/>
                </w:rPr>
                <w:t>IČO dodávateľa</w:t>
              </w:r>
            </w:ins>
          </w:p>
        </w:tc>
        <w:tc>
          <w:tcPr>
            <w:tcW w:w="5528" w:type="dxa"/>
            <w:gridSpan w:val="5"/>
            <w:shd w:val="clear" w:color="auto" w:fill="auto"/>
            <w:vAlign w:val="center"/>
            <w:hideMark/>
          </w:tcPr>
          <w:p w:rsidR="00840116" w:rsidRPr="00840116" w:rsidRDefault="00840116" w:rsidP="00840116">
            <w:pPr>
              <w:rPr>
                <w:ins w:id="859" w:author="Hudec Branislav" w:date="2015-12-29T11:12:00Z"/>
                <w:color w:val="000000"/>
                <w:sz w:val="22"/>
                <w:szCs w:val="22"/>
              </w:rPr>
            </w:pPr>
            <w:ins w:id="860" w:author="Hudec Branislav" w:date="2015-12-29T11:12:00Z">
              <w:r w:rsidRPr="00840116">
                <w:rPr>
                  <w:color w:val="000000"/>
                  <w:sz w:val="22"/>
                  <w:szCs w:val="22"/>
                </w:rPr>
                <w:t> </w:t>
              </w:r>
            </w:ins>
          </w:p>
        </w:tc>
      </w:tr>
      <w:tr w:rsidR="00840116" w:rsidRPr="00840116" w:rsidTr="001622F7">
        <w:trPr>
          <w:trHeight w:val="300"/>
          <w:ins w:id="861" w:author="Hudec Branislav" w:date="2015-12-29T11:12:00Z"/>
        </w:trPr>
        <w:tc>
          <w:tcPr>
            <w:tcW w:w="3559" w:type="dxa"/>
            <w:gridSpan w:val="2"/>
            <w:shd w:val="clear" w:color="auto" w:fill="auto"/>
            <w:vAlign w:val="center"/>
            <w:hideMark/>
          </w:tcPr>
          <w:p w:rsidR="00840116" w:rsidRPr="00840116" w:rsidRDefault="00840116" w:rsidP="00840116">
            <w:pPr>
              <w:rPr>
                <w:ins w:id="862" w:author="Hudec Branislav" w:date="2015-12-29T11:12:00Z"/>
                <w:color w:val="000000"/>
                <w:sz w:val="22"/>
                <w:szCs w:val="22"/>
              </w:rPr>
            </w:pPr>
            <w:ins w:id="863" w:author="Hudec Branislav" w:date="2015-12-29T11:12:00Z">
              <w:r w:rsidRPr="00840116">
                <w:rPr>
                  <w:color w:val="000000"/>
                  <w:sz w:val="22"/>
                  <w:szCs w:val="22"/>
                </w:rPr>
                <w:t>Predpokladaná hodnota zákazky</w:t>
              </w:r>
            </w:ins>
          </w:p>
        </w:tc>
        <w:tc>
          <w:tcPr>
            <w:tcW w:w="5528" w:type="dxa"/>
            <w:gridSpan w:val="5"/>
            <w:shd w:val="clear" w:color="auto" w:fill="auto"/>
            <w:vAlign w:val="center"/>
            <w:hideMark/>
          </w:tcPr>
          <w:p w:rsidR="00840116" w:rsidRPr="00840116" w:rsidRDefault="00840116" w:rsidP="00840116">
            <w:pPr>
              <w:rPr>
                <w:ins w:id="864" w:author="Hudec Branislav" w:date="2015-12-29T11:12:00Z"/>
                <w:color w:val="000000"/>
                <w:sz w:val="22"/>
                <w:szCs w:val="22"/>
              </w:rPr>
            </w:pPr>
            <w:ins w:id="865" w:author="Hudec Branislav" w:date="2015-12-29T11:12:00Z">
              <w:r w:rsidRPr="00840116">
                <w:rPr>
                  <w:color w:val="000000"/>
                  <w:sz w:val="22"/>
                  <w:szCs w:val="22"/>
                </w:rPr>
                <w:t> </w:t>
              </w:r>
            </w:ins>
          </w:p>
        </w:tc>
      </w:tr>
      <w:tr w:rsidR="00840116" w:rsidRPr="00840116" w:rsidTr="001622F7">
        <w:trPr>
          <w:trHeight w:val="300"/>
          <w:ins w:id="866" w:author="Hudec Branislav" w:date="2015-12-29T11:12:00Z"/>
        </w:trPr>
        <w:tc>
          <w:tcPr>
            <w:tcW w:w="3559" w:type="dxa"/>
            <w:gridSpan w:val="2"/>
            <w:shd w:val="clear" w:color="auto" w:fill="auto"/>
            <w:vAlign w:val="center"/>
            <w:hideMark/>
          </w:tcPr>
          <w:p w:rsidR="00840116" w:rsidRPr="00840116" w:rsidRDefault="00840116" w:rsidP="00840116">
            <w:pPr>
              <w:rPr>
                <w:ins w:id="867" w:author="Hudec Branislav" w:date="2015-12-29T11:12:00Z"/>
                <w:color w:val="000000"/>
                <w:sz w:val="22"/>
                <w:szCs w:val="22"/>
              </w:rPr>
            </w:pPr>
            <w:ins w:id="868" w:author="Hudec Branislav" w:date="2015-12-29T11:12:00Z">
              <w:r w:rsidRPr="00840116">
                <w:rPr>
                  <w:color w:val="000000"/>
                  <w:sz w:val="22"/>
                  <w:szCs w:val="22"/>
                </w:rPr>
                <w:t>Hodnota zákazky bez DPH</w:t>
              </w:r>
            </w:ins>
          </w:p>
        </w:tc>
        <w:tc>
          <w:tcPr>
            <w:tcW w:w="5528" w:type="dxa"/>
            <w:gridSpan w:val="5"/>
            <w:shd w:val="clear" w:color="auto" w:fill="auto"/>
            <w:vAlign w:val="center"/>
            <w:hideMark/>
          </w:tcPr>
          <w:p w:rsidR="00840116" w:rsidRPr="00840116" w:rsidRDefault="00840116" w:rsidP="00840116">
            <w:pPr>
              <w:rPr>
                <w:ins w:id="869" w:author="Hudec Branislav" w:date="2015-12-29T11:12:00Z"/>
                <w:color w:val="000000"/>
                <w:sz w:val="22"/>
                <w:szCs w:val="22"/>
              </w:rPr>
            </w:pPr>
            <w:ins w:id="870" w:author="Hudec Branislav" w:date="2015-12-29T11:12:00Z">
              <w:r w:rsidRPr="00840116">
                <w:rPr>
                  <w:color w:val="000000"/>
                  <w:sz w:val="22"/>
                  <w:szCs w:val="22"/>
                </w:rPr>
                <w:t> </w:t>
              </w:r>
            </w:ins>
          </w:p>
        </w:tc>
      </w:tr>
      <w:tr w:rsidR="00840116" w:rsidRPr="00840116" w:rsidTr="001622F7">
        <w:trPr>
          <w:trHeight w:val="300"/>
          <w:ins w:id="871" w:author="Hudec Branislav" w:date="2015-12-29T11:12:00Z"/>
        </w:trPr>
        <w:tc>
          <w:tcPr>
            <w:tcW w:w="3559" w:type="dxa"/>
            <w:gridSpan w:val="2"/>
            <w:shd w:val="clear" w:color="auto" w:fill="auto"/>
            <w:vAlign w:val="center"/>
            <w:hideMark/>
          </w:tcPr>
          <w:p w:rsidR="00840116" w:rsidRPr="00840116" w:rsidRDefault="00840116" w:rsidP="00840116">
            <w:pPr>
              <w:rPr>
                <w:ins w:id="872" w:author="Hudec Branislav" w:date="2015-12-29T11:12:00Z"/>
                <w:color w:val="000000"/>
                <w:sz w:val="22"/>
                <w:szCs w:val="22"/>
              </w:rPr>
            </w:pPr>
            <w:ins w:id="873" w:author="Hudec Branislav" w:date="2015-12-29T11:12:00Z">
              <w:r w:rsidRPr="00840116">
                <w:rPr>
                  <w:color w:val="000000"/>
                  <w:sz w:val="22"/>
                  <w:szCs w:val="22"/>
                </w:rPr>
                <w:t>Hodnota zákazky s DPH</w:t>
              </w:r>
            </w:ins>
          </w:p>
        </w:tc>
        <w:tc>
          <w:tcPr>
            <w:tcW w:w="5528" w:type="dxa"/>
            <w:gridSpan w:val="5"/>
            <w:shd w:val="clear" w:color="auto" w:fill="auto"/>
            <w:vAlign w:val="center"/>
            <w:hideMark/>
          </w:tcPr>
          <w:p w:rsidR="00840116" w:rsidRPr="00840116" w:rsidRDefault="00840116" w:rsidP="00840116">
            <w:pPr>
              <w:rPr>
                <w:ins w:id="874" w:author="Hudec Branislav" w:date="2015-12-29T11:12:00Z"/>
                <w:color w:val="000000"/>
                <w:sz w:val="22"/>
                <w:szCs w:val="22"/>
              </w:rPr>
            </w:pPr>
            <w:ins w:id="875" w:author="Hudec Branislav" w:date="2015-12-29T11:12:00Z">
              <w:r w:rsidRPr="00840116">
                <w:rPr>
                  <w:color w:val="000000"/>
                  <w:sz w:val="22"/>
                  <w:szCs w:val="22"/>
                </w:rPr>
                <w:t> </w:t>
              </w:r>
            </w:ins>
          </w:p>
        </w:tc>
      </w:tr>
      <w:tr w:rsidR="00840116" w:rsidRPr="00840116" w:rsidTr="001622F7">
        <w:trPr>
          <w:trHeight w:val="300"/>
          <w:ins w:id="876" w:author="Hudec Branislav" w:date="2015-12-29T11:12:00Z"/>
        </w:trPr>
        <w:tc>
          <w:tcPr>
            <w:tcW w:w="3559" w:type="dxa"/>
            <w:gridSpan w:val="2"/>
            <w:shd w:val="clear" w:color="auto" w:fill="auto"/>
            <w:vAlign w:val="center"/>
            <w:hideMark/>
          </w:tcPr>
          <w:p w:rsidR="00840116" w:rsidRPr="00840116" w:rsidRDefault="00840116" w:rsidP="00840116">
            <w:pPr>
              <w:rPr>
                <w:ins w:id="877" w:author="Hudec Branislav" w:date="2015-12-29T11:12:00Z"/>
                <w:color w:val="000000"/>
                <w:sz w:val="22"/>
                <w:szCs w:val="22"/>
              </w:rPr>
            </w:pPr>
            <w:ins w:id="878" w:author="Hudec Branislav" w:date="2015-12-29T11:12:00Z">
              <w:r w:rsidRPr="00840116">
                <w:rPr>
                  <w:color w:val="000000"/>
                  <w:sz w:val="22"/>
                  <w:szCs w:val="22"/>
                </w:rPr>
                <w:t>Oprávnené výdavky z hodnoty zákazky</w:t>
              </w:r>
            </w:ins>
          </w:p>
        </w:tc>
        <w:tc>
          <w:tcPr>
            <w:tcW w:w="5528" w:type="dxa"/>
            <w:gridSpan w:val="5"/>
            <w:shd w:val="clear" w:color="auto" w:fill="auto"/>
            <w:vAlign w:val="center"/>
            <w:hideMark/>
          </w:tcPr>
          <w:p w:rsidR="00840116" w:rsidRPr="00840116" w:rsidRDefault="00840116" w:rsidP="00840116">
            <w:pPr>
              <w:rPr>
                <w:ins w:id="879" w:author="Hudec Branislav" w:date="2015-12-29T11:12:00Z"/>
                <w:color w:val="000000"/>
                <w:sz w:val="22"/>
                <w:szCs w:val="22"/>
              </w:rPr>
            </w:pPr>
            <w:ins w:id="880" w:author="Hudec Branislav" w:date="2015-12-29T11:12:00Z">
              <w:r w:rsidRPr="00840116">
                <w:rPr>
                  <w:color w:val="000000"/>
                  <w:sz w:val="22"/>
                  <w:szCs w:val="22"/>
                </w:rPr>
                <w:t> </w:t>
              </w:r>
            </w:ins>
          </w:p>
        </w:tc>
      </w:tr>
      <w:tr w:rsidR="00840116" w:rsidRPr="00840116" w:rsidTr="001622F7">
        <w:trPr>
          <w:trHeight w:val="810"/>
          <w:ins w:id="881" w:author="Hudec Branislav" w:date="2015-12-29T11:12:00Z"/>
        </w:trPr>
        <w:tc>
          <w:tcPr>
            <w:tcW w:w="3559" w:type="dxa"/>
            <w:gridSpan w:val="2"/>
            <w:shd w:val="clear" w:color="auto" w:fill="auto"/>
            <w:vAlign w:val="center"/>
            <w:hideMark/>
          </w:tcPr>
          <w:p w:rsidR="00840116" w:rsidRPr="00840116" w:rsidRDefault="00840116" w:rsidP="00840116">
            <w:pPr>
              <w:rPr>
                <w:ins w:id="882" w:author="Hudec Branislav" w:date="2015-12-29T11:12:00Z"/>
                <w:color w:val="000000"/>
                <w:sz w:val="22"/>
                <w:szCs w:val="22"/>
              </w:rPr>
            </w:pPr>
            <w:ins w:id="883" w:author="Hudec Branislav" w:date="2015-12-29T11:12:00Z">
              <w:r w:rsidRPr="00840116">
                <w:rPr>
                  <w:color w:val="000000"/>
                  <w:sz w:val="22"/>
                  <w:szCs w:val="22"/>
                </w:rPr>
                <w:t>Priradenie predmetu obstarania k aktivitám projektu / k rozpočtovým položkám</w:t>
              </w:r>
            </w:ins>
          </w:p>
        </w:tc>
        <w:tc>
          <w:tcPr>
            <w:tcW w:w="5528" w:type="dxa"/>
            <w:gridSpan w:val="5"/>
            <w:shd w:val="clear" w:color="auto" w:fill="auto"/>
            <w:vAlign w:val="center"/>
            <w:hideMark/>
          </w:tcPr>
          <w:p w:rsidR="00840116" w:rsidRPr="00840116" w:rsidRDefault="00840116" w:rsidP="00840116">
            <w:pPr>
              <w:rPr>
                <w:ins w:id="884" w:author="Hudec Branislav" w:date="2015-12-29T11:12:00Z"/>
                <w:color w:val="000000"/>
                <w:sz w:val="22"/>
                <w:szCs w:val="22"/>
              </w:rPr>
            </w:pPr>
            <w:ins w:id="885" w:author="Hudec Branislav" w:date="2015-12-29T11:12:00Z">
              <w:r w:rsidRPr="00840116">
                <w:rPr>
                  <w:color w:val="000000"/>
                  <w:sz w:val="22"/>
                  <w:szCs w:val="22"/>
                </w:rPr>
                <w:t> </w:t>
              </w:r>
            </w:ins>
          </w:p>
        </w:tc>
      </w:tr>
      <w:tr w:rsidR="00840116" w:rsidRPr="00840116" w:rsidTr="001622F7">
        <w:trPr>
          <w:trHeight w:val="315"/>
          <w:ins w:id="886" w:author="Hudec Branislav" w:date="2015-12-29T11:12:00Z"/>
        </w:trPr>
        <w:tc>
          <w:tcPr>
            <w:tcW w:w="582" w:type="dxa"/>
            <w:shd w:val="clear" w:color="000000" w:fill="60497A"/>
            <w:vAlign w:val="center"/>
            <w:hideMark/>
          </w:tcPr>
          <w:p w:rsidR="00840116" w:rsidRPr="00840116" w:rsidRDefault="00840116" w:rsidP="00840116">
            <w:pPr>
              <w:jc w:val="center"/>
              <w:rPr>
                <w:ins w:id="887" w:author="Hudec Branislav" w:date="2015-12-29T11:12:00Z"/>
                <w:b/>
                <w:bCs/>
                <w:color w:val="FFFFFF"/>
                <w:sz w:val="22"/>
                <w:szCs w:val="22"/>
              </w:rPr>
            </w:pPr>
            <w:ins w:id="888" w:author="Hudec Branislav" w:date="2015-12-29T11:12:00Z">
              <w:r w:rsidRPr="00840116">
                <w:rPr>
                  <w:b/>
                  <w:bCs/>
                  <w:color w:val="FFFFFF"/>
                  <w:sz w:val="22"/>
                  <w:szCs w:val="22"/>
                </w:rPr>
                <w:t>P. č.</w:t>
              </w:r>
            </w:ins>
          </w:p>
        </w:tc>
        <w:tc>
          <w:tcPr>
            <w:tcW w:w="4820" w:type="dxa"/>
            <w:gridSpan w:val="2"/>
            <w:shd w:val="clear" w:color="000000" w:fill="60497A"/>
            <w:vAlign w:val="center"/>
            <w:hideMark/>
          </w:tcPr>
          <w:p w:rsidR="00840116" w:rsidRPr="00840116" w:rsidRDefault="00840116" w:rsidP="00840116">
            <w:pPr>
              <w:jc w:val="center"/>
              <w:rPr>
                <w:ins w:id="889" w:author="Hudec Branislav" w:date="2015-12-29T11:12:00Z"/>
                <w:b/>
                <w:bCs/>
                <w:color w:val="FFFFFF"/>
                <w:sz w:val="22"/>
                <w:szCs w:val="22"/>
              </w:rPr>
            </w:pPr>
            <w:ins w:id="890" w:author="Hudec Branislav" w:date="2015-12-29T11:12:00Z">
              <w:r w:rsidRPr="00840116">
                <w:rPr>
                  <w:b/>
                  <w:bCs/>
                  <w:color w:val="FFFFFF"/>
                  <w:sz w:val="22"/>
                  <w:szCs w:val="22"/>
                </w:rPr>
                <w:t>Kontrolné otázky</w:t>
              </w:r>
            </w:ins>
          </w:p>
        </w:tc>
        <w:tc>
          <w:tcPr>
            <w:tcW w:w="567" w:type="dxa"/>
            <w:shd w:val="clear" w:color="000000" w:fill="60497A"/>
            <w:vAlign w:val="center"/>
            <w:hideMark/>
          </w:tcPr>
          <w:p w:rsidR="00840116" w:rsidRPr="00840116" w:rsidRDefault="00840116" w:rsidP="00840116">
            <w:pPr>
              <w:jc w:val="center"/>
              <w:rPr>
                <w:ins w:id="891" w:author="Hudec Branislav" w:date="2015-12-29T11:12:00Z"/>
                <w:b/>
                <w:bCs/>
                <w:color w:val="FFFFFF"/>
                <w:sz w:val="22"/>
                <w:szCs w:val="22"/>
              </w:rPr>
            </w:pPr>
            <w:ins w:id="892" w:author="Hudec Branislav" w:date="2015-12-29T11:12:00Z">
              <w:r w:rsidRPr="00840116">
                <w:rPr>
                  <w:b/>
                  <w:bCs/>
                  <w:color w:val="FFFFFF"/>
                  <w:sz w:val="22"/>
                  <w:szCs w:val="22"/>
                </w:rPr>
                <w:t>áno</w:t>
              </w:r>
            </w:ins>
          </w:p>
        </w:tc>
        <w:tc>
          <w:tcPr>
            <w:tcW w:w="567" w:type="dxa"/>
            <w:shd w:val="clear" w:color="000000" w:fill="60497A"/>
            <w:vAlign w:val="center"/>
            <w:hideMark/>
          </w:tcPr>
          <w:p w:rsidR="00840116" w:rsidRPr="00840116" w:rsidRDefault="00840116" w:rsidP="00840116">
            <w:pPr>
              <w:jc w:val="center"/>
              <w:rPr>
                <w:ins w:id="893" w:author="Hudec Branislav" w:date="2015-12-29T11:12:00Z"/>
                <w:b/>
                <w:bCs/>
                <w:color w:val="FFFFFF"/>
                <w:sz w:val="22"/>
                <w:szCs w:val="22"/>
              </w:rPr>
            </w:pPr>
            <w:ins w:id="894" w:author="Hudec Branislav" w:date="2015-12-29T11:12:00Z">
              <w:r w:rsidRPr="00840116">
                <w:rPr>
                  <w:b/>
                  <w:bCs/>
                  <w:color w:val="FFFFFF"/>
                  <w:sz w:val="22"/>
                  <w:szCs w:val="22"/>
                </w:rPr>
                <w:t>nie</w:t>
              </w:r>
            </w:ins>
          </w:p>
        </w:tc>
        <w:tc>
          <w:tcPr>
            <w:tcW w:w="776" w:type="dxa"/>
            <w:shd w:val="clear" w:color="000000" w:fill="60497A"/>
            <w:vAlign w:val="center"/>
            <w:hideMark/>
          </w:tcPr>
          <w:p w:rsidR="00840116" w:rsidRPr="00840116" w:rsidRDefault="00840116" w:rsidP="00840116">
            <w:pPr>
              <w:jc w:val="center"/>
              <w:rPr>
                <w:ins w:id="895" w:author="Hudec Branislav" w:date="2015-12-29T11:12:00Z"/>
                <w:b/>
                <w:bCs/>
                <w:color w:val="FFFFFF"/>
                <w:sz w:val="22"/>
                <w:szCs w:val="22"/>
              </w:rPr>
            </w:pPr>
            <w:ins w:id="896" w:author="Hudec Branislav" w:date="2015-12-29T11:12:00Z">
              <w:r w:rsidRPr="00840116">
                <w:rPr>
                  <w:b/>
                  <w:bCs/>
                  <w:color w:val="FFFFFF"/>
                  <w:sz w:val="22"/>
                  <w:szCs w:val="22"/>
                </w:rPr>
                <w:t>netýka sa</w:t>
              </w:r>
            </w:ins>
          </w:p>
        </w:tc>
        <w:tc>
          <w:tcPr>
            <w:tcW w:w="1775" w:type="dxa"/>
            <w:shd w:val="clear" w:color="000000" w:fill="60497A"/>
            <w:vAlign w:val="center"/>
            <w:hideMark/>
          </w:tcPr>
          <w:p w:rsidR="00840116" w:rsidRPr="00840116" w:rsidRDefault="00840116" w:rsidP="00840116">
            <w:pPr>
              <w:jc w:val="center"/>
              <w:rPr>
                <w:ins w:id="897" w:author="Hudec Branislav" w:date="2015-12-29T11:12:00Z"/>
                <w:b/>
                <w:bCs/>
                <w:color w:val="FFFFFF"/>
                <w:sz w:val="22"/>
                <w:szCs w:val="22"/>
              </w:rPr>
            </w:pPr>
            <w:ins w:id="898" w:author="Hudec Branislav" w:date="2015-12-29T11:12:00Z">
              <w:r w:rsidRPr="00840116">
                <w:rPr>
                  <w:b/>
                  <w:bCs/>
                  <w:color w:val="FFFFFF"/>
                  <w:sz w:val="22"/>
                  <w:szCs w:val="22"/>
                </w:rPr>
                <w:t>Poznámka</w:t>
              </w:r>
            </w:ins>
          </w:p>
        </w:tc>
      </w:tr>
      <w:tr w:rsidR="00840116" w:rsidRPr="00840116" w:rsidTr="001622F7">
        <w:trPr>
          <w:trHeight w:val="600"/>
          <w:ins w:id="899" w:author="Hudec Branislav" w:date="2015-12-29T11:12:00Z"/>
        </w:trPr>
        <w:tc>
          <w:tcPr>
            <w:tcW w:w="582" w:type="dxa"/>
            <w:shd w:val="clear" w:color="auto" w:fill="auto"/>
            <w:noWrap/>
            <w:vAlign w:val="center"/>
            <w:hideMark/>
          </w:tcPr>
          <w:p w:rsidR="00840116" w:rsidRPr="00840116" w:rsidRDefault="00840116" w:rsidP="00840116">
            <w:pPr>
              <w:jc w:val="center"/>
              <w:rPr>
                <w:ins w:id="900" w:author="Hudec Branislav" w:date="2015-12-29T11:12:00Z"/>
                <w:color w:val="000000"/>
                <w:sz w:val="22"/>
                <w:szCs w:val="22"/>
              </w:rPr>
            </w:pPr>
            <w:ins w:id="901" w:author="Hudec Branislav" w:date="2015-12-29T11:12:00Z">
              <w:r w:rsidRPr="00840116">
                <w:rPr>
                  <w:color w:val="000000"/>
                  <w:sz w:val="22"/>
                  <w:szCs w:val="22"/>
                </w:rPr>
                <w:t>1</w:t>
              </w:r>
            </w:ins>
          </w:p>
        </w:tc>
        <w:tc>
          <w:tcPr>
            <w:tcW w:w="4820" w:type="dxa"/>
            <w:gridSpan w:val="2"/>
            <w:shd w:val="clear" w:color="auto" w:fill="auto"/>
            <w:vAlign w:val="center"/>
            <w:hideMark/>
          </w:tcPr>
          <w:p w:rsidR="00840116" w:rsidRPr="00840116" w:rsidRDefault="00840116" w:rsidP="00840116">
            <w:pPr>
              <w:rPr>
                <w:ins w:id="902" w:author="Hudec Branislav" w:date="2015-12-29T11:12:00Z"/>
                <w:color w:val="000000"/>
                <w:sz w:val="22"/>
                <w:szCs w:val="22"/>
              </w:rPr>
            </w:pPr>
            <w:ins w:id="903" w:author="Hudec Branislav" w:date="2015-12-29T11:12:00Z">
              <w:r w:rsidRPr="00840116">
                <w:rPr>
                  <w:color w:val="000000"/>
                  <w:sz w:val="22"/>
                  <w:szCs w:val="22"/>
                </w:rPr>
                <w:t>S ohľadom na predmet zákazky a definíciu bežnej dostupnosti na trhu bol pre obstarávanie zvolený správny postup?</w:t>
              </w:r>
            </w:ins>
          </w:p>
        </w:tc>
        <w:tc>
          <w:tcPr>
            <w:tcW w:w="567" w:type="dxa"/>
            <w:shd w:val="clear" w:color="auto" w:fill="auto"/>
            <w:vAlign w:val="center"/>
            <w:hideMark/>
          </w:tcPr>
          <w:p w:rsidR="00840116" w:rsidRPr="00840116" w:rsidRDefault="00840116" w:rsidP="00840116">
            <w:pPr>
              <w:jc w:val="center"/>
              <w:rPr>
                <w:ins w:id="904" w:author="Hudec Branislav" w:date="2015-12-29T11:12:00Z"/>
                <w:b/>
                <w:bCs/>
                <w:color w:val="000000"/>
                <w:sz w:val="22"/>
                <w:szCs w:val="22"/>
              </w:rPr>
            </w:pPr>
            <w:ins w:id="905" w:author="Hudec Branislav" w:date="2015-12-29T11:12:00Z">
              <w:r w:rsidRPr="00840116">
                <w:rPr>
                  <w:b/>
                  <w:bCs/>
                  <w:color w:val="000000"/>
                  <w:sz w:val="22"/>
                  <w:szCs w:val="22"/>
                </w:rPr>
                <w:t> </w:t>
              </w:r>
            </w:ins>
          </w:p>
        </w:tc>
        <w:tc>
          <w:tcPr>
            <w:tcW w:w="567" w:type="dxa"/>
            <w:shd w:val="clear" w:color="auto" w:fill="auto"/>
            <w:vAlign w:val="center"/>
            <w:hideMark/>
          </w:tcPr>
          <w:p w:rsidR="00840116" w:rsidRPr="00840116" w:rsidRDefault="00840116" w:rsidP="00840116">
            <w:pPr>
              <w:jc w:val="center"/>
              <w:rPr>
                <w:ins w:id="906" w:author="Hudec Branislav" w:date="2015-12-29T11:12:00Z"/>
                <w:b/>
                <w:bCs/>
                <w:color w:val="000000"/>
                <w:sz w:val="22"/>
                <w:szCs w:val="22"/>
              </w:rPr>
            </w:pPr>
            <w:ins w:id="907" w:author="Hudec Branislav" w:date="2015-12-29T11:12:00Z">
              <w:r w:rsidRPr="00840116">
                <w:rPr>
                  <w:b/>
                  <w:bCs/>
                  <w:color w:val="000000"/>
                  <w:sz w:val="22"/>
                  <w:szCs w:val="22"/>
                </w:rPr>
                <w:t> </w:t>
              </w:r>
            </w:ins>
          </w:p>
        </w:tc>
        <w:tc>
          <w:tcPr>
            <w:tcW w:w="776" w:type="dxa"/>
            <w:shd w:val="clear" w:color="auto" w:fill="auto"/>
            <w:vAlign w:val="center"/>
            <w:hideMark/>
          </w:tcPr>
          <w:p w:rsidR="00840116" w:rsidRPr="00840116" w:rsidRDefault="00840116" w:rsidP="00840116">
            <w:pPr>
              <w:jc w:val="center"/>
              <w:rPr>
                <w:ins w:id="908" w:author="Hudec Branislav" w:date="2015-12-29T11:12:00Z"/>
                <w:b/>
                <w:bCs/>
                <w:color w:val="000000"/>
                <w:sz w:val="22"/>
                <w:szCs w:val="22"/>
              </w:rPr>
            </w:pPr>
            <w:ins w:id="909" w:author="Hudec Branislav" w:date="2015-12-29T11:12:00Z">
              <w:r w:rsidRPr="00840116">
                <w:rPr>
                  <w:b/>
                  <w:bCs/>
                  <w:color w:val="000000"/>
                  <w:sz w:val="22"/>
                  <w:szCs w:val="22"/>
                </w:rPr>
                <w:t> </w:t>
              </w:r>
            </w:ins>
          </w:p>
        </w:tc>
        <w:tc>
          <w:tcPr>
            <w:tcW w:w="1775" w:type="dxa"/>
            <w:shd w:val="clear" w:color="auto" w:fill="auto"/>
            <w:vAlign w:val="center"/>
            <w:hideMark/>
          </w:tcPr>
          <w:p w:rsidR="00840116" w:rsidRPr="00840116" w:rsidRDefault="00840116" w:rsidP="00840116">
            <w:pPr>
              <w:jc w:val="center"/>
              <w:rPr>
                <w:ins w:id="910" w:author="Hudec Branislav" w:date="2015-12-29T11:12:00Z"/>
                <w:b/>
                <w:bCs/>
                <w:color w:val="000000"/>
                <w:sz w:val="22"/>
                <w:szCs w:val="22"/>
              </w:rPr>
            </w:pPr>
            <w:ins w:id="911" w:author="Hudec Branislav" w:date="2015-12-29T11:12:00Z">
              <w:r w:rsidRPr="00840116">
                <w:rPr>
                  <w:b/>
                  <w:bCs/>
                  <w:color w:val="000000"/>
                  <w:sz w:val="22"/>
                  <w:szCs w:val="22"/>
                </w:rPr>
                <w:t> </w:t>
              </w:r>
            </w:ins>
          </w:p>
        </w:tc>
      </w:tr>
      <w:tr w:rsidR="00840116" w:rsidRPr="00840116" w:rsidTr="001622F7">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912" w:author="Tibor Barna" w:date="2015-12-29T12:21:00Z">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283"/>
          <w:ins w:id="913" w:author="Hudec Branislav" w:date="2015-12-29T11:12:00Z"/>
          <w:trPrChange w:id="914" w:author="Tibor Barna" w:date="2015-12-29T12:21:00Z">
            <w:trPr>
              <w:trHeight w:val="4500"/>
            </w:trPr>
          </w:trPrChange>
        </w:trPr>
        <w:tc>
          <w:tcPr>
            <w:tcW w:w="582" w:type="dxa"/>
            <w:shd w:val="clear" w:color="auto" w:fill="auto"/>
            <w:noWrap/>
            <w:vAlign w:val="center"/>
            <w:hideMark/>
            <w:tcPrChange w:id="915" w:author="Tibor Barna" w:date="2015-12-29T12:21:00Z">
              <w:tcPr>
                <w:tcW w:w="582" w:type="dxa"/>
                <w:shd w:val="clear" w:color="auto" w:fill="auto"/>
                <w:noWrap/>
                <w:vAlign w:val="center"/>
                <w:hideMark/>
              </w:tcPr>
            </w:tcPrChange>
          </w:tcPr>
          <w:p w:rsidR="00840116" w:rsidRPr="00840116" w:rsidRDefault="00840116" w:rsidP="00840116">
            <w:pPr>
              <w:jc w:val="center"/>
              <w:rPr>
                <w:ins w:id="916" w:author="Hudec Branislav" w:date="2015-12-29T11:12:00Z"/>
                <w:color w:val="000000"/>
                <w:sz w:val="22"/>
                <w:szCs w:val="22"/>
              </w:rPr>
            </w:pPr>
            <w:ins w:id="917" w:author="Hudec Branislav" w:date="2015-12-29T11:12:00Z">
              <w:r w:rsidRPr="00840116">
                <w:rPr>
                  <w:color w:val="000000"/>
                  <w:sz w:val="22"/>
                  <w:szCs w:val="22"/>
                </w:rPr>
                <w:t>2</w:t>
              </w:r>
            </w:ins>
          </w:p>
        </w:tc>
        <w:tc>
          <w:tcPr>
            <w:tcW w:w="4820" w:type="dxa"/>
            <w:gridSpan w:val="2"/>
            <w:shd w:val="clear" w:color="auto" w:fill="auto"/>
            <w:vAlign w:val="center"/>
            <w:hideMark/>
            <w:tcPrChange w:id="918" w:author="Tibor Barna" w:date="2015-12-29T12:21:00Z">
              <w:tcPr>
                <w:tcW w:w="4820" w:type="dxa"/>
                <w:gridSpan w:val="2"/>
                <w:shd w:val="clear" w:color="auto" w:fill="auto"/>
                <w:vAlign w:val="center"/>
                <w:hideMark/>
              </w:tcPr>
            </w:tcPrChange>
          </w:tcPr>
          <w:p w:rsidR="00840116" w:rsidRPr="00840116" w:rsidRDefault="00840116" w:rsidP="00840116">
            <w:pPr>
              <w:rPr>
                <w:ins w:id="919" w:author="Hudec Branislav" w:date="2015-12-29T11:12:00Z"/>
                <w:color w:val="000000"/>
                <w:sz w:val="22"/>
                <w:szCs w:val="22"/>
              </w:rPr>
            </w:pPr>
            <w:ins w:id="920" w:author="Hudec Branislav" w:date="2015-12-29T11:12:00Z">
              <w:r w:rsidRPr="00840116">
                <w:rPr>
                  <w:color w:val="000000"/>
                  <w:sz w:val="22"/>
                  <w:szCs w:val="22"/>
                </w:rPr>
                <w:t>Bola predpokladaná hodnota zákazky určená súladne so ZVO?</w:t>
              </w:r>
              <w:r w:rsidRPr="00840116">
                <w:rPr>
                  <w:color w:val="000000"/>
                  <w:sz w:val="22"/>
                  <w:szCs w:val="22"/>
                </w:rPr>
                <w:br/>
                <w:t>a) Bola PHZ určená ako cena bez DPH?</w:t>
              </w:r>
              <w:r w:rsidRPr="00840116">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840116">
                <w:rPr>
                  <w:color w:val="000000"/>
                  <w:sz w:val="22"/>
                  <w:szCs w:val="22"/>
                </w:rPr>
                <w:br/>
                <w:t xml:space="preserve">c) Bola PHZ určená tak, že zahŕňa PHZ všetkých </w:t>
              </w:r>
              <w:r w:rsidRPr="00840116">
                <w:rPr>
                  <w:color w:val="000000"/>
                  <w:sz w:val="22"/>
                  <w:szCs w:val="22"/>
                </w:rPr>
                <w:lastRenderedPageBreak/>
                <w:t>častí zákazky, vrátane opakovaných plnení, odmien a opcií?</w:t>
              </w:r>
              <w:r w:rsidRPr="00840116">
                <w:rPr>
                  <w:color w:val="000000"/>
                  <w:sz w:val="22"/>
                  <w:szCs w:val="22"/>
                </w:rPr>
                <w:br/>
                <w:t>d) Je stanovená PHZ tak, že nezahŕňa PHZ aj dodávku tovaru alebo poskytnutie služieb, ktoré nie sú nevyhnutné  na splnenie zmluvy na stavebné práce?</w:t>
              </w:r>
              <w:r w:rsidRPr="00840116">
                <w:rPr>
                  <w:color w:val="000000"/>
                  <w:sz w:val="22"/>
                  <w:szCs w:val="22"/>
                </w:rPr>
                <w:br/>
                <w:t>e) Nedošlo k rozdeleniu zákazky alebo nebol zvolený spôsob určenia jej PHZ s cieľom znížiť PHZ pod finančné limity podľa ZVO?</w:t>
              </w:r>
              <w:r w:rsidRPr="00840116">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ins>
          </w:p>
        </w:tc>
        <w:tc>
          <w:tcPr>
            <w:tcW w:w="567" w:type="dxa"/>
            <w:shd w:val="clear" w:color="auto" w:fill="auto"/>
            <w:vAlign w:val="center"/>
            <w:hideMark/>
            <w:tcPrChange w:id="921" w:author="Tibor Barna" w:date="2015-12-29T12:21:00Z">
              <w:tcPr>
                <w:tcW w:w="567" w:type="dxa"/>
                <w:shd w:val="clear" w:color="auto" w:fill="auto"/>
                <w:vAlign w:val="center"/>
                <w:hideMark/>
              </w:tcPr>
            </w:tcPrChange>
          </w:tcPr>
          <w:p w:rsidR="00840116" w:rsidRPr="00840116" w:rsidRDefault="00840116" w:rsidP="00840116">
            <w:pPr>
              <w:jc w:val="center"/>
              <w:rPr>
                <w:ins w:id="922" w:author="Hudec Branislav" w:date="2015-12-29T11:12:00Z"/>
                <w:b/>
                <w:bCs/>
                <w:color w:val="000000"/>
                <w:sz w:val="22"/>
                <w:szCs w:val="22"/>
              </w:rPr>
            </w:pPr>
            <w:ins w:id="923" w:author="Hudec Branislav" w:date="2015-12-29T11:12:00Z">
              <w:r w:rsidRPr="00840116">
                <w:rPr>
                  <w:b/>
                  <w:bCs/>
                  <w:color w:val="000000"/>
                  <w:sz w:val="22"/>
                  <w:szCs w:val="22"/>
                </w:rPr>
                <w:lastRenderedPageBreak/>
                <w:t> </w:t>
              </w:r>
            </w:ins>
          </w:p>
        </w:tc>
        <w:tc>
          <w:tcPr>
            <w:tcW w:w="567" w:type="dxa"/>
            <w:shd w:val="clear" w:color="auto" w:fill="auto"/>
            <w:vAlign w:val="center"/>
            <w:hideMark/>
            <w:tcPrChange w:id="924" w:author="Tibor Barna" w:date="2015-12-29T12:21:00Z">
              <w:tcPr>
                <w:tcW w:w="567" w:type="dxa"/>
                <w:shd w:val="clear" w:color="auto" w:fill="auto"/>
                <w:vAlign w:val="center"/>
                <w:hideMark/>
              </w:tcPr>
            </w:tcPrChange>
          </w:tcPr>
          <w:p w:rsidR="00840116" w:rsidRPr="00840116" w:rsidRDefault="00840116" w:rsidP="00840116">
            <w:pPr>
              <w:jc w:val="center"/>
              <w:rPr>
                <w:ins w:id="925" w:author="Hudec Branislav" w:date="2015-12-29T11:12:00Z"/>
                <w:b/>
                <w:bCs/>
                <w:color w:val="000000"/>
                <w:sz w:val="22"/>
                <w:szCs w:val="22"/>
              </w:rPr>
            </w:pPr>
            <w:ins w:id="926" w:author="Hudec Branislav" w:date="2015-12-29T11:12:00Z">
              <w:r w:rsidRPr="00840116">
                <w:rPr>
                  <w:b/>
                  <w:bCs/>
                  <w:color w:val="000000"/>
                  <w:sz w:val="22"/>
                  <w:szCs w:val="22"/>
                </w:rPr>
                <w:t> </w:t>
              </w:r>
            </w:ins>
          </w:p>
        </w:tc>
        <w:tc>
          <w:tcPr>
            <w:tcW w:w="776" w:type="dxa"/>
            <w:shd w:val="clear" w:color="auto" w:fill="auto"/>
            <w:vAlign w:val="center"/>
            <w:hideMark/>
            <w:tcPrChange w:id="927" w:author="Tibor Barna" w:date="2015-12-29T12:21:00Z">
              <w:tcPr>
                <w:tcW w:w="776" w:type="dxa"/>
                <w:shd w:val="clear" w:color="auto" w:fill="auto"/>
                <w:vAlign w:val="center"/>
                <w:hideMark/>
              </w:tcPr>
            </w:tcPrChange>
          </w:tcPr>
          <w:p w:rsidR="00840116" w:rsidRPr="00840116" w:rsidRDefault="00840116" w:rsidP="00840116">
            <w:pPr>
              <w:jc w:val="center"/>
              <w:rPr>
                <w:ins w:id="928" w:author="Hudec Branislav" w:date="2015-12-29T11:12:00Z"/>
                <w:b/>
                <w:bCs/>
                <w:color w:val="000000"/>
                <w:sz w:val="22"/>
                <w:szCs w:val="22"/>
              </w:rPr>
            </w:pPr>
            <w:ins w:id="929" w:author="Hudec Branislav" w:date="2015-12-29T11:12:00Z">
              <w:r w:rsidRPr="00840116">
                <w:rPr>
                  <w:b/>
                  <w:bCs/>
                  <w:color w:val="000000"/>
                  <w:sz w:val="22"/>
                  <w:szCs w:val="22"/>
                </w:rPr>
                <w:t> </w:t>
              </w:r>
            </w:ins>
          </w:p>
        </w:tc>
        <w:tc>
          <w:tcPr>
            <w:tcW w:w="1775" w:type="dxa"/>
            <w:shd w:val="clear" w:color="auto" w:fill="auto"/>
            <w:vAlign w:val="center"/>
            <w:hideMark/>
            <w:tcPrChange w:id="930" w:author="Tibor Barna" w:date="2015-12-29T12:21:00Z">
              <w:tcPr>
                <w:tcW w:w="1775" w:type="dxa"/>
                <w:shd w:val="clear" w:color="auto" w:fill="auto"/>
                <w:vAlign w:val="center"/>
                <w:hideMark/>
              </w:tcPr>
            </w:tcPrChange>
          </w:tcPr>
          <w:p w:rsidR="00840116" w:rsidRPr="00840116" w:rsidRDefault="00840116" w:rsidP="00840116">
            <w:pPr>
              <w:jc w:val="center"/>
              <w:rPr>
                <w:ins w:id="931" w:author="Hudec Branislav" w:date="2015-12-29T11:12:00Z"/>
                <w:b/>
                <w:bCs/>
                <w:color w:val="000000"/>
                <w:sz w:val="22"/>
                <w:szCs w:val="22"/>
              </w:rPr>
            </w:pPr>
            <w:ins w:id="932" w:author="Hudec Branislav" w:date="2015-12-29T11:12:00Z">
              <w:r w:rsidRPr="00840116">
                <w:rPr>
                  <w:b/>
                  <w:bCs/>
                  <w:color w:val="000000"/>
                  <w:sz w:val="22"/>
                  <w:szCs w:val="22"/>
                </w:rPr>
                <w:t> </w:t>
              </w:r>
            </w:ins>
          </w:p>
        </w:tc>
      </w:tr>
      <w:tr w:rsidR="00840116" w:rsidRPr="00840116" w:rsidTr="001622F7">
        <w:trPr>
          <w:trHeight w:val="600"/>
          <w:ins w:id="933" w:author="Hudec Branislav" w:date="2015-12-29T11:12:00Z"/>
        </w:trPr>
        <w:tc>
          <w:tcPr>
            <w:tcW w:w="582" w:type="dxa"/>
            <w:shd w:val="clear" w:color="auto" w:fill="auto"/>
            <w:noWrap/>
            <w:vAlign w:val="center"/>
            <w:hideMark/>
          </w:tcPr>
          <w:p w:rsidR="00840116" w:rsidRPr="00840116" w:rsidRDefault="00840116" w:rsidP="00840116">
            <w:pPr>
              <w:jc w:val="center"/>
              <w:rPr>
                <w:ins w:id="934" w:author="Hudec Branislav" w:date="2015-12-29T11:12:00Z"/>
                <w:color w:val="000000"/>
                <w:sz w:val="22"/>
                <w:szCs w:val="22"/>
              </w:rPr>
            </w:pPr>
            <w:ins w:id="935" w:author="Hudec Branislav" w:date="2015-12-29T11:12:00Z">
              <w:r w:rsidRPr="00840116">
                <w:rPr>
                  <w:color w:val="000000"/>
                  <w:sz w:val="22"/>
                  <w:szCs w:val="22"/>
                </w:rPr>
                <w:lastRenderedPageBreak/>
                <w:t>3</w:t>
              </w:r>
            </w:ins>
          </w:p>
        </w:tc>
        <w:tc>
          <w:tcPr>
            <w:tcW w:w="4820" w:type="dxa"/>
            <w:gridSpan w:val="2"/>
            <w:shd w:val="clear" w:color="auto" w:fill="auto"/>
            <w:vAlign w:val="center"/>
            <w:hideMark/>
          </w:tcPr>
          <w:p w:rsidR="00840116" w:rsidRPr="00840116" w:rsidRDefault="00840116" w:rsidP="00840116">
            <w:pPr>
              <w:rPr>
                <w:ins w:id="936" w:author="Hudec Branislav" w:date="2015-12-29T11:12:00Z"/>
                <w:color w:val="000000"/>
                <w:sz w:val="22"/>
                <w:szCs w:val="22"/>
              </w:rPr>
            </w:pPr>
            <w:ins w:id="937" w:author="Hudec Branislav" w:date="2015-12-29T11:12:00Z">
              <w:r w:rsidRPr="00840116">
                <w:rPr>
                  <w:color w:val="000000"/>
                  <w:sz w:val="22"/>
                  <w:szCs w:val="22"/>
                </w:rPr>
                <w:t>Bol dodržaný postup zadávania nadlimitnej verejnej súťaže s využitím elektronického trhoviska v súlade s § 51 ods. 6 ZVO?</w:t>
              </w:r>
            </w:ins>
          </w:p>
        </w:tc>
        <w:tc>
          <w:tcPr>
            <w:tcW w:w="567" w:type="dxa"/>
            <w:shd w:val="clear" w:color="auto" w:fill="auto"/>
            <w:vAlign w:val="center"/>
            <w:hideMark/>
          </w:tcPr>
          <w:p w:rsidR="00840116" w:rsidRPr="00840116" w:rsidRDefault="00840116" w:rsidP="00840116">
            <w:pPr>
              <w:jc w:val="center"/>
              <w:rPr>
                <w:ins w:id="938" w:author="Hudec Branislav" w:date="2015-12-29T11:12:00Z"/>
                <w:b/>
                <w:bCs/>
                <w:color w:val="000000"/>
                <w:sz w:val="22"/>
                <w:szCs w:val="22"/>
              </w:rPr>
            </w:pPr>
            <w:ins w:id="939" w:author="Hudec Branislav" w:date="2015-12-29T11:12:00Z">
              <w:r w:rsidRPr="00840116">
                <w:rPr>
                  <w:b/>
                  <w:bCs/>
                  <w:color w:val="000000"/>
                  <w:sz w:val="22"/>
                  <w:szCs w:val="22"/>
                </w:rPr>
                <w:t> </w:t>
              </w:r>
            </w:ins>
          </w:p>
        </w:tc>
        <w:tc>
          <w:tcPr>
            <w:tcW w:w="567" w:type="dxa"/>
            <w:shd w:val="clear" w:color="auto" w:fill="auto"/>
            <w:vAlign w:val="center"/>
            <w:hideMark/>
          </w:tcPr>
          <w:p w:rsidR="00840116" w:rsidRPr="00840116" w:rsidRDefault="00840116" w:rsidP="00840116">
            <w:pPr>
              <w:jc w:val="center"/>
              <w:rPr>
                <w:ins w:id="940" w:author="Hudec Branislav" w:date="2015-12-29T11:12:00Z"/>
                <w:b/>
                <w:bCs/>
                <w:color w:val="000000"/>
                <w:sz w:val="22"/>
                <w:szCs w:val="22"/>
              </w:rPr>
            </w:pPr>
            <w:ins w:id="941" w:author="Hudec Branislav" w:date="2015-12-29T11:12:00Z">
              <w:r w:rsidRPr="00840116">
                <w:rPr>
                  <w:b/>
                  <w:bCs/>
                  <w:color w:val="000000"/>
                  <w:sz w:val="22"/>
                  <w:szCs w:val="22"/>
                </w:rPr>
                <w:t> </w:t>
              </w:r>
            </w:ins>
          </w:p>
        </w:tc>
        <w:tc>
          <w:tcPr>
            <w:tcW w:w="776" w:type="dxa"/>
            <w:shd w:val="clear" w:color="auto" w:fill="auto"/>
            <w:vAlign w:val="center"/>
            <w:hideMark/>
          </w:tcPr>
          <w:p w:rsidR="00840116" w:rsidRPr="00840116" w:rsidRDefault="00840116" w:rsidP="00840116">
            <w:pPr>
              <w:jc w:val="center"/>
              <w:rPr>
                <w:ins w:id="942" w:author="Hudec Branislav" w:date="2015-12-29T11:12:00Z"/>
                <w:b/>
                <w:bCs/>
                <w:color w:val="000000"/>
                <w:sz w:val="22"/>
                <w:szCs w:val="22"/>
              </w:rPr>
            </w:pPr>
            <w:ins w:id="943" w:author="Hudec Branislav" w:date="2015-12-29T11:12:00Z">
              <w:r w:rsidRPr="00840116">
                <w:rPr>
                  <w:b/>
                  <w:bCs/>
                  <w:color w:val="000000"/>
                  <w:sz w:val="22"/>
                  <w:szCs w:val="22"/>
                </w:rPr>
                <w:t> </w:t>
              </w:r>
            </w:ins>
          </w:p>
        </w:tc>
        <w:tc>
          <w:tcPr>
            <w:tcW w:w="1775" w:type="dxa"/>
            <w:shd w:val="clear" w:color="auto" w:fill="auto"/>
            <w:vAlign w:val="center"/>
            <w:hideMark/>
          </w:tcPr>
          <w:p w:rsidR="00840116" w:rsidRPr="00840116" w:rsidRDefault="00840116" w:rsidP="00840116">
            <w:pPr>
              <w:jc w:val="center"/>
              <w:rPr>
                <w:ins w:id="944" w:author="Hudec Branislav" w:date="2015-12-29T11:12:00Z"/>
                <w:b/>
                <w:bCs/>
                <w:color w:val="000000"/>
                <w:sz w:val="22"/>
                <w:szCs w:val="22"/>
              </w:rPr>
            </w:pPr>
            <w:ins w:id="945" w:author="Hudec Branislav" w:date="2015-12-29T11:12:00Z">
              <w:r w:rsidRPr="00840116">
                <w:rPr>
                  <w:b/>
                  <w:bCs/>
                  <w:color w:val="000000"/>
                  <w:sz w:val="22"/>
                  <w:szCs w:val="22"/>
                </w:rPr>
                <w:t> </w:t>
              </w:r>
            </w:ins>
          </w:p>
        </w:tc>
      </w:tr>
      <w:tr w:rsidR="00840116" w:rsidRPr="00840116" w:rsidTr="001622F7">
        <w:trPr>
          <w:trHeight w:val="600"/>
          <w:ins w:id="946" w:author="Hudec Branislav" w:date="2015-12-29T11:12:00Z"/>
        </w:trPr>
        <w:tc>
          <w:tcPr>
            <w:tcW w:w="582" w:type="dxa"/>
            <w:shd w:val="clear" w:color="auto" w:fill="auto"/>
            <w:noWrap/>
            <w:vAlign w:val="center"/>
            <w:hideMark/>
          </w:tcPr>
          <w:p w:rsidR="00840116" w:rsidRPr="00840116" w:rsidRDefault="00840116" w:rsidP="00840116">
            <w:pPr>
              <w:jc w:val="center"/>
              <w:rPr>
                <w:ins w:id="947" w:author="Hudec Branislav" w:date="2015-12-29T11:12:00Z"/>
                <w:color w:val="000000"/>
                <w:sz w:val="22"/>
                <w:szCs w:val="22"/>
              </w:rPr>
            </w:pPr>
            <w:ins w:id="948" w:author="Hudec Branislav" w:date="2015-12-29T11:12:00Z">
              <w:r w:rsidRPr="00840116">
                <w:rPr>
                  <w:color w:val="000000"/>
                  <w:sz w:val="22"/>
                  <w:szCs w:val="22"/>
                </w:rPr>
                <w:t>4</w:t>
              </w:r>
            </w:ins>
          </w:p>
        </w:tc>
        <w:tc>
          <w:tcPr>
            <w:tcW w:w="4820" w:type="dxa"/>
            <w:gridSpan w:val="2"/>
            <w:shd w:val="clear" w:color="auto" w:fill="auto"/>
            <w:vAlign w:val="center"/>
            <w:hideMark/>
          </w:tcPr>
          <w:p w:rsidR="00840116" w:rsidRPr="00840116" w:rsidRDefault="00840116" w:rsidP="00840116">
            <w:pPr>
              <w:rPr>
                <w:ins w:id="949" w:author="Hudec Branislav" w:date="2015-12-29T11:12:00Z"/>
                <w:color w:val="000000"/>
                <w:sz w:val="22"/>
                <w:szCs w:val="22"/>
              </w:rPr>
            </w:pPr>
            <w:ins w:id="950" w:author="Hudec Branislav" w:date="2015-12-29T11:12:00Z">
              <w:r w:rsidRPr="00840116">
                <w:rPr>
                  <w:color w:val="000000"/>
                  <w:sz w:val="22"/>
                  <w:szCs w:val="22"/>
                </w:rPr>
                <w:t>Bola určená PHZ podľa podmienok platných v čase vytvorenia zmluvného formulára kontrolovanej zákazky?</w:t>
              </w:r>
            </w:ins>
          </w:p>
        </w:tc>
        <w:tc>
          <w:tcPr>
            <w:tcW w:w="567" w:type="dxa"/>
            <w:shd w:val="clear" w:color="auto" w:fill="auto"/>
            <w:vAlign w:val="center"/>
            <w:hideMark/>
          </w:tcPr>
          <w:p w:rsidR="00840116" w:rsidRPr="00840116" w:rsidRDefault="00840116" w:rsidP="00840116">
            <w:pPr>
              <w:jc w:val="center"/>
              <w:rPr>
                <w:ins w:id="951" w:author="Hudec Branislav" w:date="2015-12-29T11:12:00Z"/>
                <w:b/>
                <w:bCs/>
                <w:color w:val="000000"/>
                <w:sz w:val="22"/>
                <w:szCs w:val="22"/>
              </w:rPr>
            </w:pPr>
            <w:ins w:id="952" w:author="Hudec Branislav" w:date="2015-12-29T11:12:00Z">
              <w:r w:rsidRPr="00840116">
                <w:rPr>
                  <w:b/>
                  <w:bCs/>
                  <w:color w:val="000000"/>
                  <w:sz w:val="22"/>
                  <w:szCs w:val="22"/>
                </w:rPr>
                <w:t> </w:t>
              </w:r>
            </w:ins>
          </w:p>
        </w:tc>
        <w:tc>
          <w:tcPr>
            <w:tcW w:w="567" w:type="dxa"/>
            <w:shd w:val="clear" w:color="auto" w:fill="auto"/>
            <w:vAlign w:val="center"/>
            <w:hideMark/>
          </w:tcPr>
          <w:p w:rsidR="00840116" w:rsidRPr="00840116" w:rsidRDefault="00840116" w:rsidP="00840116">
            <w:pPr>
              <w:jc w:val="center"/>
              <w:rPr>
                <w:ins w:id="953" w:author="Hudec Branislav" w:date="2015-12-29T11:12:00Z"/>
                <w:b/>
                <w:bCs/>
                <w:color w:val="000000"/>
                <w:sz w:val="22"/>
                <w:szCs w:val="22"/>
              </w:rPr>
            </w:pPr>
            <w:ins w:id="954" w:author="Hudec Branislav" w:date="2015-12-29T11:12:00Z">
              <w:r w:rsidRPr="00840116">
                <w:rPr>
                  <w:b/>
                  <w:bCs/>
                  <w:color w:val="000000"/>
                  <w:sz w:val="22"/>
                  <w:szCs w:val="22"/>
                </w:rPr>
                <w:t> </w:t>
              </w:r>
            </w:ins>
          </w:p>
        </w:tc>
        <w:tc>
          <w:tcPr>
            <w:tcW w:w="776" w:type="dxa"/>
            <w:shd w:val="clear" w:color="auto" w:fill="auto"/>
            <w:vAlign w:val="center"/>
            <w:hideMark/>
          </w:tcPr>
          <w:p w:rsidR="00840116" w:rsidRPr="00840116" w:rsidRDefault="00840116" w:rsidP="00840116">
            <w:pPr>
              <w:jc w:val="center"/>
              <w:rPr>
                <w:ins w:id="955" w:author="Hudec Branislav" w:date="2015-12-29T11:12:00Z"/>
                <w:b/>
                <w:bCs/>
                <w:color w:val="000000"/>
                <w:sz w:val="22"/>
                <w:szCs w:val="22"/>
              </w:rPr>
            </w:pPr>
            <w:ins w:id="956" w:author="Hudec Branislav" w:date="2015-12-29T11:12:00Z">
              <w:r w:rsidRPr="00840116">
                <w:rPr>
                  <w:b/>
                  <w:bCs/>
                  <w:color w:val="000000"/>
                  <w:sz w:val="22"/>
                  <w:szCs w:val="22"/>
                </w:rPr>
                <w:t> </w:t>
              </w:r>
            </w:ins>
          </w:p>
        </w:tc>
        <w:tc>
          <w:tcPr>
            <w:tcW w:w="1775" w:type="dxa"/>
            <w:shd w:val="clear" w:color="auto" w:fill="auto"/>
            <w:vAlign w:val="center"/>
            <w:hideMark/>
          </w:tcPr>
          <w:p w:rsidR="00840116" w:rsidRPr="00840116" w:rsidRDefault="00840116" w:rsidP="00840116">
            <w:pPr>
              <w:jc w:val="center"/>
              <w:rPr>
                <w:ins w:id="957" w:author="Hudec Branislav" w:date="2015-12-29T11:12:00Z"/>
                <w:b/>
                <w:bCs/>
                <w:color w:val="000000"/>
                <w:sz w:val="22"/>
                <w:szCs w:val="22"/>
              </w:rPr>
            </w:pPr>
            <w:ins w:id="958" w:author="Hudec Branislav" w:date="2015-12-29T11:12:00Z">
              <w:r w:rsidRPr="00840116">
                <w:rPr>
                  <w:b/>
                  <w:bCs/>
                  <w:color w:val="000000"/>
                  <w:sz w:val="22"/>
                  <w:szCs w:val="22"/>
                </w:rPr>
                <w:t> </w:t>
              </w:r>
            </w:ins>
          </w:p>
        </w:tc>
      </w:tr>
      <w:tr w:rsidR="00840116" w:rsidRPr="00840116" w:rsidTr="001622F7">
        <w:trPr>
          <w:trHeight w:val="600"/>
          <w:ins w:id="959" w:author="Hudec Branislav" w:date="2015-12-29T11:12:00Z"/>
        </w:trPr>
        <w:tc>
          <w:tcPr>
            <w:tcW w:w="582" w:type="dxa"/>
            <w:shd w:val="clear" w:color="auto" w:fill="auto"/>
            <w:noWrap/>
            <w:vAlign w:val="center"/>
            <w:hideMark/>
          </w:tcPr>
          <w:p w:rsidR="00840116" w:rsidRPr="00840116" w:rsidRDefault="00840116" w:rsidP="00840116">
            <w:pPr>
              <w:jc w:val="center"/>
              <w:rPr>
                <w:ins w:id="960" w:author="Hudec Branislav" w:date="2015-12-29T11:12:00Z"/>
                <w:color w:val="000000"/>
                <w:sz w:val="22"/>
                <w:szCs w:val="22"/>
              </w:rPr>
            </w:pPr>
            <w:ins w:id="961" w:author="Hudec Branislav" w:date="2015-12-29T11:12:00Z">
              <w:r w:rsidRPr="00840116">
                <w:rPr>
                  <w:color w:val="000000"/>
                  <w:sz w:val="22"/>
                  <w:szCs w:val="22"/>
                </w:rPr>
                <w:t>5</w:t>
              </w:r>
            </w:ins>
          </w:p>
        </w:tc>
        <w:tc>
          <w:tcPr>
            <w:tcW w:w="4820" w:type="dxa"/>
            <w:gridSpan w:val="2"/>
            <w:shd w:val="clear" w:color="auto" w:fill="auto"/>
            <w:vAlign w:val="center"/>
            <w:hideMark/>
          </w:tcPr>
          <w:p w:rsidR="00840116" w:rsidRPr="00840116" w:rsidRDefault="00840116" w:rsidP="00840116">
            <w:pPr>
              <w:rPr>
                <w:ins w:id="962" w:author="Hudec Branislav" w:date="2015-12-29T11:12:00Z"/>
                <w:color w:val="000000"/>
                <w:sz w:val="22"/>
                <w:szCs w:val="22"/>
              </w:rPr>
            </w:pPr>
            <w:ins w:id="963" w:author="Hudec Branislav" w:date="2015-12-29T11:12:00Z">
              <w:r w:rsidRPr="00840116">
                <w:rPr>
                  <w:color w:val="000000"/>
                  <w:sz w:val="22"/>
                  <w:szCs w:val="22"/>
                </w:rPr>
                <w:t>Definícia predmetu zákazky umožňuje čo najširšiu hospodársku súťaž a je v súlade s princípmi verejného obstarávania?</w:t>
              </w:r>
            </w:ins>
          </w:p>
        </w:tc>
        <w:tc>
          <w:tcPr>
            <w:tcW w:w="567" w:type="dxa"/>
            <w:shd w:val="clear" w:color="auto" w:fill="auto"/>
            <w:vAlign w:val="center"/>
            <w:hideMark/>
          </w:tcPr>
          <w:p w:rsidR="00840116" w:rsidRPr="00840116" w:rsidRDefault="00840116" w:rsidP="00840116">
            <w:pPr>
              <w:jc w:val="center"/>
              <w:rPr>
                <w:ins w:id="964" w:author="Hudec Branislav" w:date="2015-12-29T11:12:00Z"/>
                <w:b/>
                <w:bCs/>
                <w:color w:val="000000"/>
                <w:sz w:val="22"/>
                <w:szCs w:val="22"/>
              </w:rPr>
            </w:pPr>
            <w:ins w:id="965" w:author="Hudec Branislav" w:date="2015-12-29T11:12:00Z">
              <w:r w:rsidRPr="00840116">
                <w:rPr>
                  <w:b/>
                  <w:bCs/>
                  <w:color w:val="000000"/>
                  <w:sz w:val="22"/>
                  <w:szCs w:val="22"/>
                </w:rPr>
                <w:t> </w:t>
              </w:r>
            </w:ins>
          </w:p>
        </w:tc>
        <w:tc>
          <w:tcPr>
            <w:tcW w:w="567" w:type="dxa"/>
            <w:shd w:val="clear" w:color="auto" w:fill="auto"/>
            <w:vAlign w:val="center"/>
            <w:hideMark/>
          </w:tcPr>
          <w:p w:rsidR="00840116" w:rsidRPr="00840116" w:rsidRDefault="00840116" w:rsidP="00840116">
            <w:pPr>
              <w:jc w:val="center"/>
              <w:rPr>
                <w:ins w:id="966" w:author="Hudec Branislav" w:date="2015-12-29T11:12:00Z"/>
                <w:b/>
                <w:bCs/>
                <w:color w:val="000000"/>
                <w:sz w:val="22"/>
                <w:szCs w:val="22"/>
              </w:rPr>
            </w:pPr>
            <w:ins w:id="967" w:author="Hudec Branislav" w:date="2015-12-29T11:12:00Z">
              <w:r w:rsidRPr="00840116">
                <w:rPr>
                  <w:b/>
                  <w:bCs/>
                  <w:color w:val="000000"/>
                  <w:sz w:val="22"/>
                  <w:szCs w:val="22"/>
                </w:rPr>
                <w:t> </w:t>
              </w:r>
            </w:ins>
          </w:p>
        </w:tc>
        <w:tc>
          <w:tcPr>
            <w:tcW w:w="776" w:type="dxa"/>
            <w:shd w:val="clear" w:color="auto" w:fill="auto"/>
            <w:vAlign w:val="center"/>
            <w:hideMark/>
          </w:tcPr>
          <w:p w:rsidR="00840116" w:rsidRPr="00840116" w:rsidRDefault="00840116" w:rsidP="00840116">
            <w:pPr>
              <w:jc w:val="center"/>
              <w:rPr>
                <w:ins w:id="968" w:author="Hudec Branislav" w:date="2015-12-29T11:12:00Z"/>
                <w:b/>
                <w:bCs/>
                <w:color w:val="000000"/>
                <w:sz w:val="22"/>
                <w:szCs w:val="22"/>
              </w:rPr>
            </w:pPr>
            <w:ins w:id="969" w:author="Hudec Branislav" w:date="2015-12-29T11:12:00Z">
              <w:r w:rsidRPr="00840116">
                <w:rPr>
                  <w:b/>
                  <w:bCs/>
                  <w:color w:val="000000"/>
                  <w:sz w:val="22"/>
                  <w:szCs w:val="22"/>
                </w:rPr>
                <w:t> </w:t>
              </w:r>
            </w:ins>
          </w:p>
        </w:tc>
        <w:tc>
          <w:tcPr>
            <w:tcW w:w="1775" w:type="dxa"/>
            <w:shd w:val="clear" w:color="auto" w:fill="auto"/>
            <w:vAlign w:val="center"/>
            <w:hideMark/>
          </w:tcPr>
          <w:p w:rsidR="00840116" w:rsidRPr="00840116" w:rsidRDefault="00840116" w:rsidP="00840116">
            <w:pPr>
              <w:jc w:val="center"/>
              <w:rPr>
                <w:ins w:id="970" w:author="Hudec Branislav" w:date="2015-12-29T11:12:00Z"/>
                <w:b/>
                <w:bCs/>
                <w:color w:val="000000"/>
                <w:sz w:val="22"/>
                <w:szCs w:val="22"/>
              </w:rPr>
            </w:pPr>
            <w:ins w:id="971" w:author="Hudec Branislav" w:date="2015-12-29T11:12:00Z">
              <w:r w:rsidRPr="00840116">
                <w:rPr>
                  <w:b/>
                  <w:bCs/>
                  <w:color w:val="000000"/>
                  <w:sz w:val="22"/>
                  <w:szCs w:val="22"/>
                </w:rPr>
                <w:t> </w:t>
              </w:r>
            </w:ins>
          </w:p>
        </w:tc>
      </w:tr>
      <w:tr w:rsidR="00840116" w:rsidRPr="00840116" w:rsidTr="001622F7">
        <w:trPr>
          <w:trHeight w:val="1200"/>
          <w:ins w:id="972" w:author="Hudec Branislav" w:date="2015-12-29T11:12:00Z"/>
        </w:trPr>
        <w:tc>
          <w:tcPr>
            <w:tcW w:w="582" w:type="dxa"/>
            <w:shd w:val="clear" w:color="auto" w:fill="auto"/>
            <w:noWrap/>
            <w:vAlign w:val="center"/>
            <w:hideMark/>
          </w:tcPr>
          <w:p w:rsidR="00840116" w:rsidRPr="00840116" w:rsidRDefault="00840116" w:rsidP="00840116">
            <w:pPr>
              <w:jc w:val="center"/>
              <w:rPr>
                <w:ins w:id="973" w:author="Hudec Branislav" w:date="2015-12-29T11:12:00Z"/>
                <w:color w:val="000000"/>
                <w:sz w:val="22"/>
                <w:szCs w:val="22"/>
              </w:rPr>
            </w:pPr>
            <w:ins w:id="974" w:author="Hudec Branislav" w:date="2015-12-29T11:12:00Z">
              <w:r w:rsidRPr="00840116">
                <w:rPr>
                  <w:color w:val="000000"/>
                  <w:sz w:val="22"/>
                  <w:szCs w:val="22"/>
                </w:rPr>
                <w:t>6</w:t>
              </w:r>
            </w:ins>
          </w:p>
        </w:tc>
        <w:tc>
          <w:tcPr>
            <w:tcW w:w="4820" w:type="dxa"/>
            <w:gridSpan w:val="2"/>
            <w:shd w:val="clear" w:color="auto" w:fill="auto"/>
            <w:vAlign w:val="center"/>
            <w:hideMark/>
          </w:tcPr>
          <w:p w:rsidR="00840116" w:rsidRPr="00840116" w:rsidRDefault="00840116" w:rsidP="00840116">
            <w:pPr>
              <w:rPr>
                <w:ins w:id="975" w:author="Hudec Branislav" w:date="2015-12-29T11:12:00Z"/>
                <w:color w:val="000000"/>
                <w:sz w:val="22"/>
                <w:szCs w:val="22"/>
              </w:rPr>
            </w:pPr>
            <w:ins w:id="976" w:author="Hudec Branislav" w:date="2015-12-29T11:12:00Z">
              <w:r w:rsidRPr="00840116">
                <w:rPr>
                  <w:color w:val="000000"/>
                  <w:sz w:val="22"/>
                  <w:szCs w:val="22"/>
                </w:rPr>
                <w:t>a) Vzhľadom na predmet zákazky bol zvolený správny vzor všeobecných  zmluvných podmienok?</w:t>
              </w:r>
              <w:r w:rsidRPr="00840116">
                <w:rPr>
                  <w:color w:val="000000"/>
                  <w:sz w:val="22"/>
                  <w:szCs w:val="22"/>
                </w:rPr>
                <w:br/>
                <w:t>b) Využili sa všeobecné zmluvné podmienky určené pre zákazky spolufinancované zo zdrojov EÚ?</w:t>
              </w:r>
            </w:ins>
          </w:p>
        </w:tc>
        <w:tc>
          <w:tcPr>
            <w:tcW w:w="567" w:type="dxa"/>
            <w:shd w:val="clear" w:color="auto" w:fill="auto"/>
            <w:vAlign w:val="center"/>
            <w:hideMark/>
          </w:tcPr>
          <w:p w:rsidR="00840116" w:rsidRPr="00840116" w:rsidRDefault="00840116" w:rsidP="00840116">
            <w:pPr>
              <w:jc w:val="center"/>
              <w:rPr>
                <w:ins w:id="977" w:author="Hudec Branislav" w:date="2015-12-29T11:12:00Z"/>
                <w:b/>
                <w:bCs/>
                <w:color w:val="000000"/>
                <w:sz w:val="22"/>
                <w:szCs w:val="22"/>
              </w:rPr>
            </w:pPr>
            <w:ins w:id="978" w:author="Hudec Branislav" w:date="2015-12-29T11:12:00Z">
              <w:r w:rsidRPr="00840116">
                <w:rPr>
                  <w:b/>
                  <w:bCs/>
                  <w:color w:val="000000"/>
                  <w:sz w:val="22"/>
                  <w:szCs w:val="22"/>
                </w:rPr>
                <w:t> </w:t>
              </w:r>
            </w:ins>
          </w:p>
        </w:tc>
        <w:tc>
          <w:tcPr>
            <w:tcW w:w="567" w:type="dxa"/>
            <w:shd w:val="clear" w:color="auto" w:fill="auto"/>
            <w:vAlign w:val="center"/>
            <w:hideMark/>
          </w:tcPr>
          <w:p w:rsidR="00840116" w:rsidRPr="00840116" w:rsidRDefault="00840116" w:rsidP="00840116">
            <w:pPr>
              <w:jc w:val="center"/>
              <w:rPr>
                <w:ins w:id="979" w:author="Hudec Branislav" w:date="2015-12-29T11:12:00Z"/>
                <w:b/>
                <w:bCs/>
                <w:color w:val="000000"/>
                <w:sz w:val="22"/>
                <w:szCs w:val="22"/>
              </w:rPr>
            </w:pPr>
            <w:ins w:id="980" w:author="Hudec Branislav" w:date="2015-12-29T11:12:00Z">
              <w:r w:rsidRPr="00840116">
                <w:rPr>
                  <w:b/>
                  <w:bCs/>
                  <w:color w:val="000000"/>
                  <w:sz w:val="22"/>
                  <w:szCs w:val="22"/>
                </w:rPr>
                <w:t> </w:t>
              </w:r>
            </w:ins>
          </w:p>
        </w:tc>
        <w:tc>
          <w:tcPr>
            <w:tcW w:w="776" w:type="dxa"/>
            <w:shd w:val="clear" w:color="auto" w:fill="auto"/>
            <w:vAlign w:val="center"/>
            <w:hideMark/>
          </w:tcPr>
          <w:p w:rsidR="00840116" w:rsidRPr="00840116" w:rsidRDefault="00840116" w:rsidP="00840116">
            <w:pPr>
              <w:jc w:val="center"/>
              <w:rPr>
                <w:ins w:id="981" w:author="Hudec Branislav" w:date="2015-12-29T11:12:00Z"/>
                <w:b/>
                <w:bCs/>
                <w:color w:val="000000"/>
                <w:sz w:val="22"/>
                <w:szCs w:val="22"/>
              </w:rPr>
            </w:pPr>
            <w:ins w:id="982" w:author="Hudec Branislav" w:date="2015-12-29T11:12:00Z">
              <w:r w:rsidRPr="00840116">
                <w:rPr>
                  <w:b/>
                  <w:bCs/>
                  <w:color w:val="000000"/>
                  <w:sz w:val="22"/>
                  <w:szCs w:val="22"/>
                </w:rPr>
                <w:t> </w:t>
              </w:r>
            </w:ins>
          </w:p>
        </w:tc>
        <w:tc>
          <w:tcPr>
            <w:tcW w:w="1775" w:type="dxa"/>
            <w:shd w:val="clear" w:color="auto" w:fill="auto"/>
            <w:vAlign w:val="center"/>
            <w:hideMark/>
          </w:tcPr>
          <w:p w:rsidR="00840116" w:rsidRPr="00840116" w:rsidRDefault="00840116" w:rsidP="00840116">
            <w:pPr>
              <w:jc w:val="center"/>
              <w:rPr>
                <w:ins w:id="983" w:author="Hudec Branislav" w:date="2015-12-29T11:12:00Z"/>
                <w:b/>
                <w:bCs/>
                <w:color w:val="000000"/>
                <w:sz w:val="22"/>
                <w:szCs w:val="22"/>
              </w:rPr>
            </w:pPr>
            <w:ins w:id="984" w:author="Hudec Branislav" w:date="2015-12-29T11:12:00Z">
              <w:r w:rsidRPr="00840116">
                <w:rPr>
                  <w:b/>
                  <w:bCs/>
                  <w:color w:val="000000"/>
                  <w:sz w:val="22"/>
                  <w:szCs w:val="22"/>
                </w:rPr>
                <w:t> </w:t>
              </w:r>
            </w:ins>
          </w:p>
        </w:tc>
      </w:tr>
      <w:tr w:rsidR="00840116" w:rsidRPr="00840116" w:rsidTr="001622F7">
        <w:trPr>
          <w:trHeight w:val="900"/>
          <w:ins w:id="985" w:author="Hudec Branislav" w:date="2015-12-29T11:12:00Z"/>
        </w:trPr>
        <w:tc>
          <w:tcPr>
            <w:tcW w:w="582" w:type="dxa"/>
            <w:shd w:val="clear" w:color="auto" w:fill="auto"/>
            <w:noWrap/>
            <w:vAlign w:val="center"/>
            <w:hideMark/>
          </w:tcPr>
          <w:p w:rsidR="00840116" w:rsidRPr="00840116" w:rsidRDefault="00840116" w:rsidP="00840116">
            <w:pPr>
              <w:jc w:val="center"/>
              <w:rPr>
                <w:ins w:id="986" w:author="Hudec Branislav" w:date="2015-12-29T11:12:00Z"/>
                <w:color w:val="000000"/>
                <w:sz w:val="22"/>
                <w:szCs w:val="22"/>
              </w:rPr>
            </w:pPr>
            <w:ins w:id="987" w:author="Hudec Branislav" w:date="2015-12-29T11:12:00Z">
              <w:r w:rsidRPr="00840116">
                <w:rPr>
                  <w:color w:val="000000"/>
                  <w:sz w:val="22"/>
                  <w:szCs w:val="22"/>
                </w:rPr>
                <w:t>7</w:t>
              </w:r>
            </w:ins>
          </w:p>
        </w:tc>
        <w:tc>
          <w:tcPr>
            <w:tcW w:w="4820" w:type="dxa"/>
            <w:gridSpan w:val="2"/>
            <w:shd w:val="clear" w:color="auto" w:fill="auto"/>
            <w:vAlign w:val="center"/>
            <w:hideMark/>
          </w:tcPr>
          <w:p w:rsidR="00840116" w:rsidRPr="00840116" w:rsidRDefault="00840116" w:rsidP="00840116">
            <w:pPr>
              <w:rPr>
                <w:ins w:id="988" w:author="Hudec Branislav" w:date="2015-12-29T11:12:00Z"/>
                <w:color w:val="000000"/>
                <w:sz w:val="22"/>
                <w:szCs w:val="22"/>
              </w:rPr>
            </w:pPr>
            <w:ins w:id="989" w:author="Hudec Branislav" w:date="2015-12-29T11:12:00Z">
              <w:r w:rsidRPr="00840116">
                <w:rPr>
                  <w:color w:val="000000"/>
                  <w:sz w:val="22"/>
                  <w:szCs w:val="22"/>
                </w:rPr>
                <w:t>Objednávkové atribúty, zmluvné špecifikácie a podmienky súťaže, ktoré boli doplnené sú v súlade s princípmi verejného obstarávania a podporujú čestnú hospodársku súťaž?</w:t>
              </w:r>
            </w:ins>
          </w:p>
        </w:tc>
        <w:tc>
          <w:tcPr>
            <w:tcW w:w="567" w:type="dxa"/>
            <w:shd w:val="clear" w:color="auto" w:fill="auto"/>
            <w:vAlign w:val="center"/>
            <w:hideMark/>
          </w:tcPr>
          <w:p w:rsidR="00840116" w:rsidRPr="00840116" w:rsidRDefault="00840116" w:rsidP="00840116">
            <w:pPr>
              <w:jc w:val="center"/>
              <w:rPr>
                <w:ins w:id="990" w:author="Hudec Branislav" w:date="2015-12-29T11:12:00Z"/>
                <w:b/>
                <w:bCs/>
                <w:color w:val="000000"/>
                <w:sz w:val="22"/>
                <w:szCs w:val="22"/>
              </w:rPr>
            </w:pPr>
            <w:ins w:id="991" w:author="Hudec Branislav" w:date="2015-12-29T11:12:00Z">
              <w:r w:rsidRPr="00840116">
                <w:rPr>
                  <w:b/>
                  <w:bCs/>
                  <w:color w:val="000000"/>
                  <w:sz w:val="22"/>
                  <w:szCs w:val="22"/>
                </w:rPr>
                <w:t> </w:t>
              </w:r>
            </w:ins>
          </w:p>
        </w:tc>
        <w:tc>
          <w:tcPr>
            <w:tcW w:w="567" w:type="dxa"/>
            <w:shd w:val="clear" w:color="auto" w:fill="auto"/>
            <w:vAlign w:val="center"/>
            <w:hideMark/>
          </w:tcPr>
          <w:p w:rsidR="00840116" w:rsidRPr="00840116" w:rsidRDefault="00840116" w:rsidP="00840116">
            <w:pPr>
              <w:jc w:val="center"/>
              <w:rPr>
                <w:ins w:id="992" w:author="Hudec Branislav" w:date="2015-12-29T11:12:00Z"/>
                <w:b/>
                <w:bCs/>
                <w:color w:val="000000"/>
                <w:sz w:val="22"/>
                <w:szCs w:val="22"/>
              </w:rPr>
            </w:pPr>
            <w:ins w:id="993" w:author="Hudec Branislav" w:date="2015-12-29T11:12:00Z">
              <w:r w:rsidRPr="00840116">
                <w:rPr>
                  <w:b/>
                  <w:bCs/>
                  <w:color w:val="000000"/>
                  <w:sz w:val="22"/>
                  <w:szCs w:val="22"/>
                </w:rPr>
                <w:t> </w:t>
              </w:r>
            </w:ins>
          </w:p>
        </w:tc>
        <w:tc>
          <w:tcPr>
            <w:tcW w:w="776" w:type="dxa"/>
            <w:shd w:val="clear" w:color="auto" w:fill="auto"/>
            <w:vAlign w:val="center"/>
            <w:hideMark/>
          </w:tcPr>
          <w:p w:rsidR="00840116" w:rsidRPr="00840116" w:rsidRDefault="00840116" w:rsidP="00840116">
            <w:pPr>
              <w:jc w:val="center"/>
              <w:rPr>
                <w:ins w:id="994" w:author="Hudec Branislav" w:date="2015-12-29T11:12:00Z"/>
                <w:b/>
                <w:bCs/>
                <w:color w:val="000000"/>
                <w:sz w:val="22"/>
                <w:szCs w:val="22"/>
              </w:rPr>
            </w:pPr>
            <w:ins w:id="995" w:author="Hudec Branislav" w:date="2015-12-29T11:12:00Z">
              <w:r w:rsidRPr="00840116">
                <w:rPr>
                  <w:b/>
                  <w:bCs/>
                  <w:color w:val="000000"/>
                  <w:sz w:val="22"/>
                  <w:szCs w:val="22"/>
                </w:rPr>
                <w:t> </w:t>
              </w:r>
            </w:ins>
          </w:p>
        </w:tc>
        <w:tc>
          <w:tcPr>
            <w:tcW w:w="1775" w:type="dxa"/>
            <w:shd w:val="clear" w:color="auto" w:fill="auto"/>
            <w:vAlign w:val="center"/>
            <w:hideMark/>
          </w:tcPr>
          <w:p w:rsidR="00840116" w:rsidRPr="00840116" w:rsidRDefault="00840116" w:rsidP="00840116">
            <w:pPr>
              <w:jc w:val="center"/>
              <w:rPr>
                <w:ins w:id="996" w:author="Hudec Branislav" w:date="2015-12-29T11:12:00Z"/>
                <w:b/>
                <w:bCs/>
                <w:color w:val="000000"/>
                <w:sz w:val="22"/>
                <w:szCs w:val="22"/>
              </w:rPr>
            </w:pPr>
            <w:ins w:id="997" w:author="Hudec Branislav" w:date="2015-12-29T11:12:00Z">
              <w:r w:rsidRPr="00840116">
                <w:rPr>
                  <w:b/>
                  <w:bCs/>
                  <w:color w:val="000000"/>
                  <w:sz w:val="22"/>
                  <w:szCs w:val="22"/>
                </w:rPr>
                <w:t> </w:t>
              </w:r>
            </w:ins>
          </w:p>
        </w:tc>
      </w:tr>
      <w:tr w:rsidR="00840116" w:rsidRPr="00840116" w:rsidTr="001622F7">
        <w:trPr>
          <w:trHeight w:val="900"/>
          <w:ins w:id="998" w:author="Hudec Branislav" w:date="2015-12-29T11:12:00Z"/>
        </w:trPr>
        <w:tc>
          <w:tcPr>
            <w:tcW w:w="582" w:type="dxa"/>
            <w:shd w:val="clear" w:color="auto" w:fill="auto"/>
            <w:noWrap/>
            <w:vAlign w:val="center"/>
            <w:hideMark/>
          </w:tcPr>
          <w:p w:rsidR="00840116" w:rsidRPr="00840116" w:rsidRDefault="00840116" w:rsidP="00840116">
            <w:pPr>
              <w:jc w:val="center"/>
              <w:rPr>
                <w:ins w:id="999" w:author="Hudec Branislav" w:date="2015-12-29T11:12:00Z"/>
                <w:color w:val="000000"/>
                <w:sz w:val="22"/>
                <w:szCs w:val="22"/>
              </w:rPr>
            </w:pPr>
            <w:ins w:id="1000" w:author="Hudec Branislav" w:date="2015-12-29T11:12:00Z">
              <w:del w:id="1001" w:author="Tibor Barna" w:date="2016-01-04T08:58:00Z">
                <w:r w:rsidRPr="00840116" w:rsidDel="00370F52">
                  <w:rPr>
                    <w:color w:val="000000"/>
                    <w:sz w:val="22"/>
                    <w:szCs w:val="22"/>
                  </w:rPr>
                  <w:delText>10</w:delText>
                </w:r>
              </w:del>
            </w:ins>
            <w:ins w:id="1002" w:author="Tibor Barna" w:date="2016-01-04T08:58:00Z">
              <w:r w:rsidR="00370F52">
                <w:rPr>
                  <w:color w:val="000000"/>
                  <w:sz w:val="22"/>
                  <w:szCs w:val="22"/>
                </w:rPr>
                <w:t>8</w:t>
              </w:r>
            </w:ins>
          </w:p>
        </w:tc>
        <w:tc>
          <w:tcPr>
            <w:tcW w:w="4820" w:type="dxa"/>
            <w:gridSpan w:val="2"/>
            <w:shd w:val="clear" w:color="auto" w:fill="auto"/>
            <w:vAlign w:val="center"/>
            <w:hideMark/>
          </w:tcPr>
          <w:p w:rsidR="00840116" w:rsidRPr="00840116" w:rsidRDefault="00840116" w:rsidP="00840116">
            <w:pPr>
              <w:rPr>
                <w:ins w:id="1003" w:author="Hudec Branislav" w:date="2015-12-29T11:12:00Z"/>
                <w:sz w:val="22"/>
                <w:szCs w:val="22"/>
              </w:rPr>
            </w:pPr>
            <w:ins w:id="1004" w:author="Hudec Branislav" w:date="2015-12-29T11:12:00Z">
              <w:r w:rsidRPr="00840116">
                <w:rPr>
                  <w:sz w:val="22"/>
                  <w:szCs w:val="22"/>
                </w:rPr>
                <w:t xml:space="preserve">Je verejné obstarávanie  z pohľadu kontroly predmetu obstarávania, návrhu zmluvných podmienok a iných údajov vo vecnom súlade so schválenou žiadosťou o NFP a účinnou Zmluvou o poskytnutí NFP? </w:t>
              </w:r>
            </w:ins>
          </w:p>
        </w:tc>
        <w:tc>
          <w:tcPr>
            <w:tcW w:w="567" w:type="dxa"/>
            <w:shd w:val="clear" w:color="auto" w:fill="auto"/>
            <w:vAlign w:val="center"/>
            <w:hideMark/>
          </w:tcPr>
          <w:p w:rsidR="00840116" w:rsidRPr="00840116" w:rsidRDefault="00840116" w:rsidP="00840116">
            <w:pPr>
              <w:jc w:val="center"/>
              <w:rPr>
                <w:ins w:id="1005" w:author="Hudec Branislav" w:date="2015-12-29T11:12:00Z"/>
                <w:b/>
                <w:bCs/>
                <w:color w:val="000000"/>
                <w:sz w:val="22"/>
                <w:szCs w:val="22"/>
              </w:rPr>
            </w:pPr>
            <w:ins w:id="1006" w:author="Hudec Branislav" w:date="2015-12-29T11:12:00Z">
              <w:r w:rsidRPr="00840116">
                <w:rPr>
                  <w:b/>
                  <w:bCs/>
                  <w:color w:val="000000"/>
                  <w:sz w:val="22"/>
                  <w:szCs w:val="22"/>
                </w:rPr>
                <w:t> </w:t>
              </w:r>
            </w:ins>
          </w:p>
        </w:tc>
        <w:tc>
          <w:tcPr>
            <w:tcW w:w="567" w:type="dxa"/>
            <w:shd w:val="clear" w:color="auto" w:fill="auto"/>
            <w:vAlign w:val="center"/>
            <w:hideMark/>
          </w:tcPr>
          <w:p w:rsidR="00840116" w:rsidRPr="00840116" w:rsidRDefault="00840116" w:rsidP="00840116">
            <w:pPr>
              <w:jc w:val="center"/>
              <w:rPr>
                <w:ins w:id="1007" w:author="Hudec Branislav" w:date="2015-12-29T11:12:00Z"/>
                <w:b/>
                <w:bCs/>
                <w:color w:val="000000"/>
                <w:sz w:val="22"/>
                <w:szCs w:val="22"/>
              </w:rPr>
            </w:pPr>
            <w:ins w:id="1008" w:author="Hudec Branislav" w:date="2015-12-29T11:12:00Z">
              <w:r w:rsidRPr="00840116">
                <w:rPr>
                  <w:b/>
                  <w:bCs/>
                  <w:color w:val="000000"/>
                  <w:sz w:val="22"/>
                  <w:szCs w:val="22"/>
                </w:rPr>
                <w:t> </w:t>
              </w:r>
            </w:ins>
          </w:p>
        </w:tc>
        <w:tc>
          <w:tcPr>
            <w:tcW w:w="776" w:type="dxa"/>
            <w:shd w:val="clear" w:color="auto" w:fill="auto"/>
            <w:vAlign w:val="center"/>
            <w:hideMark/>
          </w:tcPr>
          <w:p w:rsidR="00840116" w:rsidRPr="00840116" w:rsidRDefault="00840116" w:rsidP="00840116">
            <w:pPr>
              <w:jc w:val="center"/>
              <w:rPr>
                <w:ins w:id="1009" w:author="Hudec Branislav" w:date="2015-12-29T11:12:00Z"/>
                <w:b/>
                <w:bCs/>
                <w:color w:val="000000"/>
                <w:sz w:val="22"/>
                <w:szCs w:val="22"/>
              </w:rPr>
            </w:pPr>
            <w:ins w:id="1010" w:author="Hudec Branislav" w:date="2015-12-29T11:12:00Z">
              <w:r w:rsidRPr="00840116">
                <w:rPr>
                  <w:b/>
                  <w:bCs/>
                  <w:color w:val="000000"/>
                  <w:sz w:val="22"/>
                  <w:szCs w:val="22"/>
                </w:rPr>
                <w:t> </w:t>
              </w:r>
            </w:ins>
          </w:p>
        </w:tc>
        <w:tc>
          <w:tcPr>
            <w:tcW w:w="1775" w:type="dxa"/>
            <w:shd w:val="clear" w:color="auto" w:fill="auto"/>
            <w:vAlign w:val="center"/>
            <w:hideMark/>
          </w:tcPr>
          <w:p w:rsidR="00840116" w:rsidRPr="00840116" w:rsidRDefault="00840116" w:rsidP="00840116">
            <w:pPr>
              <w:jc w:val="center"/>
              <w:rPr>
                <w:ins w:id="1011" w:author="Hudec Branislav" w:date="2015-12-29T11:12:00Z"/>
                <w:b/>
                <w:bCs/>
                <w:color w:val="000000"/>
                <w:sz w:val="22"/>
                <w:szCs w:val="22"/>
              </w:rPr>
            </w:pPr>
            <w:ins w:id="1012" w:author="Hudec Branislav" w:date="2015-12-29T11:12:00Z">
              <w:r w:rsidRPr="00840116">
                <w:rPr>
                  <w:b/>
                  <w:bCs/>
                  <w:color w:val="000000"/>
                  <w:sz w:val="22"/>
                  <w:szCs w:val="22"/>
                </w:rPr>
                <w:t> </w:t>
              </w:r>
            </w:ins>
          </w:p>
        </w:tc>
      </w:tr>
      <w:tr w:rsidR="00840116" w:rsidRPr="00840116" w:rsidTr="001622F7">
        <w:trPr>
          <w:trHeight w:val="900"/>
          <w:ins w:id="1013" w:author="Hudec Branislav" w:date="2015-12-29T11:12:00Z"/>
        </w:trPr>
        <w:tc>
          <w:tcPr>
            <w:tcW w:w="582" w:type="dxa"/>
            <w:shd w:val="clear" w:color="auto" w:fill="auto"/>
            <w:noWrap/>
            <w:vAlign w:val="center"/>
            <w:hideMark/>
          </w:tcPr>
          <w:p w:rsidR="00840116" w:rsidRPr="00840116" w:rsidRDefault="00840116" w:rsidP="00840116">
            <w:pPr>
              <w:jc w:val="center"/>
              <w:rPr>
                <w:ins w:id="1014" w:author="Hudec Branislav" w:date="2015-12-29T11:12:00Z"/>
                <w:color w:val="000000"/>
                <w:sz w:val="22"/>
                <w:szCs w:val="22"/>
              </w:rPr>
            </w:pPr>
            <w:ins w:id="1015" w:author="Hudec Branislav" w:date="2015-12-29T11:12:00Z">
              <w:del w:id="1016" w:author="Tibor Barna" w:date="2016-01-04T08:58:00Z">
                <w:r w:rsidRPr="00840116" w:rsidDel="00370F52">
                  <w:rPr>
                    <w:color w:val="000000"/>
                    <w:sz w:val="22"/>
                    <w:szCs w:val="22"/>
                  </w:rPr>
                  <w:delText>11</w:delText>
                </w:r>
              </w:del>
            </w:ins>
            <w:ins w:id="1017" w:author="Tibor Barna" w:date="2016-01-04T08:58:00Z">
              <w:r w:rsidR="00370F52">
                <w:rPr>
                  <w:color w:val="000000"/>
                  <w:sz w:val="22"/>
                  <w:szCs w:val="22"/>
                </w:rPr>
                <w:t>9</w:t>
              </w:r>
            </w:ins>
          </w:p>
        </w:tc>
        <w:tc>
          <w:tcPr>
            <w:tcW w:w="4820" w:type="dxa"/>
            <w:gridSpan w:val="2"/>
            <w:shd w:val="clear" w:color="auto" w:fill="auto"/>
            <w:vAlign w:val="center"/>
            <w:hideMark/>
          </w:tcPr>
          <w:p w:rsidR="00840116" w:rsidRPr="00840116" w:rsidRDefault="00840116" w:rsidP="00840116">
            <w:pPr>
              <w:rPr>
                <w:ins w:id="1018" w:author="Hudec Branislav" w:date="2015-12-29T11:12:00Z"/>
                <w:color w:val="000000"/>
                <w:sz w:val="22"/>
                <w:szCs w:val="22"/>
              </w:rPr>
            </w:pPr>
            <w:ins w:id="1019" w:author="Hudec Branislav" w:date="2015-12-29T11:12:00Z">
              <w:r w:rsidRPr="00840116">
                <w:rPr>
                  <w:color w:val="000000"/>
                  <w:sz w:val="22"/>
                  <w:szCs w:val="22"/>
                </w:rPr>
                <w:t>Bol pri zadávaní zákaziek uplatnený princíp rovnakého zaobchádzania, princíp nediskriminácie uchádzačov alebo záujemcov, princíp transparentnosti a princíp hospodárnosti a efektívnosti?</w:t>
              </w:r>
            </w:ins>
          </w:p>
        </w:tc>
        <w:tc>
          <w:tcPr>
            <w:tcW w:w="567" w:type="dxa"/>
            <w:shd w:val="clear" w:color="auto" w:fill="auto"/>
            <w:vAlign w:val="center"/>
            <w:hideMark/>
          </w:tcPr>
          <w:p w:rsidR="00840116" w:rsidRPr="00840116" w:rsidRDefault="00840116" w:rsidP="00840116">
            <w:pPr>
              <w:jc w:val="center"/>
              <w:rPr>
                <w:ins w:id="1020" w:author="Hudec Branislav" w:date="2015-12-29T11:12:00Z"/>
                <w:b/>
                <w:bCs/>
                <w:color w:val="000000"/>
                <w:sz w:val="22"/>
                <w:szCs w:val="22"/>
              </w:rPr>
            </w:pPr>
            <w:ins w:id="1021" w:author="Hudec Branislav" w:date="2015-12-29T11:12:00Z">
              <w:r w:rsidRPr="00840116">
                <w:rPr>
                  <w:b/>
                  <w:bCs/>
                  <w:color w:val="000000"/>
                  <w:sz w:val="22"/>
                  <w:szCs w:val="22"/>
                </w:rPr>
                <w:t> </w:t>
              </w:r>
            </w:ins>
          </w:p>
        </w:tc>
        <w:tc>
          <w:tcPr>
            <w:tcW w:w="567" w:type="dxa"/>
            <w:shd w:val="clear" w:color="auto" w:fill="auto"/>
            <w:vAlign w:val="center"/>
            <w:hideMark/>
          </w:tcPr>
          <w:p w:rsidR="00840116" w:rsidRPr="00840116" w:rsidRDefault="00840116" w:rsidP="00840116">
            <w:pPr>
              <w:jc w:val="center"/>
              <w:rPr>
                <w:ins w:id="1022" w:author="Hudec Branislav" w:date="2015-12-29T11:12:00Z"/>
                <w:b/>
                <w:bCs/>
                <w:color w:val="000000"/>
                <w:sz w:val="22"/>
                <w:szCs w:val="22"/>
              </w:rPr>
            </w:pPr>
            <w:ins w:id="1023" w:author="Hudec Branislav" w:date="2015-12-29T11:12:00Z">
              <w:r w:rsidRPr="00840116">
                <w:rPr>
                  <w:b/>
                  <w:bCs/>
                  <w:color w:val="000000"/>
                  <w:sz w:val="22"/>
                  <w:szCs w:val="22"/>
                </w:rPr>
                <w:t> </w:t>
              </w:r>
            </w:ins>
          </w:p>
        </w:tc>
        <w:tc>
          <w:tcPr>
            <w:tcW w:w="776" w:type="dxa"/>
            <w:shd w:val="clear" w:color="auto" w:fill="auto"/>
            <w:vAlign w:val="center"/>
            <w:hideMark/>
          </w:tcPr>
          <w:p w:rsidR="00840116" w:rsidRPr="00840116" w:rsidRDefault="00840116" w:rsidP="00840116">
            <w:pPr>
              <w:jc w:val="center"/>
              <w:rPr>
                <w:ins w:id="1024" w:author="Hudec Branislav" w:date="2015-12-29T11:12:00Z"/>
                <w:b/>
                <w:bCs/>
                <w:color w:val="000000"/>
                <w:sz w:val="22"/>
                <w:szCs w:val="22"/>
              </w:rPr>
            </w:pPr>
            <w:ins w:id="1025" w:author="Hudec Branislav" w:date="2015-12-29T11:12:00Z">
              <w:r w:rsidRPr="00840116">
                <w:rPr>
                  <w:b/>
                  <w:bCs/>
                  <w:color w:val="000000"/>
                  <w:sz w:val="22"/>
                  <w:szCs w:val="22"/>
                </w:rPr>
                <w:t> </w:t>
              </w:r>
            </w:ins>
          </w:p>
        </w:tc>
        <w:tc>
          <w:tcPr>
            <w:tcW w:w="1775" w:type="dxa"/>
            <w:shd w:val="clear" w:color="auto" w:fill="auto"/>
            <w:vAlign w:val="center"/>
            <w:hideMark/>
          </w:tcPr>
          <w:p w:rsidR="00840116" w:rsidRPr="00840116" w:rsidRDefault="00840116" w:rsidP="00840116">
            <w:pPr>
              <w:jc w:val="center"/>
              <w:rPr>
                <w:ins w:id="1026" w:author="Hudec Branislav" w:date="2015-12-29T11:12:00Z"/>
                <w:b/>
                <w:bCs/>
                <w:color w:val="000000"/>
                <w:sz w:val="22"/>
                <w:szCs w:val="22"/>
              </w:rPr>
            </w:pPr>
            <w:ins w:id="1027" w:author="Hudec Branislav" w:date="2015-12-29T11:12:00Z">
              <w:r w:rsidRPr="00840116">
                <w:rPr>
                  <w:b/>
                  <w:bCs/>
                  <w:color w:val="000000"/>
                  <w:sz w:val="22"/>
                  <w:szCs w:val="22"/>
                </w:rPr>
                <w:t> </w:t>
              </w:r>
            </w:ins>
          </w:p>
        </w:tc>
      </w:tr>
      <w:tr w:rsidR="00840116" w:rsidRPr="00840116" w:rsidTr="001622F7">
        <w:trPr>
          <w:trHeight w:val="900"/>
          <w:ins w:id="1028" w:author="Hudec Branislav" w:date="2015-12-29T11:12:00Z"/>
        </w:trPr>
        <w:tc>
          <w:tcPr>
            <w:tcW w:w="582" w:type="dxa"/>
            <w:shd w:val="clear" w:color="auto" w:fill="auto"/>
            <w:noWrap/>
            <w:vAlign w:val="center"/>
            <w:hideMark/>
          </w:tcPr>
          <w:p w:rsidR="00840116" w:rsidRPr="00840116" w:rsidRDefault="00840116" w:rsidP="00370F52">
            <w:pPr>
              <w:jc w:val="center"/>
              <w:rPr>
                <w:ins w:id="1029" w:author="Hudec Branislav" w:date="2015-12-29T11:12:00Z"/>
                <w:color w:val="000000"/>
                <w:sz w:val="22"/>
                <w:szCs w:val="22"/>
              </w:rPr>
            </w:pPr>
            <w:ins w:id="1030" w:author="Hudec Branislav" w:date="2015-12-29T11:12:00Z">
              <w:r w:rsidRPr="00840116">
                <w:rPr>
                  <w:color w:val="000000"/>
                  <w:sz w:val="22"/>
                  <w:szCs w:val="22"/>
                </w:rPr>
                <w:t>1</w:t>
              </w:r>
              <w:del w:id="1031" w:author="Tibor Barna" w:date="2016-01-04T08:58:00Z">
                <w:r w:rsidRPr="00840116" w:rsidDel="00370F52">
                  <w:rPr>
                    <w:color w:val="000000"/>
                    <w:sz w:val="22"/>
                    <w:szCs w:val="22"/>
                  </w:rPr>
                  <w:delText>2</w:delText>
                </w:r>
              </w:del>
            </w:ins>
            <w:ins w:id="1032" w:author="Tibor Barna" w:date="2016-01-04T08:58:00Z">
              <w:r w:rsidR="00370F52">
                <w:rPr>
                  <w:color w:val="000000"/>
                  <w:sz w:val="22"/>
                  <w:szCs w:val="22"/>
                </w:rPr>
                <w:t>0</w:t>
              </w:r>
            </w:ins>
          </w:p>
        </w:tc>
        <w:tc>
          <w:tcPr>
            <w:tcW w:w="4820" w:type="dxa"/>
            <w:gridSpan w:val="2"/>
            <w:shd w:val="clear" w:color="auto" w:fill="auto"/>
            <w:vAlign w:val="center"/>
            <w:hideMark/>
          </w:tcPr>
          <w:p w:rsidR="00840116" w:rsidRPr="00840116" w:rsidRDefault="00840116" w:rsidP="00840116">
            <w:pPr>
              <w:rPr>
                <w:ins w:id="1033" w:author="Hudec Branislav" w:date="2015-12-29T11:12:00Z"/>
                <w:color w:val="000000"/>
                <w:sz w:val="22"/>
                <w:szCs w:val="22"/>
              </w:rPr>
            </w:pPr>
            <w:ins w:id="1034" w:author="Hudec Branislav" w:date="2015-12-29T11:12:00Z">
              <w:r w:rsidRPr="00840116">
                <w:rPr>
                  <w:color w:val="000000"/>
                  <w:sz w:val="22"/>
                  <w:szCs w:val="22"/>
                </w:rPr>
                <w:t>Bol zamestnanec vykonávajúci kontrolu oboznámený s rizikovými indikátormi, ktoré sú uvedené v Systéme riadenia EŠIF, v časti kontrola verejného obstarávania - spolupráca s PMÚ a spolupráca s OČTK?</w:t>
              </w:r>
            </w:ins>
          </w:p>
        </w:tc>
        <w:tc>
          <w:tcPr>
            <w:tcW w:w="567" w:type="dxa"/>
            <w:shd w:val="clear" w:color="auto" w:fill="auto"/>
            <w:vAlign w:val="center"/>
            <w:hideMark/>
          </w:tcPr>
          <w:p w:rsidR="00840116" w:rsidRPr="00840116" w:rsidRDefault="00840116" w:rsidP="00840116">
            <w:pPr>
              <w:jc w:val="center"/>
              <w:rPr>
                <w:ins w:id="1035" w:author="Hudec Branislav" w:date="2015-12-29T11:12:00Z"/>
                <w:b/>
                <w:bCs/>
                <w:color w:val="000000"/>
                <w:sz w:val="22"/>
                <w:szCs w:val="22"/>
              </w:rPr>
            </w:pPr>
            <w:ins w:id="1036" w:author="Hudec Branislav" w:date="2015-12-29T11:12:00Z">
              <w:r w:rsidRPr="00840116">
                <w:rPr>
                  <w:b/>
                  <w:bCs/>
                  <w:color w:val="000000"/>
                  <w:sz w:val="22"/>
                  <w:szCs w:val="22"/>
                </w:rPr>
                <w:t> </w:t>
              </w:r>
            </w:ins>
          </w:p>
        </w:tc>
        <w:tc>
          <w:tcPr>
            <w:tcW w:w="567" w:type="dxa"/>
            <w:shd w:val="clear" w:color="auto" w:fill="auto"/>
            <w:vAlign w:val="center"/>
            <w:hideMark/>
          </w:tcPr>
          <w:p w:rsidR="00840116" w:rsidRPr="00840116" w:rsidRDefault="00840116" w:rsidP="00840116">
            <w:pPr>
              <w:jc w:val="center"/>
              <w:rPr>
                <w:ins w:id="1037" w:author="Hudec Branislav" w:date="2015-12-29T11:12:00Z"/>
                <w:b/>
                <w:bCs/>
                <w:color w:val="000000"/>
                <w:sz w:val="22"/>
                <w:szCs w:val="22"/>
              </w:rPr>
            </w:pPr>
            <w:ins w:id="1038" w:author="Hudec Branislav" w:date="2015-12-29T11:12:00Z">
              <w:r w:rsidRPr="00840116">
                <w:rPr>
                  <w:b/>
                  <w:bCs/>
                  <w:color w:val="000000"/>
                  <w:sz w:val="22"/>
                  <w:szCs w:val="22"/>
                </w:rPr>
                <w:t> </w:t>
              </w:r>
            </w:ins>
          </w:p>
        </w:tc>
        <w:tc>
          <w:tcPr>
            <w:tcW w:w="776" w:type="dxa"/>
            <w:shd w:val="clear" w:color="auto" w:fill="auto"/>
            <w:vAlign w:val="center"/>
            <w:hideMark/>
          </w:tcPr>
          <w:p w:rsidR="00840116" w:rsidRPr="00840116" w:rsidRDefault="00840116" w:rsidP="00840116">
            <w:pPr>
              <w:jc w:val="center"/>
              <w:rPr>
                <w:ins w:id="1039" w:author="Hudec Branislav" w:date="2015-12-29T11:12:00Z"/>
                <w:b/>
                <w:bCs/>
                <w:color w:val="000000"/>
                <w:sz w:val="22"/>
                <w:szCs w:val="22"/>
              </w:rPr>
            </w:pPr>
            <w:ins w:id="1040" w:author="Hudec Branislav" w:date="2015-12-29T11:12:00Z">
              <w:r w:rsidRPr="00840116">
                <w:rPr>
                  <w:b/>
                  <w:bCs/>
                  <w:color w:val="000000"/>
                  <w:sz w:val="22"/>
                  <w:szCs w:val="22"/>
                </w:rPr>
                <w:t> </w:t>
              </w:r>
            </w:ins>
          </w:p>
        </w:tc>
        <w:tc>
          <w:tcPr>
            <w:tcW w:w="1775" w:type="dxa"/>
            <w:shd w:val="clear" w:color="auto" w:fill="auto"/>
            <w:vAlign w:val="center"/>
            <w:hideMark/>
          </w:tcPr>
          <w:p w:rsidR="00840116" w:rsidRPr="00840116" w:rsidRDefault="00840116" w:rsidP="00840116">
            <w:pPr>
              <w:jc w:val="center"/>
              <w:rPr>
                <w:ins w:id="1041" w:author="Hudec Branislav" w:date="2015-12-29T11:12:00Z"/>
                <w:b/>
                <w:bCs/>
                <w:color w:val="000000"/>
                <w:sz w:val="22"/>
                <w:szCs w:val="22"/>
              </w:rPr>
            </w:pPr>
            <w:ins w:id="1042" w:author="Hudec Branislav" w:date="2015-12-29T11:12:00Z">
              <w:r w:rsidRPr="00840116">
                <w:rPr>
                  <w:b/>
                  <w:bCs/>
                  <w:color w:val="000000"/>
                  <w:sz w:val="22"/>
                  <w:szCs w:val="22"/>
                </w:rPr>
                <w:t> </w:t>
              </w:r>
            </w:ins>
          </w:p>
        </w:tc>
      </w:tr>
      <w:tr w:rsidR="00840116" w:rsidRPr="00840116" w:rsidTr="001622F7">
        <w:trPr>
          <w:trHeight w:val="300"/>
          <w:ins w:id="1043" w:author="Hudec Branislav" w:date="2015-12-29T11:12:00Z"/>
        </w:trPr>
        <w:tc>
          <w:tcPr>
            <w:tcW w:w="582" w:type="dxa"/>
            <w:shd w:val="clear" w:color="auto" w:fill="auto"/>
            <w:noWrap/>
            <w:vAlign w:val="center"/>
            <w:hideMark/>
          </w:tcPr>
          <w:p w:rsidR="00840116" w:rsidRPr="00840116" w:rsidRDefault="00840116" w:rsidP="00370F52">
            <w:pPr>
              <w:jc w:val="center"/>
              <w:rPr>
                <w:ins w:id="1044" w:author="Hudec Branislav" w:date="2015-12-29T11:12:00Z"/>
                <w:color w:val="000000"/>
                <w:sz w:val="22"/>
                <w:szCs w:val="22"/>
              </w:rPr>
            </w:pPr>
            <w:ins w:id="1045" w:author="Hudec Branislav" w:date="2015-12-29T11:12:00Z">
              <w:r w:rsidRPr="00840116">
                <w:rPr>
                  <w:color w:val="000000"/>
                  <w:sz w:val="22"/>
                  <w:szCs w:val="22"/>
                </w:rPr>
                <w:t>1</w:t>
              </w:r>
              <w:del w:id="1046" w:author="Tibor Barna" w:date="2016-01-04T08:58:00Z">
                <w:r w:rsidRPr="00840116" w:rsidDel="00370F52">
                  <w:rPr>
                    <w:color w:val="000000"/>
                    <w:sz w:val="22"/>
                    <w:szCs w:val="22"/>
                  </w:rPr>
                  <w:delText>3</w:delText>
                </w:r>
              </w:del>
            </w:ins>
            <w:ins w:id="1047" w:author="Tibor Barna" w:date="2016-01-04T08:58:00Z">
              <w:r w:rsidR="00370F52">
                <w:rPr>
                  <w:color w:val="000000"/>
                  <w:sz w:val="22"/>
                  <w:szCs w:val="22"/>
                </w:rPr>
                <w:t>1</w:t>
              </w:r>
            </w:ins>
          </w:p>
        </w:tc>
        <w:tc>
          <w:tcPr>
            <w:tcW w:w="4820" w:type="dxa"/>
            <w:gridSpan w:val="2"/>
            <w:shd w:val="clear" w:color="auto" w:fill="auto"/>
            <w:vAlign w:val="center"/>
            <w:hideMark/>
          </w:tcPr>
          <w:p w:rsidR="00840116" w:rsidRPr="00840116" w:rsidRDefault="00840116" w:rsidP="00840116">
            <w:pPr>
              <w:rPr>
                <w:ins w:id="1048" w:author="Hudec Branislav" w:date="2015-12-29T11:12:00Z"/>
                <w:sz w:val="22"/>
                <w:szCs w:val="22"/>
              </w:rPr>
            </w:pPr>
            <w:ins w:id="1049" w:author="Hudec Branislav" w:date="2015-12-29T11:12:00Z">
              <w:r w:rsidRPr="00840116">
                <w:rPr>
                  <w:sz w:val="22"/>
                  <w:szCs w:val="22"/>
                </w:rPr>
                <w:t>Neboli identifikované iné porušenia pravidiel a postupov verejného obstarávania?</w:t>
              </w:r>
            </w:ins>
          </w:p>
        </w:tc>
        <w:tc>
          <w:tcPr>
            <w:tcW w:w="567" w:type="dxa"/>
            <w:shd w:val="clear" w:color="auto" w:fill="auto"/>
            <w:vAlign w:val="center"/>
            <w:hideMark/>
          </w:tcPr>
          <w:p w:rsidR="00840116" w:rsidRPr="00840116" w:rsidRDefault="00840116" w:rsidP="00840116">
            <w:pPr>
              <w:jc w:val="center"/>
              <w:rPr>
                <w:ins w:id="1050" w:author="Hudec Branislav" w:date="2015-12-29T11:12:00Z"/>
                <w:b/>
                <w:bCs/>
                <w:color w:val="000000"/>
                <w:sz w:val="22"/>
                <w:szCs w:val="22"/>
              </w:rPr>
            </w:pPr>
            <w:ins w:id="1051" w:author="Hudec Branislav" w:date="2015-12-29T11:12:00Z">
              <w:r w:rsidRPr="00840116">
                <w:rPr>
                  <w:b/>
                  <w:bCs/>
                  <w:color w:val="000000"/>
                  <w:sz w:val="22"/>
                  <w:szCs w:val="22"/>
                </w:rPr>
                <w:t> </w:t>
              </w:r>
            </w:ins>
          </w:p>
        </w:tc>
        <w:tc>
          <w:tcPr>
            <w:tcW w:w="567" w:type="dxa"/>
            <w:shd w:val="clear" w:color="auto" w:fill="auto"/>
            <w:vAlign w:val="center"/>
            <w:hideMark/>
          </w:tcPr>
          <w:p w:rsidR="00840116" w:rsidRPr="00840116" w:rsidRDefault="00840116" w:rsidP="00840116">
            <w:pPr>
              <w:jc w:val="center"/>
              <w:rPr>
                <w:ins w:id="1052" w:author="Hudec Branislav" w:date="2015-12-29T11:12:00Z"/>
                <w:b/>
                <w:bCs/>
                <w:color w:val="000000"/>
                <w:sz w:val="22"/>
                <w:szCs w:val="22"/>
              </w:rPr>
            </w:pPr>
            <w:ins w:id="1053" w:author="Hudec Branislav" w:date="2015-12-29T11:12:00Z">
              <w:r w:rsidRPr="00840116">
                <w:rPr>
                  <w:b/>
                  <w:bCs/>
                  <w:color w:val="000000"/>
                  <w:sz w:val="22"/>
                  <w:szCs w:val="22"/>
                </w:rPr>
                <w:t> </w:t>
              </w:r>
            </w:ins>
          </w:p>
        </w:tc>
        <w:tc>
          <w:tcPr>
            <w:tcW w:w="776" w:type="dxa"/>
            <w:shd w:val="clear" w:color="auto" w:fill="auto"/>
            <w:vAlign w:val="center"/>
            <w:hideMark/>
          </w:tcPr>
          <w:p w:rsidR="00840116" w:rsidRPr="00840116" w:rsidRDefault="00840116" w:rsidP="00840116">
            <w:pPr>
              <w:jc w:val="center"/>
              <w:rPr>
                <w:ins w:id="1054" w:author="Hudec Branislav" w:date="2015-12-29T11:12:00Z"/>
                <w:b/>
                <w:bCs/>
                <w:color w:val="000000"/>
                <w:sz w:val="22"/>
                <w:szCs w:val="22"/>
              </w:rPr>
            </w:pPr>
            <w:ins w:id="1055" w:author="Hudec Branislav" w:date="2015-12-29T11:12:00Z">
              <w:r w:rsidRPr="00840116">
                <w:rPr>
                  <w:b/>
                  <w:bCs/>
                  <w:color w:val="000000"/>
                  <w:sz w:val="22"/>
                  <w:szCs w:val="22"/>
                </w:rPr>
                <w:t> </w:t>
              </w:r>
            </w:ins>
          </w:p>
        </w:tc>
        <w:tc>
          <w:tcPr>
            <w:tcW w:w="1775" w:type="dxa"/>
            <w:shd w:val="clear" w:color="auto" w:fill="auto"/>
            <w:vAlign w:val="center"/>
            <w:hideMark/>
          </w:tcPr>
          <w:p w:rsidR="00840116" w:rsidRPr="00840116" w:rsidRDefault="00840116" w:rsidP="00840116">
            <w:pPr>
              <w:jc w:val="center"/>
              <w:rPr>
                <w:ins w:id="1056" w:author="Hudec Branislav" w:date="2015-12-29T11:12:00Z"/>
                <w:b/>
                <w:bCs/>
                <w:color w:val="000000"/>
                <w:sz w:val="22"/>
                <w:szCs w:val="22"/>
              </w:rPr>
            </w:pPr>
            <w:ins w:id="1057" w:author="Hudec Branislav" w:date="2015-12-29T11:12:00Z">
              <w:r w:rsidRPr="00840116">
                <w:rPr>
                  <w:b/>
                  <w:bCs/>
                  <w:color w:val="000000"/>
                  <w:sz w:val="22"/>
                  <w:szCs w:val="22"/>
                </w:rPr>
                <w:t> </w:t>
              </w:r>
            </w:ins>
          </w:p>
        </w:tc>
      </w:tr>
      <w:tr w:rsidR="00840116" w:rsidRPr="00840116" w:rsidTr="001622F7">
        <w:trPr>
          <w:trHeight w:val="300"/>
          <w:ins w:id="1058" w:author="Hudec Branislav" w:date="2015-12-29T11:12:00Z"/>
        </w:trPr>
        <w:tc>
          <w:tcPr>
            <w:tcW w:w="9087" w:type="dxa"/>
            <w:gridSpan w:val="7"/>
            <w:shd w:val="clear" w:color="auto" w:fill="auto"/>
            <w:noWrap/>
            <w:vAlign w:val="center"/>
          </w:tcPr>
          <w:p w:rsidR="00840116" w:rsidRPr="00840116" w:rsidRDefault="00840116" w:rsidP="00840116">
            <w:pPr>
              <w:jc w:val="both"/>
              <w:rPr>
                <w:ins w:id="1059" w:author="Hudec Branislav" w:date="2015-12-29T11:12:00Z"/>
                <w:b/>
                <w:sz w:val="20"/>
                <w:szCs w:val="20"/>
              </w:rPr>
            </w:pPr>
            <w:ins w:id="1060" w:author="Hudec Branislav" w:date="2015-12-29T11:12:00Z">
              <w:r w:rsidRPr="00840116">
                <w:rPr>
                  <w:b/>
                  <w:sz w:val="20"/>
                  <w:szCs w:val="20"/>
                </w:rPr>
                <w:t>VYJADRENIE</w:t>
              </w:r>
            </w:ins>
          </w:p>
          <w:p w:rsidR="00840116" w:rsidRPr="00840116" w:rsidRDefault="00840116" w:rsidP="00840116">
            <w:pPr>
              <w:rPr>
                <w:ins w:id="1061" w:author="Hudec Branislav" w:date="2015-12-29T11:12:00Z"/>
                <w:sz w:val="20"/>
                <w:szCs w:val="20"/>
              </w:rPr>
            </w:pPr>
          </w:p>
          <w:p w:rsidR="00840116" w:rsidRPr="00840116" w:rsidRDefault="00840116" w:rsidP="00840116">
            <w:pPr>
              <w:rPr>
                <w:ins w:id="1062" w:author="Hudec Branislav" w:date="2015-12-29T11:12:00Z"/>
              </w:rPr>
            </w:pPr>
            <w:ins w:id="1063" w:author="Hudec Branislav" w:date="2015-12-29T11:12:00Z">
              <w:r w:rsidRPr="00840116">
                <w:rPr>
                  <w:sz w:val="20"/>
                  <w:szCs w:val="20"/>
                </w:rPr>
                <w:t xml:space="preserve">Na základe overených skutočností potvrdzujem, že  </w:t>
              </w:r>
            </w:ins>
            <w:customXmlInsRangeStart w:id="1064" w:author="Hudec Branislav" w:date="2015-12-29T11:12:00Z"/>
            <w:sdt>
              <w:sdtPr>
                <w:rPr>
                  <w:sz w:val="20"/>
                  <w:szCs w:val="20"/>
                </w:rPr>
                <w:id w:val="-1755115084"/>
                <w:placeholder>
                  <w:docPart w:val="653AF279CDBE4E698459B10AC7B1839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InsRangeEnd w:id="1064"/>
                <w:ins w:id="1065" w:author="Hudec Branislav" w:date="2015-12-29T11:12:00Z">
                  <w:r w:rsidRPr="00840116">
                    <w:rPr>
                      <w:sz w:val="20"/>
                      <w:szCs w:val="20"/>
                    </w:rPr>
                    <w:t>Vyberte položku.</w:t>
                  </w:r>
                </w:ins>
                <w:customXmlInsRangeStart w:id="1066" w:author="Hudec Branislav" w:date="2015-12-29T11:12:00Z"/>
              </w:sdtContent>
            </w:sdt>
            <w:customXmlInsRangeEnd w:id="1066"/>
            <w:ins w:id="1067" w:author="Hudec Branislav" w:date="2015-12-29T11:12:00Z">
              <w:r w:rsidRPr="00840116">
                <w:rPr>
                  <w:sz w:val="20"/>
                  <w:szCs w:val="20"/>
                </w:rPr>
                <w:t xml:space="preserve">   </w:t>
              </w:r>
            </w:ins>
          </w:p>
          <w:p w:rsidR="00840116" w:rsidRPr="00840116" w:rsidRDefault="00840116" w:rsidP="00840116">
            <w:pPr>
              <w:rPr>
                <w:ins w:id="1068" w:author="Hudec Branislav" w:date="2015-12-29T11:12:00Z"/>
                <w:b/>
                <w:bCs/>
                <w:color w:val="000000"/>
                <w:sz w:val="22"/>
                <w:szCs w:val="22"/>
              </w:rPr>
            </w:pPr>
          </w:p>
        </w:tc>
      </w:tr>
      <w:tr w:rsidR="00840116" w:rsidRPr="00840116" w:rsidTr="001622F7">
        <w:trPr>
          <w:trHeight w:val="300"/>
          <w:ins w:id="1069" w:author="Hudec Branislav" w:date="2015-12-29T11:12:00Z"/>
        </w:trPr>
        <w:tc>
          <w:tcPr>
            <w:tcW w:w="3559" w:type="dxa"/>
            <w:gridSpan w:val="2"/>
            <w:shd w:val="clear" w:color="auto" w:fill="auto"/>
            <w:vAlign w:val="center"/>
            <w:hideMark/>
          </w:tcPr>
          <w:p w:rsidR="00840116" w:rsidRPr="00840116" w:rsidRDefault="00840116" w:rsidP="00840116">
            <w:pPr>
              <w:rPr>
                <w:ins w:id="1070" w:author="Hudec Branislav" w:date="2015-12-29T11:12:00Z"/>
                <w:b/>
                <w:bCs/>
                <w:sz w:val="22"/>
                <w:szCs w:val="22"/>
              </w:rPr>
            </w:pPr>
            <w:ins w:id="1071" w:author="Hudec Branislav" w:date="2015-12-29T11:12:00Z">
              <w:r w:rsidRPr="00840116">
                <w:rPr>
                  <w:b/>
                  <w:bCs/>
                  <w:sz w:val="22"/>
                  <w:szCs w:val="22"/>
                </w:rPr>
                <w:lastRenderedPageBreak/>
                <w:t>Kontrolu vykonal</w:t>
              </w:r>
              <w:r w:rsidRPr="00840116">
                <w:rPr>
                  <w:b/>
                  <w:bCs/>
                  <w:sz w:val="20"/>
                  <w:szCs w:val="20"/>
                  <w:vertAlign w:val="superscript"/>
                </w:rPr>
                <w:footnoteReference w:id="17"/>
              </w:r>
              <w:r w:rsidRPr="00840116">
                <w:rPr>
                  <w:b/>
                  <w:bCs/>
                  <w:sz w:val="22"/>
                  <w:szCs w:val="22"/>
                </w:rPr>
                <w:t>:</w:t>
              </w:r>
            </w:ins>
          </w:p>
        </w:tc>
        <w:tc>
          <w:tcPr>
            <w:tcW w:w="5528" w:type="dxa"/>
            <w:gridSpan w:val="5"/>
            <w:shd w:val="clear" w:color="auto" w:fill="auto"/>
            <w:vAlign w:val="center"/>
            <w:hideMark/>
          </w:tcPr>
          <w:p w:rsidR="00840116" w:rsidRPr="00840116" w:rsidRDefault="00840116" w:rsidP="00840116">
            <w:pPr>
              <w:rPr>
                <w:ins w:id="1074" w:author="Hudec Branislav" w:date="2015-12-29T11:12:00Z"/>
                <w:color w:val="000000"/>
                <w:sz w:val="22"/>
                <w:szCs w:val="22"/>
              </w:rPr>
            </w:pPr>
            <w:ins w:id="1075" w:author="Hudec Branislav" w:date="2015-12-29T11:12:00Z">
              <w:r w:rsidRPr="00840116">
                <w:rPr>
                  <w:color w:val="000000"/>
                  <w:sz w:val="22"/>
                  <w:szCs w:val="22"/>
                </w:rPr>
                <w:t> </w:t>
              </w:r>
            </w:ins>
          </w:p>
        </w:tc>
      </w:tr>
      <w:tr w:rsidR="00840116" w:rsidRPr="00840116" w:rsidTr="001622F7">
        <w:trPr>
          <w:trHeight w:val="300"/>
          <w:ins w:id="1076" w:author="Hudec Branislav" w:date="2015-12-29T11:12:00Z"/>
        </w:trPr>
        <w:tc>
          <w:tcPr>
            <w:tcW w:w="3559" w:type="dxa"/>
            <w:gridSpan w:val="2"/>
            <w:shd w:val="clear" w:color="auto" w:fill="auto"/>
            <w:vAlign w:val="center"/>
            <w:hideMark/>
          </w:tcPr>
          <w:p w:rsidR="00840116" w:rsidRPr="00840116" w:rsidRDefault="00840116" w:rsidP="00840116">
            <w:pPr>
              <w:rPr>
                <w:ins w:id="1077" w:author="Hudec Branislav" w:date="2015-12-29T11:12:00Z"/>
                <w:b/>
                <w:bCs/>
                <w:sz w:val="22"/>
                <w:szCs w:val="22"/>
              </w:rPr>
            </w:pPr>
            <w:ins w:id="1078" w:author="Hudec Branislav" w:date="2015-12-29T11:12:00Z">
              <w:r w:rsidRPr="00840116">
                <w:rPr>
                  <w:b/>
                  <w:bCs/>
                  <w:sz w:val="22"/>
                  <w:szCs w:val="22"/>
                </w:rPr>
                <w:t>Dátum:</w:t>
              </w:r>
            </w:ins>
          </w:p>
        </w:tc>
        <w:tc>
          <w:tcPr>
            <w:tcW w:w="5528" w:type="dxa"/>
            <w:gridSpan w:val="5"/>
            <w:shd w:val="clear" w:color="auto" w:fill="auto"/>
            <w:vAlign w:val="center"/>
            <w:hideMark/>
          </w:tcPr>
          <w:p w:rsidR="00840116" w:rsidRPr="00840116" w:rsidRDefault="00840116" w:rsidP="00840116">
            <w:pPr>
              <w:rPr>
                <w:ins w:id="1079" w:author="Hudec Branislav" w:date="2015-12-29T11:12:00Z"/>
                <w:color w:val="000000"/>
                <w:sz w:val="22"/>
                <w:szCs w:val="22"/>
              </w:rPr>
            </w:pPr>
            <w:ins w:id="1080" w:author="Hudec Branislav" w:date="2015-12-29T11:12:00Z">
              <w:r w:rsidRPr="00840116">
                <w:rPr>
                  <w:color w:val="000000"/>
                  <w:sz w:val="22"/>
                  <w:szCs w:val="22"/>
                </w:rPr>
                <w:t> </w:t>
              </w:r>
            </w:ins>
          </w:p>
        </w:tc>
      </w:tr>
      <w:tr w:rsidR="00840116" w:rsidRPr="00840116" w:rsidTr="001622F7">
        <w:trPr>
          <w:trHeight w:val="300"/>
          <w:ins w:id="1081" w:author="Hudec Branislav" w:date="2015-12-29T11:12:00Z"/>
        </w:trPr>
        <w:tc>
          <w:tcPr>
            <w:tcW w:w="3559" w:type="dxa"/>
            <w:gridSpan w:val="2"/>
            <w:shd w:val="clear" w:color="000000" w:fill="FFFFFF"/>
            <w:vAlign w:val="center"/>
            <w:hideMark/>
          </w:tcPr>
          <w:p w:rsidR="00840116" w:rsidRPr="00840116" w:rsidRDefault="00840116" w:rsidP="00840116">
            <w:pPr>
              <w:rPr>
                <w:ins w:id="1082" w:author="Hudec Branislav" w:date="2015-12-29T11:12:00Z"/>
                <w:b/>
                <w:bCs/>
                <w:sz w:val="22"/>
                <w:szCs w:val="22"/>
              </w:rPr>
            </w:pPr>
            <w:ins w:id="1083" w:author="Hudec Branislav" w:date="2015-12-29T11:12:00Z">
              <w:r w:rsidRPr="00840116">
                <w:rPr>
                  <w:b/>
                  <w:bCs/>
                  <w:sz w:val="22"/>
                  <w:szCs w:val="22"/>
                </w:rPr>
                <w:t>Podpis:</w:t>
              </w:r>
            </w:ins>
          </w:p>
        </w:tc>
        <w:tc>
          <w:tcPr>
            <w:tcW w:w="5528" w:type="dxa"/>
            <w:gridSpan w:val="5"/>
            <w:shd w:val="clear" w:color="auto" w:fill="auto"/>
            <w:vAlign w:val="center"/>
            <w:hideMark/>
          </w:tcPr>
          <w:p w:rsidR="00840116" w:rsidRPr="00840116" w:rsidRDefault="00840116" w:rsidP="00840116">
            <w:pPr>
              <w:rPr>
                <w:ins w:id="1084" w:author="Hudec Branislav" w:date="2015-12-29T11:12:00Z"/>
                <w:color w:val="000000"/>
                <w:sz w:val="22"/>
                <w:szCs w:val="22"/>
              </w:rPr>
            </w:pPr>
            <w:ins w:id="1085" w:author="Hudec Branislav" w:date="2015-12-29T11:12:00Z">
              <w:r w:rsidRPr="00840116">
                <w:rPr>
                  <w:color w:val="000000"/>
                  <w:sz w:val="22"/>
                  <w:szCs w:val="22"/>
                </w:rPr>
                <w:t> </w:t>
              </w:r>
            </w:ins>
          </w:p>
        </w:tc>
      </w:tr>
      <w:tr w:rsidR="00840116" w:rsidRPr="00840116" w:rsidTr="001622F7">
        <w:trPr>
          <w:trHeight w:val="300"/>
          <w:ins w:id="1086" w:author="Hudec Branislav" w:date="2015-12-29T11:12:00Z"/>
        </w:trPr>
        <w:tc>
          <w:tcPr>
            <w:tcW w:w="9087" w:type="dxa"/>
            <w:gridSpan w:val="7"/>
            <w:shd w:val="clear" w:color="auto" w:fill="auto"/>
            <w:noWrap/>
            <w:vAlign w:val="bottom"/>
            <w:hideMark/>
          </w:tcPr>
          <w:p w:rsidR="00840116" w:rsidRPr="00840116" w:rsidRDefault="00840116" w:rsidP="00840116">
            <w:pPr>
              <w:jc w:val="center"/>
              <w:rPr>
                <w:ins w:id="1087" w:author="Hudec Branislav" w:date="2015-12-29T11:12:00Z"/>
                <w:color w:val="000000"/>
                <w:sz w:val="22"/>
                <w:szCs w:val="22"/>
              </w:rPr>
            </w:pPr>
            <w:ins w:id="1088" w:author="Hudec Branislav" w:date="2015-12-29T11:12:00Z">
              <w:r w:rsidRPr="00840116">
                <w:rPr>
                  <w:color w:val="000000"/>
                  <w:sz w:val="22"/>
                  <w:szCs w:val="22"/>
                </w:rPr>
                <w:t> </w:t>
              </w:r>
            </w:ins>
          </w:p>
        </w:tc>
      </w:tr>
      <w:tr w:rsidR="00840116" w:rsidRPr="00840116" w:rsidTr="001622F7">
        <w:trPr>
          <w:trHeight w:val="300"/>
          <w:ins w:id="1089" w:author="Hudec Branislav" w:date="2015-12-29T11:12:00Z"/>
        </w:trPr>
        <w:tc>
          <w:tcPr>
            <w:tcW w:w="3559" w:type="dxa"/>
            <w:gridSpan w:val="2"/>
            <w:shd w:val="clear" w:color="000000" w:fill="FFFFFF"/>
            <w:vAlign w:val="center"/>
            <w:hideMark/>
          </w:tcPr>
          <w:p w:rsidR="00840116" w:rsidRPr="00840116" w:rsidRDefault="00840116" w:rsidP="00840116">
            <w:pPr>
              <w:rPr>
                <w:ins w:id="1090" w:author="Hudec Branislav" w:date="2015-12-29T11:12:00Z"/>
                <w:b/>
                <w:bCs/>
                <w:sz w:val="22"/>
                <w:szCs w:val="22"/>
              </w:rPr>
            </w:pPr>
            <w:ins w:id="1091" w:author="Hudec Branislav" w:date="2015-12-29T11:12:00Z">
              <w:r w:rsidRPr="00840116">
                <w:rPr>
                  <w:b/>
                  <w:bCs/>
                  <w:sz w:val="22"/>
                  <w:szCs w:val="22"/>
                </w:rPr>
                <w:t>Kontrolu vykonal</w:t>
              </w:r>
              <w:r w:rsidRPr="00840116">
                <w:rPr>
                  <w:b/>
                  <w:bCs/>
                  <w:sz w:val="20"/>
                  <w:szCs w:val="20"/>
                  <w:vertAlign w:val="superscript"/>
                </w:rPr>
                <w:footnoteReference w:id="18"/>
              </w:r>
              <w:r w:rsidRPr="00840116">
                <w:rPr>
                  <w:b/>
                  <w:bCs/>
                  <w:sz w:val="22"/>
                  <w:szCs w:val="22"/>
                </w:rPr>
                <w:t>:</w:t>
              </w:r>
            </w:ins>
          </w:p>
        </w:tc>
        <w:tc>
          <w:tcPr>
            <w:tcW w:w="5528" w:type="dxa"/>
            <w:gridSpan w:val="5"/>
            <w:shd w:val="clear" w:color="auto" w:fill="auto"/>
            <w:vAlign w:val="center"/>
            <w:hideMark/>
          </w:tcPr>
          <w:p w:rsidR="00840116" w:rsidRPr="00840116" w:rsidRDefault="00840116" w:rsidP="00840116">
            <w:pPr>
              <w:rPr>
                <w:ins w:id="1094" w:author="Hudec Branislav" w:date="2015-12-29T11:12:00Z"/>
                <w:color w:val="000000"/>
                <w:sz w:val="22"/>
                <w:szCs w:val="22"/>
              </w:rPr>
            </w:pPr>
            <w:ins w:id="1095" w:author="Hudec Branislav" w:date="2015-12-29T11:12:00Z">
              <w:r w:rsidRPr="00840116">
                <w:rPr>
                  <w:color w:val="000000"/>
                  <w:sz w:val="22"/>
                  <w:szCs w:val="22"/>
                </w:rPr>
                <w:t> </w:t>
              </w:r>
            </w:ins>
          </w:p>
        </w:tc>
      </w:tr>
      <w:tr w:rsidR="00840116" w:rsidRPr="00840116" w:rsidTr="001622F7">
        <w:trPr>
          <w:trHeight w:val="300"/>
          <w:ins w:id="1096" w:author="Hudec Branislav" w:date="2015-12-29T11:12:00Z"/>
        </w:trPr>
        <w:tc>
          <w:tcPr>
            <w:tcW w:w="3559" w:type="dxa"/>
            <w:gridSpan w:val="2"/>
            <w:shd w:val="clear" w:color="000000" w:fill="FFFFFF"/>
            <w:vAlign w:val="center"/>
            <w:hideMark/>
          </w:tcPr>
          <w:p w:rsidR="00840116" w:rsidRPr="00840116" w:rsidRDefault="00840116" w:rsidP="00840116">
            <w:pPr>
              <w:rPr>
                <w:ins w:id="1097" w:author="Hudec Branislav" w:date="2015-12-29T11:12:00Z"/>
                <w:b/>
                <w:bCs/>
                <w:sz w:val="22"/>
                <w:szCs w:val="22"/>
              </w:rPr>
            </w:pPr>
            <w:ins w:id="1098" w:author="Hudec Branislav" w:date="2015-12-29T11:12:00Z">
              <w:r w:rsidRPr="00840116">
                <w:rPr>
                  <w:b/>
                  <w:bCs/>
                  <w:sz w:val="22"/>
                  <w:szCs w:val="22"/>
                </w:rPr>
                <w:t xml:space="preserve">Dátum: </w:t>
              </w:r>
            </w:ins>
          </w:p>
        </w:tc>
        <w:tc>
          <w:tcPr>
            <w:tcW w:w="5528" w:type="dxa"/>
            <w:gridSpan w:val="5"/>
            <w:shd w:val="clear" w:color="auto" w:fill="auto"/>
            <w:vAlign w:val="center"/>
            <w:hideMark/>
          </w:tcPr>
          <w:p w:rsidR="00840116" w:rsidRPr="00840116" w:rsidRDefault="00840116" w:rsidP="00840116">
            <w:pPr>
              <w:rPr>
                <w:ins w:id="1099" w:author="Hudec Branislav" w:date="2015-12-29T11:12:00Z"/>
                <w:color w:val="000000"/>
                <w:sz w:val="22"/>
                <w:szCs w:val="22"/>
              </w:rPr>
            </w:pPr>
            <w:ins w:id="1100" w:author="Hudec Branislav" w:date="2015-12-29T11:12:00Z">
              <w:r w:rsidRPr="00840116">
                <w:rPr>
                  <w:color w:val="000000"/>
                  <w:sz w:val="22"/>
                  <w:szCs w:val="22"/>
                </w:rPr>
                <w:t> </w:t>
              </w:r>
            </w:ins>
          </w:p>
        </w:tc>
      </w:tr>
      <w:tr w:rsidR="00840116" w:rsidRPr="00840116" w:rsidTr="001622F7">
        <w:trPr>
          <w:trHeight w:val="300"/>
          <w:ins w:id="1101" w:author="Hudec Branislav" w:date="2015-12-29T11:12:00Z"/>
        </w:trPr>
        <w:tc>
          <w:tcPr>
            <w:tcW w:w="3559" w:type="dxa"/>
            <w:gridSpan w:val="2"/>
            <w:shd w:val="clear" w:color="000000" w:fill="FFFFFF"/>
            <w:vAlign w:val="center"/>
            <w:hideMark/>
          </w:tcPr>
          <w:p w:rsidR="00840116" w:rsidRPr="00840116" w:rsidRDefault="00840116" w:rsidP="00840116">
            <w:pPr>
              <w:rPr>
                <w:ins w:id="1102" w:author="Hudec Branislav" w:date="2015-12-29T11:12:00Z"/>
                <w:b/>
                <w:bCs/>
                <w:sz w:val="22"/>
                <w:szCs w:val="22"/>
              </w:rPr>
            </w:pPr>
            <w:ins w:id="1103" w:author="Hudec Branislav" w:date="2015-12-29T11:12:00Z">
              <w:r w:rsidRPr="00840116">
                <w:rPr>
                  <w:b/>
                  <w:bCs/>
                  <w:sz w:val="22"/>
                  <w:szCs w:val="22"/>
                </w:rPr>
                <w:t>Podpis:</w:t>
              </w:r>
            </w:ins>
          </w:p>
        </w:tc>
        <w:tc>
          <w:tcPr>
            <w:tcW w:w="5528" w:type="dxa"/>
            <w:gridSpan w:val="5"/>
            <w:shd w:val="clear" w:color="auto" w:fill="auto"/>
            <w:vAlign w:val="center"/>
            <w:hideMark/>
          </w:tcPr>
          <w:p w:rsidR="00840116" w:rsidRPr="00840116" w:rsidRDefault="00840116" w:rsidP="00840116">
            <w:pPr>
              <w:rPr>
                <w:ins w:id="1104" w:author="Hudec Branislav" w:date="2015-12-29T11:12:00Z"/>
                <w:color w:val="000000"/>
                <w:sz w:val="22"/>
                <w:szCs w:val="22"/>
              </w:rPr>
            </w:pPr>
            <w:ins w:id="1105" w:author="Hudec Branislav" w:date="2015-12-29T11:12:00Z">
              <w:r w:rsidRPr="00840116">
                <w:rPr>
                  <w:color w:val="000000"/>
                  <w:sz w:val="22"/>
                  <w:szCs w:val="22"/>
                </w:rPr>
                <w:t> </w:t>
              </w:r>
            </w:ins>
          </w:p>
        </w:tc>
      </w:tr>
    </w:tbl>
    <w:p w:rsidR="00840116" w:rsidRDefault="00840116" w:rsidP="00066390">
      <w:pPr>
        <w:rPr>
          <w:ins w:id="1106" w:author="Hudec Branislav" w:date="2015-12-29T11:11:00Z"/>
        </w:rPr>
      </w:pPr>
    </w:p>
    <w:p w:rsidR="00A200F4" w:rsidRDefault="00A200F4">
      <w:pPr>
        <w:spacing w:after="200" w:line="276" w:lineRule="auto"/>
      </w:pPr>
    </w:p>
    <w:p w:rsidR="00CE7535" w:rsidRDefault="00CE7535">
      <w:pPr>
        <w:spacing w:after="200" w:line="276" w:lineRule="auto"/>
      </w:pPr>
    </w:p>
    <w:p w:rsidR="00CE7535" w:rsidRDefault="00CE7535">
      <w:pPr>
        <w:spacing w:after="200" w:line="276" w:lineRule="auto"/>
      </w:pPr>
    </w:p>
    <w:p w:rsidR="00CE7535" w:rsidRDefault="00CE7535">
      <w:pPr>
        <w:spacing w:after="200" w:line="276" w:lineRule="auto"/>
      </w:pPr>
    </w:p>
    <w:p w:rsidR="00CE7535" w:rsidRDefault="00CE7535">
      <w:pPr>
        <w:spacing w:after="200" w:line="276" w:lineRule="auto"/>
      </w:pPr>
    </w:p>
    <w:p w:rsidR="00CE7535" w:rsidRDefault="00CE7535">
      <w:pPr>
        <w:spacing w:after="200" w:line="276" w:lineRule="auto"/>
      </w:pPr>
    </w:p>
    <w:p w:rsidR="00CE7535" w:rsidRDefault="00CE7535">
      <w:pPr>
        <w:spacing w:after="200" w:line="276" w:lineRule="auto"/>
      </w:pPr>
    </w:p>
    <w:p w:rsidR="00CE7535" w:rsidRDefault="00CE7535">
      <w:pPr>
        <w:spacing w:after="200" w:line="276" w:lineRule="auto"/>
      </w:pPr>
    </w:p>
    <w:p w:rsidR="00CE7535" w:rsidRDefault="00CE7535">
      <w:pPr>
        <w:spacing w:after="200" w:line="276" w:lineRule="auto"/>
      </w:pPr>
    </w:p>
    <w:p w:rsidR="00CE7535" w:rsidRDefault="00CE7535">
      <w:pPr>
        <w:spacing w:after="200" w:line="276" w:lineRule="auto"/>
      </w:pPr>
    </w:p>
    <w:p w:rsidR="00CE7535" w:rsidRDefault="00CE7535">
      <w:pPr>
        <w:spacing w:after="200" w:line="276" w:lineRule="auto"/>
      </w:pPr>
    </w:p>
    <w:p w:rsidR="00CE7535" w:rsidRDefault="00CE7535">
      <w:pPr>
        <w:spacing w:after="200" w:line="276" w:lineRule="auto"/>
      </w:pPr>
    </w:p>
    <w:p w:rsidR="00CE7535" w:rsidRDefault="00CE7535">
      <w:pPr>
        <w:spacing w:after="200" w:line="276" w:lineRule="auto"/>
      </w:pPr>
    </w:p>
    <w:p w:rsidR="00CE7535" w:rsidRDefault="00CE7535">
      <w:pPr>
        <w:spacing w:after="200" w:line="276" w:lineRule="auto"/>
      </w:pPr>
    </w:p>
    <w:p w:rsidR="00CE7535" w:rsidRDefault="00CE7535">
      <w:pPr>
        <w:spacing w:after="200" w:line="276" w:lineRule="auto"/>
      </w:pPr>
    </w:p>
    <w:p w:rsidR="00CE7535" w:rsidRDefault="00CE7535">
      <w:pPr>
        <w:spacing w:after="200" w:line="276" w:lineRule="auto"/>
      </w:pPr>
    </w:p>
    <w:p w:rsidR="00CE7535" w:rsidRDefault="00CE7535">
      <w:pPr>
        <w:spacing w:after="200" w:line="276" w:lineRule="auto"/>
      </w:pPr>
    </w:p>
    <w:p w:rsidR="00CE7535" w:rsidRDefault="00CE7535">
      <w:pPr>
        <w:spacing w:after="200" w:line="276" w:lineRule="auto"/>
      </w:pPr>
    </w:p>
    <w:p w:rsidR="00CE7535" w:rsidRDefault="00CE7535">
      <w:pPr>
        <w:spacing w:after="200" w:line="276" w:lineRule="auto"/>
      </w:pPr>
    </w:p>
    <w:p w:rsidR="00CE7535" w:rsidDel="001622F7" w:rsidRDefault="00CE7535">
      <w:pPr>
        <w:spacing w:after="200" w:line="276" w:lineRule="auto"/>
        <w:rPr>
          <w:ins w:id="1107" w:author="Hudec Branislav" w:date="2015-12-29T11:15:00Z"/>
          <w:del w:id="1108" w:author="Tibor Barna" w:date="2015-12-29T12:22:00Z"/>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Change w:id="1109">
          <w:tblGrid>
            <w:gridCol w:w="582"/>
            <w:gridCol w:w="2977"/>
            <w:gridCol w:w="1843"/>
            <w:gridCol w:w="567"/>
            <w:gridCol w:w="567"/>
            <w:gridCol w:w="709"/>
            <w:gridCol w:w="1842"/>
          </w:tblGrid>
        </w:tblGridChange>
      </w:tblGrid>
      <w:tr w:rsidR="004E2338" w:rsidRPr="00BB2644" w:rsidTr="001622F7">
        <w:trPr>
          <w:trHeight w:val="645"/>
          <w:ins w:id="1110" w:author="Hudec Branislav" w:date="2015-12-29T11:30:00Z"/>
        </w:trPr>
        <w:tc>
          <w:tcPr>
            <w:tcW w:w="9087" w:type="dxa"/>
            <w:gridSpan w:val="7"/>
            <w:shd w:val="clear" w:color="000000" w:fill="60497A"/>
            <w:vAlign w:val="center"/>
            <w:hideMark/>
          </w:tcPr>
          <w:p w:rsidR="004E2338" w:rsidRPr="00BB2644" w:rsidRDefault="004E2338" w:rsidP="001622F7">
            <w:pPr>
              <w:jc w:val="center"/>
              <w:rPr>
                <w:ins w:id="1111" w:author="Hudec Branislav" w:date="2015-12-29T11:30:00Z"/>
                <w:b/>
                <w:bCs/>
                <w:color w:val="FFFFFF"/>
              </w:rPr>
            </w:pPr>
            <w:bookmarkStart w:id="1112" w:name="KZ_10"/>
            <w:ins w:id="1113" w:author="Hudec Branislav" w:date="2015-12-29T11:30:00Z">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ins>
            <w:ins w:id="1114" w:author="Tibor Barna" w:date="2016-01-04T08:59:00Z">
              <w:r w:rsidR="00370F52" w:rsidRPr="00370F52">
                <w:rPr>
                  <w:b/>
                  <w:bCs/>
                  <w:color w:val="FFFFFF"/>
                </w:rPr>
                <w:t>Nadlimitná zákazka - verejná súťaž s využitím elektronického trhoviska - 2. ex-ante kontrola</w:t>
              </w:r>
            </w:ins>
            <w:ins w:id="1115" w:author="Hudec Branislav" w:date="2015-12-29T11:30:00Z">
              <w:del w:id="1116" w:author="Tibor Barna" w:date="2016-01-04T08:59:00Z">
                <w:r w:rsidRPr="00A46A14" w:rsidDel="00370F52">
                  <w:rPr>
                    <w:b/>
                    <w:bCs/>
                    <w:color w:val="FFFFFF"/>
                  </w:rPr>
                  <w:delText>Na</w:delText>
                </w:r>
                <w:r w:rsidDel="00370F52">
                  <w:rPr>
                    <w:b/>
                    <w:bCs/>
                    <w:color w:val="FFFFFF"/>
                  </w:rPr>
                  <w:delText>dlimitná zákazka realizovaná cez elektronické trhovisko</w:delText>
                </w:r>
                <w:r w:rsidRPr="00A46A14" w:rsidDel="00370F52">
                  <w:rPr>
                    <w:b/>
                    <w:bCs/>
                    <w:color w:val="FFFFFF"/>
                  </w:rPr>
                  <w:delText xml:space="preserve"> - 2. ex-ante kontrola</w:delText>
                </w:r>
              </w:del>
            </w:ins>
          </w:p>
        </w:tc>
      </w:tr>
      <w:bookmarkEnd w:id="1112"/>
      <w:tr w:rsidR="004E2338" w:rsidRPr="00BB2644" w:rsidTr="001622F7">
        <w:trPr>
          <w:trHeight w:val="330"/>
          <w:ins w:id="1117" w:author="Hudec Branislav" w:date="2015-12-29T11:30:00Z"/>
        </w:trPr>
        <w:tc>
          <w:tcPr>
            <w:tcW w:w="9087" w:type="dxa"/>
            <w:gridSpan w:val="7"/>
            <w:shd w:val="clear" w:color="auto" w:fill="auto"/>
            <w:vAlign w:val="center"/>
            <w:hideMark/>
          </w:tcPr>
          <w:p w:rsidR="004E2338" w:rsidRPr="00BB2644" w:rsidRDefault="004E2338" w:rsidP="001622F7">
            <w:pPr>
              <w:jc w:val="center"/>
              <w:rPr>
                <w:ins w:id="1118" w:author="Hudec Branislav" w:date="2015-12-29T11:30:00Z"/>
                <w:b/>
                <w:bCs/>
                <w:color w:val="000000"/>
                <w:sz w:val="22"/>
                <w:szCs w:val="22"/>
              </w:rPr>
            </w:pPr>
            <w:ins w:id="1119" w:author="Hudec Branislav" w:date="2015-12-29T11:30:00Z">
              <w:r w:rsidRPr="00BB2644">
                <w:rPr>
                  <w:b/>
                  <w:bCs/>
                  <w:color w:val="000000"/>
                  <w:sz w:val="22"/>
                  <w:szCs w:val="22"/>
                </w:rPr>
                <w:t>Identifikácia programu</w:t>
              </w:r>
            </w:ins>
          </w:p>
        </w:tc>
      </w:tr>
      <w:tr w:rsidR="004E2338" w:rsidRPr="00BB2644" w:rsidTr="001622F7">
        <w:trPr>
          <w:trHeight w:val="300"/>
          <w:ins w:id="1120" w:author="Hudec Branislav" w:date="2015-12-29T11:30:00Z"/>
        </w:trPr>
        <w:tc>
          <w:tcPr>
            <w:tcW w:w="3559" w:type="dxa"/>
            <w:gridSpan w:val="2"/>
            <w:shd w:val="clear" w:color="auto" w:fill="auto"/>
            <w:vAlign w:val="center"/>
            <w:hideMark/>
          </w:tcPr>
          <w:p w:rsidR="004E2338" w:rsidRPr="00BB2644" w:rsidRDefault="004E2338" w:rsidP="001622F7">
            <w:pPr>
              <w:rPr>
                <w:ins w:id="1121" w:author="Hudec Branislav" w:date="2015-12-29T11:30:00Z"/>
                <w:color w:val="000000"/>
                <w:sz w:val="22"/>
                <w:szCs w:val="22"/>
              </w:rPr>
            </w:pPr>
            <w:ins w:id="1122" w:author="Hudec Branislav" w:date="2015-12-29T11:30:00Z">
              <w:r w:rsidRPr="00BB2644">
                <w:rPr>
                  <w:color w:val="000000"/>
                  <w:sz w:val="22"/>
                  <w:szCs w:val="22"/>
                </w:rPr>
                <w:t>Názov programu</w:t>
              </w:r>
            </w:ins>
          </w:p>
        </w:tc>
        <w:tc>
          <w:tcPr>
            <w:tcW w:w="5528" w:type="dxa"/>
            <w:gridSpan w:val="5"/>
            <w:shd w:val="clear" w:color="auto" w:fill="auto"/>
            <w:vAlign w:val="center"/>
            <w:hideMark/>
          </w:tcPr>
          <w:p w:rsidR="004E2338" w:rsidRPr="00BB5C53" w:rsidRDefault="004E2338" w:rsidP="001622F7">
            <w:pPr>
              <w:rPr>
                <w:ins w:id="1123" w:author="Hudec Branislav" w:date="2015-12-29T11:30:00Z"/>
                <w:color w:val="000000"/>
                <w:sz w:val="22"/>
                <w:szCs w:val="20"/>
              </w:rPr>
            </w:pPr>
            <w:ins w:id="1124" w:author="Hudec Branislav" w:date="2015-12-29T11:30:00Z">
              <w:r w:rsidRPr="00BB5C53">
                <w:rPr>
                  <w:color w:val="000000"/>
                  <w:sz w:val="22"/>
                  <w:szCs w:val="20"/>
                </w:rPr>
                <w:t> </w:t>
              </w:r>
            </w:ins>
          </w:p>
        </w:tc>
      </w:tr>
      <w:tr w:rsidR="004E2338" w:rsidRPr="00BB2644" w:rsidTr="001622F7">
        <w:trPr>
          <w:trHeight w:val="660"/>
          <w:ins w:id="1125" w:author="Hudec Branislav" w:date="2015-12-29T11:30:00Z"/>
        </w:trPr>
        <w:tc>
          <w:tcPr>
            <w:tcW w:w="3559" w:type="dxa"/>
            <w:gridSpan w:val="2"/>
            <w:shd w:val="clear" w:color="auto" w:fill="auto"/>
            <w:vAlign w:val="center"/>
            <w:hideMark/>
          </w:tcPr>
          <w:p w:rsidR="004E2338" w:rsidRPr="00BB2644" w:rsidRDefault="004E2338" w:rsidP="001622F7">
            <w:pPr>
              <w:rPr>
                <w:ins w:id="1126" w:author="Hudec Branislav" w:date="2015-12-29T11:30:00Z"/>
                <w:color w:val="000000"/>
                <w:sz w:val="22"/>
                <w:szCs w:val="22"/>
              </w:rPr>
            </w:pPr>
            <w:ins w:id="1127" w:author="Hudec Branislav" w:date="2015-12-29T11:30:00Z">
              <w:r w:rsidRPr="00BB2644">
                <w:rPr>
                  <w:color w:val="000000"/>
                  <w:sz w:val="22"/>
                  <w:szCs w:val="22"/>
                </w:rPr>
                <w:t>Názov opatrenia</w:t>
              </w:r>
            </w:ins>
          </w:p>
        </w:tc>
        <w:tc>
          <w:tcPr>
            <w:tcW w:w="5528" w:type="dxa"/>
            <w:gridSpan w:val="5"/>
            <w:shd w:val="clear" w:color="auto" w:fill="auto"/>
            <w:vAlign w:val="center"/>
            <w:hideMark/>
          </w:tcPr>
          <w:p w:rsidR="004E2338" w:rsidRPr="00BB5C53" w:rsidRDefault="004E2338" w:rsidP="001622F7">
            <w:pPr>
              <w:rPr>
                <w:ins w:id="1128" w:author="Hudec Branislav" w:date="2015-12-29T11:30:00Z"/>
                <w:color w:val="000000"/>
                <w:sz w:val="22"/>
                <w:szCs w:val="20"/>
              </w:rPr>
            </w:pPr>
            <w:ins w:id="1129" w:author="Hudec Branislav" w:date="2015-12-29T11:30:00Z">
              <w:r w:rsidRPr="00BB5C53">
                <w:rPr>
                  <w:color w:val="000000"/>
                  <w:sz w:val="22"/>
                  <w:szCs w:val="20"/>
                </w:rPr>
                <w:t> </w:t>
              </w:r>
            </w:ins>
          </w:p>
        </w:tc>
      </w:tr>
      <w:tr w:rsidR="004E2338" w:rsidRPr="00BB2644" w:rsidTr="001622F7">
        <w:trPr>
          <w:trHeight w:val="330"/>
          <w:ins w:id="1130" w:author="Hudec Branislav" w:date="2015-12-29T11:30:00Z"/>
        </w:trPr>
        <w:tc>
          <w:tcPr>
            <w:tcW w:w="9087" w:type="dxa"/>
            <w:gridSpan w:val="7"/>
            <w:shd w:val="clear" w:color="auto" w:fill="auto"/>
            <w:vAlign w:val="center"/>
            <w:hideMark/>
          </w:tcPr>
          <w:p w:rsidR="004E2338" w:rsidRPr="00BB2644" w:rsidRDefault="004E2338" w:rsidP="001622F7">
            <w:pPr>
              <w:jc w:val="center"/>
              <w:rPr>
                <w:ins w:id="1131" w:author="Hudec Branislav" w:date="2015-12-29T11:30:00Z"/>
                <w:b/>
                <w:bCs/>
                <w:color w:val="000000"/>
                <w:sz w:val="22"/>
                <w:szCs w:val="22"/>
              </w:rPr>
            </w:pPr>
            <w:ins w:id="1132" w:author="Hudec Branislav" w:date="2015-12-29T11:30:00Z">
              <w:r w:rsidRPr="00BB2644">
                <w:rPr>
                  <w:b/>
                  <w:bCs/>
                  <w:color w:val="000000"/>
                  <w:sz w:val="22"/>
                  <w:szCs w:val="22"/>
                </w:rPr>
                <w:t>Identifikácia projektu a prijímateľa</w:t>
              </w:r>
            </w:ins>
          </w:p>
        </w:tc>
      </w:tr>
      <w:tr w:rsidR="004E2338" w:rsidRPr="00BB2644" w:rsidTr="001622F7">
        <w:trPr>
          <w:trHeight w:val="330"/>
          <w:ins w:id="1133" w:author="Hudec Branislav" w:date="2015-12-29T11:30:00Z"/>
        </w:trPr>
        <w:tc>
          <w:tcPr>
            <w:tcW w:w="3559" w:type="dxa"/>
            <w:gridSpan w:val="2"/>
            <w:shd w:val="clear" w:color="auto" w:fill="auto"/>
            <w:vAlign w:val="center"/>
            <w:hideMark/>
          </w:tcPr>
          <w:p w:rsidR="004E2338" w:rsidRPr="00BB2644" w:rsidRDefault="004E2338" w:rsidP="001622F7">
            <w:pPr>
              <w:rPr>
                <w:ins w:id="1134" w:author="Hudec Branislav" w:date="2015-12-29T11:30:00Z"/>
                <w:color w:val="000000"/>
                <w:sz w:val="22"/>
                <w:szCs w:val="22"/>
              </w:rPr>
            </w:pPr>
            <w:ins w:id="1135" w:author="Hudec Branislav" w:date="2015-12-29T11:30:00Z">
              <w:r w:rsidRPr="00BB2644">
                <w:rPr>
                  <w:color w:val="000000"/>
                  <w:sz w:val="22"/>
                  <w:szCs w:val="22"/>
                </w:rPr>
                <w:t>Kód projektu v ITMS</w:t>
              </w:r>
            </w:ins>
          </w:p>
        </w:tc>
        <w:tc>
          <w:tcPr>
            <w:tcW w:w="5528" w:type="dxa"/>
            <w:gridSpan w:val="5"/>
            <w:shd w:val="clear" w:color="auto" w:fill="auto"/>
            <w:vAlign w:val="center"/>
            <w:hideMark/>
          </w:tcPr>
          <w:p w:rsidR="004E2338" w:rsidRPr="00BB5C53" w:rsidRDefault="004E2338" w:rsidP="001622F7">
            <w:pPr>
              <w:rPr>
                <w:ins w:id="1136" w:author="Hudec Branislav" w:date="2015-12-29T11:30:00Z"/>
                <w:color w:val="000000"/>
                <w:sz w:val="22"/>
                <w:szCs w:val="20"/>
              </w:rPr>
            </w:pPr>
            <w:ins w:id="1137" w:author="Hudec Branislav" w:date="2015-12-29T11:30:00Z">
              <w:r w:rsidRPr="00BB5C53">
                <w:rPr>
                  <w:color w:val="000000"/>
                  <w:sz w:val="22"/>
                  <w:szCs w:val="20"/>
                </w:rPr>
                <w:t> </w:t>
              </w:r>
            </w:ins>
          </w:p>
        </w:tc>
      </w:tr>
      <w:tr w:rsidR="004E2338" w:rsidRPr="00BB2644" w:rsidTr="001622F7">
        <w:trPr>
          <w:trHeight w:val="300"/>
          <w:ins w:id="1138" w:author="Hudec Branislav" w:date="2015-12-29T11:30:00Z"/>
        </w:trPr>
        <w:tc>
          <w:tcPr>
            <w:tcW w:w="3559" w:type="dxa"/>
            <w:gridSpan w:val="2"/>
            <w:shd w:val="clear" w:color="auto" w:fill="auto"/>
            <w:vAlign w:val="center"/>
            <w:hideMark/>
          </w:tcPr>
          <w:p w:rsidR="004E2338" w:rsidRPr="00BB2644" w:rsidRDefault="004E2338" w:rsidP="001622F7">
            <w:pPr>
              <w:rPr>
                <w:ins w:id="1139" w:author="Hudec Branislav" w:date="2015-12-29T11:30:00Z"/>
                <w:color w:val="000000"/>
                <w:sz w:val="22"/>
                <w:szCs w:val="22"/>
              </w:rPr>
            </w:pPr>
            <w:ins w:id="1140" w:author="Hudec Branislav" w:date="2015-12-29T11:30:00Z">
              <w:r w:rsidRPr="00BB2644">
                <w:rPr>
                  <w:color w:val="000000"/>
                  <w:sz w:val="22"/>
                  <w:szCs w:val="22"/>
                </w:rPr>
                <w:t>Názov projektu</w:t>
              </w:r>
            </w:ins>
          </w:p>
        </w:tc>
        <w:tc>
          <w:tcPr>
            <w:tcW w:w="5528" w:type="dxa"/>
            <w:gridSpan w:val="5"/>
            <w:shd w:val="clear" w:color="auto" w:fill="auto"/>
            <w:vAlign w:val="center"/>
            <w:hideMark/>
          </w:tcPr>
          <w:p w:rsidR="004E2338" w:rsidRPr="00BB5C53" w:rsidRDefault="004E2338" w:rsidP="001622F7">
            <w:pPr>
              <w:rPr>
                <w:ins w:id="1141" w:author="Hudec Branislav" w:date="2015-12-29T11:30:00Z"/>
                <w:color w:val="000000"/>
                <w:sz w:val="22"/>
                <w:szCs w:val="20"/>
              </w:rPr>
            </w:pPr>
            <w:ins w:id="1142" w:author="Hudec Branislav" w:date="2015-12-29T11:30:00Z">
              <w:r w:rsidRPr="00BB5C53">
                <w:rPr>
                  <w:color w:val="000000"/>
                  <w:sz w:val="22"/>
                  <w:szCs w:val="20"/>
                </w:rPr>
                <w:t> </w:t>
              </w:r>
            </w:ins>
          </w:p>
        </w:tc>
      </w:tr>
      <w:tr w:rsidR="004E2338" w:rsidRPr="00BB2644" w:rsidTr="001622F7">
        <w:trPr>
          <w:trHeight w:val="300"/>
          <w:ins w:id="1143" w:author="Hudec Branislav" w:date="2015-12-29T11:30:00Z"/>
        </w:trPr>
        <w:tc>
          <w:tcPr>
            <w:tcW w:w="3559" w:type="dxa"/>
            <w:gridSpan w:val="2"/>
            <w:shd w:val="clear" w:color="auto" w:fill="auto"/>
            <w:vAlign w:val="center"/>
            <w:hideMark/>
          </w:tcPr>
          <w:p w:rsidR="004E2338" w:rsidRPr="00BB2644" w:rsidRDefault="004E2338" w:rsidP="001622F7">
            <w:pPr>
              <w:rPr>
                <w:ins w:id="1144" w:author="Hudec Branislav" w:date="2015-12-29T11:30:00Z"/>
                <w:color w:val="000000"/>
                <w:sz w:val="22"/>
                <w:szCs w:val="22"/>
              </w:rPr>
            </w:pPr>
            <w:ins w:id="1145" w:author="Hudec Branislav" w:date="2015-12-29T11:30:00Z">
              <w:r w:rsidRPr="00BB2644">
                <w:rPr>
                  <w:color w:val="000000"/>
                  <w:sz w:val="22"/>
                  <w:szCs w:val="22"/>
                </w:rPr>
                <w:t>Názov/Meno a adresa sídla prijímateľa</w:t>
              </w:r>
            </w:ins>
          </w:p>
        </w:tc>
        <w:tc>
          <w:tcPr>
            <w:tcW w:w="5528" w:type="dxa"/>
            <w:gridSpan w:val="5"/>
            <w:shd w:val="clear" w:color="auto" w:fill="auto"/>
            <w:vAlign w:val="center"/>
            <w:hideMark/>
          </w:tcPr>
          <w:p w:rsidR="004E2338" w:rsidRPr="00BB5C53" w:rsidRDefault="004E2338" w:rsidP="001622F7">
            <w:pPr>
              <w:rPr>
                <w:ins w:id="1146" w:author="Hudec Branislav" w:date="2015-12-29T11:30:00Z"/>
                <w:color w:val="000000"/>
                <w:sz w:val="22"/>
                <w:szCs w:val="20"/>
              </w:rPr>
            </w:pPr>
            <w:ins w:id="1147" w:author="Hudec Branislav" w:date="2015-12-29T11:30:00Z">
              <w:r w:rsidRPr="00BB5C53">
                <w:rPr>
                  <w:color w:val="000000"/>
                  <w:sz w:val="22"/>
                  <w:szCs w:val="20"/>
                </w:rPr>
                <w:t> </w:t>
              </w:r>
            </w:ins>
          </w:p>
        </w:tc>
      </w:tr>
      <w:tr w:rsidR="004E2338" w:rsidRPr="00BB2644" w:rsidTr="001622F7">
        <w:trPr>
          <w:trHeight w:val="300"/>
          <w:ins w:id="1148" w:author="Hudec Branislav" w:date="2015-12-29T11:30:00Z"/>
        </w:trPr>
        <w:tc>
          <w:tcPr>
            <w:tcW w:w="3559" w:type="dxa"/>
            <w:gridSpan w:val="2"/>
            <w:shd w:val="clear" w:color="auto" w:fill="auto"/>
            <w:vAlign w:val="center"/>
            <w:hideMark/>
          </w:tcPr>
          <w:p w:rsidR="004E2338" w:rsidRPr="00BB2644" w:rsidRDefault="004E2338" w:rsidP="001622F7">
            <w:pPr>
              <w:rPr>
                <w:ins w:id="1149" w:author="Hudec Branislav" w:date="2015-12-29T11:30:00Z"/>
                <w:color w:val="000000"/>
                <w:sz w:val="22"/>
                <w:szCs w:val="22"/>
              </w:rPr>
            </w:pPr>
            <w:ins w:id="1150" w:author="Hudec Branislav" w:date="2015-12-29T11:30:00Z">
              <w:r w:rsidRPr="00BB2644">
                <w:rPr>
                  <w:color w:val="000000"/>
                  <w:sz w:val="22"/>
                  <w:szCs w:val="22"/>
                </w:rPr>
                <w:t>Druh verejného obstarávateľa / obstarávateľa podľa ZVO</w:t>
              </w:r>
            </w:ins>
          </w:p>
        </w:tc>
        <w:tc>
          <w:tcPr>
            <w:tcW w:w="5528" w:type="dxa"/>
            <w:gridSpan w:val="5"/>
            <w:shd w:val="clear" w:color="auto" w:fill="auto"/>
            <w:vAlign w:val="center"/>
            <w:hideMark/>
          </w:tcPr>
          <w:p w:rsidR="004E2338" w:rsidRPr="00BB5C53" w:rsidRDefault="004E2338" w:rsidP="001622F7">
            <w:pPr>
              <w:rPr>
                <w:ins w:id="1151" w:author="Hudec Branislav" w:date="2015-12-29T11:30:00Z"/>
                <w:color w:val="000000"/>
                <w:sz w:val="22"/>
                <w:szCs w:val="20"/>
              </w:rPr>
            </w:pPr>
            <w:ins w:id="1152" w:author="Hudec Branislav" w:date="2015-12-29T11:30:00Z">
              <w:r w:rsidRPr="00BB5C53">
                <w:rPr>
                  <w:color w:val="000000"/>
                  <w:sz w:val="22"/>
                  <w:szCs w:val="20"/>
                </w:rPr>
                <w:t> </w:t>
              </w:r>
            </w:ins>
          </w:p>
        </w:tc>
      </w:tr>
      <w:tr w:rsidR="004E2338" w:rsidRPr="00BB2644" w:rsidTr="001622F7">
        <w:trPr>
          <w:trHeight w:val="330"/>
          <w:ins w:id="1153" w:author="Hudec Branislav" w:date="2015-12-29T11:30:00Z"/>
        </w:trPr>
        <w:tc>
          <w:tcPr>
            <w:tcW w:w="9087" w:type="dxa"/>
            <w:gridSpan w:val="7"/>
            <w:shd w:val="clear" w:color="auto" w:fill="auto"/>
            <w:vAlign w:val="center"/>
            <w:hideMark/>
          </w:tcPr>
          <w:p w:rsidR="004E2338" w:rsidRPr="00BB2644" w:rsidRDefault="004E2338" w:rsidP="001622F7">
            <w:pPr>
              <w:jc w:val="center"/>
              <w:rPr>
                <w:ins w:id="1154" w:author="Hudec Branislav" w:date="2015-12-29T11:30:00Z"/>
                <w:b/>
                <w:bCs/>
                <w:color w:val="000000"/>
                <w:sz w:val="22"/>
                <w:szCs w:val="22"/>
              </w:rPr>
            </w:pPr>
            <w:ins w:id="1155" w:author="Hudec Branislav" w:date="2015-12-29T11:30:00Z">
              <w:r w:rsidRPr="00BB2644">
                <w:rPr>
                  <w:b/>
                  <w:bCs/>
                  <w:color w:val="000000"/>
                  <w:sz w:val="22"/>
                  <w:szCs w:val="22"/>
                </w:rPr>
                <w:t>Identifikácia zákazky</w:t>
              </w:r>
            </w:ins>
          </w:p>
        </w:tc>
      </w:tr>
      <w:tr w:rsidR="004E2338" w:rsidRPr="00BB2644" w:rsidTr="001622F7">
        <w:trPr>
          <w:trHeight w:val="300"/>
          <w:ins w:id="1156" w:author="Hudec Branislav" w:date="2015-12-29T11:30:00Z"/>
        </w:trPr>
        <w:tc>
          <w:tcPr>
            <w:tcW w:w="3559" w:type="dxa"/>
            <w:gridSpan w:val="2"/>
            <w:shd w:val="clear" w:color="auto" w:fill="auto"/>
            <w:vAlign w:val="center"/>
            <w:hideMark/>
          </w:tcPr>
          <w:p w:rsidR="004E2338" w:rsidRPr="00BB2644" w:rsidRDefault="004E2338" w:rsidP="001622F7">
            <w:pPr>
              <w:rPr>
                <w:ins w:id="1157" w:author="Hudec Branislav" w:date="2015-12-29T11:30:00Z"/>
                <w:color w:val="000000"/>
                <w:sz w:val="22"/>
                <w:szCs w:val="22"/>
              </w:rPr>
            </w:pPr>
            <w:ins w:id="1158" w:author="Hudec Branislav" w:date="2015-12-29T11:30:00Z">
              <w:r w:rsidRPr="00BB2644">
                <w:rPr>
                  <w:color w:val="000000"/>
                  <w:sz w:val="22"/>
                  <w:szCs w:val="22"/>
                </w:rPr>
                <w:t>Druh zákazky podľa predpokladanej hodnoty zákazky</w:t>
              </w:r>
            </w:ins>
          </w:p>
        </w:tc>
        <w:tc>
          <w:tcPr>
            <w:tcW w:w="5528" w:type="dxa"/>
            <w:gridSpan w:val="5"/>
            <w:shd w:val="clear" w:color="auto" w:fill="auto"/>
            <w:vAlign w:val="center"/>
            <w:hideMark/>
          </w:tcPr>
          <w:p w:rsidR="004E2338" w:rsidRPr="00BB5C53" w:rsidRDefault="004E2338" w:rsidP="001622F7">
            <w:pPr>
              <w:rPr>
                <w:ins w:id="1159" w:author="Hudec Branislav" w:date="2015-12-29T11:30:00Z"/>
                <w:color w:val="000000"/>
                <w:sz w:val="22"/>
                <w:szCs w:val="20"/>
              </w:rPr>
            </w:pPr>
            <w:ins w:id="1160" w:author="Hudec Branislav" w:date="2015-12-29T11:30:00Z">
              <w:r w:rsidRPr="00BB5C53">
                <w:rPr>
                  <w:color w:val="000000"/>
                  <w:sz w:val="22"/>
                  <w:szCs w:val="20"/>
                </w:rPr>
                <w:t>Nadlimitná zákazka</w:t>
              </w:r>
            </w:ins>
          </w:p>
        </w:tc>
      </w:tr>
      <w:tr w:rsidR="004E2338" w:rsidRPr="00BB2644" w:rsidTr="001622F7">
        <w:trPr>
          <w:trHeight w:val="300"/>
          <w:ins w:id="1161" w:author="Hudec Branislav" w:date="2015-12-29T11:30:00Z"/>
        </w:trPr>
        <w:tc>
          <w:tcPr>
            <w:tcW w:w="3559" w:type="dxa"/>
            <w:gridSpan w:val="2"/>
            <w:shd w:val="clear" w:color="auto" w:fill="auto"/>
            <w:vAlign w:val="center"/>
            <w:hideMark/>
          </w:tcPr>
          <w:p w:rsidR="004E2338" w:rsidRPr="00BB2644" w:rsidRDefault="004E2338" w:rsidP="001622F7">
            <w:pPr>
              <w:rPr>
                <w:ins w:id="1162" w:author="Hudec Branislav" w:date="2015-12-29T11:30:00Z"/>
                <w:color w:val="000000"/>
                <w:sz w:val="22"/>
                <w:szCs w:val="22"/>
              </w:rPr>
            </w:pPr>
            <w:ins w:id="1163" w:author="Hudec Branislav" w:date="2015-12-29T11:30:00Z">
              <w:r w:rsidRPr="00BB2644">
                <w:rPr>
                  <w:color w:val="000000"/>
                  <w:sz w:val="22"/>
                  <w:szCs w:val="22"/>
                </w:rPr>
                <w:t>Druh zákazky podľa postupu</w:t>
              </w:r>
            </w:ins>
          </w:p>
        </w:tc>
        <w:tc>
          <w:tcPr>
            <w:tcW w:w="5528" w:type="dxa"/>
            <w:gridSpan w:val="5"/>
            <w:shd w:val="clear" w:color="auto" w:fill="auto"/>
            <w:vAlign w:val="center"/>
            <w:hideMark/>
          </w:tcPr>
          <w:p w:rsidR="004E2338" w:rsidRPr="00BB5C53" w:rsidRDefault="004E2338" w:rsidP="001622F7">
            <w:pPr>
              <w:rPr>
                <w:ins w:id="1164" w:author="Hudec Branislav" w:date="2015-12-29T11:30:00Z"/>
                <w:color w:val="000000"/>
                <w:sz w:val="22"/>
                <w:szCs w:val="20"/>
              </w:rPr>
            </w:pPr>
            <w:ins w:id="1165" w:author="Hudec Branislav" w:date="2015-12-29T11:31:00Z">
              <w:r>
                <w:rPr>
                  <w:color w:val="000000"/>
                  <w:sz w:val="22"/>
                  <w:szCs w:val="20"/>
                </w:rPr>
                <w:t>Nadlimitná v</w:t>
              </w:r>
            </w:ins>
            <w:ins w:id="1166" w:author="Hudec Branislav" w:date="2015-12-29T11:30:00Z">
              <w:r w:rsidRPr="00BB5C53">
                <w:rPr>
                  <w:color w:val="000000"/>
                  <w:sz w:val="22"/>
                  <w:szCs w:val="20"/>
                </w:rPr>
                <w:t>erejná súťaž</w:t>
              </w:r>
            </w:ins>
            <w:ins w:id="1167" w:author="Hudec Branislav" w:date="2015-12-29T11:31:00Z">
              <w:r>
                <w:rPr>
                  <w:color w:val="000000"/>
                  <w:sz w:val="22"/>
                  <w:szCs w:val="20"/>
                </w:rPr>
                <w:t xml:space="preserve"> s využitím elektronického trhoviska</w:t>
              </w:r>
            </w:ins>
          </w:p>
        </w:tc>
      </w:tr>
      <w:tr w:rsidR="004E2338" w:rsidRPr="00BB2644" w:rsidTr="001622F7">
        <w:trPr>
          <w:trHeight w:val="300"/>
          <w:ins w:id="1168" w:author="Hudec Branislav" w:date="2015-12-29T11:30:00Z"/>
        </w:trPr>
        <w:tc>
          <w:tcPr>
            <w:tcW w:w="3559" w:type="dxa"/>
            <w:gridSpan w:val="2"/>
            <w:shd w:val="clear" w:color="auto" w:fill="auto"/>
            <w:vAlign w:val="center"/>
            <w:hideMark/>
          </w:tcPr>
          <w:p w:rsidR="004E2338" w:rsidRPr="00BB2644" w:rsidRDefault="004E2338" w:rsidP="001622F7">
            <w:pPr>
              <w:rPr>
                <w:ins w:id="1169" w:author="Hudec Branislav" w:date="2015-12-29T11:30:00Z"/>
                <w:color w:val="000000"/>
                <w:sz w:val="22"/>
                <w:szCs w:val="22"/>
              </w:rPr>
            </w:pPr>
            <w:ins w:id="1170" w:author="Hudec Branislav" w:date="2015-12-29T11:30:00Z">
              <w:r w:rsidRPr="00BB2644">
                <w:rPr>
                  <w:color w:val="000000"/>
                  <w:sz w:val="22"/>
                  <w:szCs w:val="22"/>
                </w:rPr>
                <w:t>Druh zákazky podľa predmetu obstarania</w:t>
              </w:r>
            </w:ins>
          </w:p>
        </w:tc>
        <w:tc>
          <w:tcPr>
            <w:tcW w:w="5528" w:type="dxa"/>
            <w:gridSpan w:val="5"/>
            <w:shd w:val="clear" w:color="auto" w:fill="auto"/>
            <w:vAlign w:val="center"/>
            <w:hideMark/>
          </w:tcPr>
          <w:p w:rsidR="004E2338" w:rsidRPr="00BB5C53" w:rsidRDefault="004E2338" w:rsidP="001622F7">
            <w:pPr>
              <w:rPr>
                <w:ins w:id="1171" w:author="Hudec Branislav" w:date="2015-12-29T11:30:00Z"/>
                <w:color w:val="000000"/>
                <w:sz w:val="22"/>
                <w:szCs w:val="20"/>
              </w:rPr>
            </w:pPr>
            <w:ins w:id="1172" w:author="Hudec Branislav" w:date="2015-12-29T11:30:00Z">
              <w:r w:rsidRPr="00BB5C53">
                <w:rPr>
                  <w:color w:val="000000"/>
                  <w:sz w:val="22"/>
                  <w:szCs w:val="20"/>
                </w:rPr>
                <w:t xml:space="preserve"> </w:t>
              </w:r>
            </w:ins>
          </w:p>
        </w:tc>
      </w:tr>
      <w:tr w:rsidR="004E2338" w:rsidRPr="00BB2644" w:rsidTr="001622F7">
        <w:trPr>
          <w:trHeight w:val="300"/>
          <w:ins w:id="1173" w:author="Hudec Branislav" w:date="2015-12-29T11:30:00Z"/>
        </w:trPr>
        <w:tc>
          <w:tcPr>
            <w:tcW w:w="3559" w:type="dxa"/>
            <w:gridSpan w:val="2"/>
            <w:shd w:val="clear" w:color="auto" w:fill="auto"/>
            <w:vAlign w:val="center"/>
            <w:hideMark/>
          </w:tcPr>
          <w:p w:rsidR="004E2338" w:rsidRPr="00BB2644" w:rsidRDefault="004E2338" w:rsidP="001622F7">
            <w:pPr>
              <w:rPr>
                <w:ins w:id="1174" w:author="Hudec Branislav" w:date="2015-12-29T11:30:00Z"/>
                <w:color w:val="000000"/>
                <w:sz w:val="22"/>
                <w:szCs w:val="22"/>
              </w:rPr>
            </w:pPr>
            <w:ins w:id="1175" w:author="Hudec Branislav" w:date="2015-12-29T11:30:00Z">
              <w:r w:rsidRPr="00BB2644">
                <w:rPr>
                  <w:color w:val="000000"/>
                  <w:sz w:val="22"/>
                  <w:szCs w:val="22"/>
                </w:rPr>
                <w:t>Typ kontroly</w:t>
              </w:r>
            </w:ins>
          </w:p>
        </w:tc>
        <w:tc>
          <w:tcPr>
            <w:tcW w:w="5528" w:type="dxa"/>
            <w:gridSpan w:val="5"/>
            <w:shd w:val="clear" w:color="auto" w:fill="auto"/>
            <w:vAlign w:val="center"/>
            <w:hideMark/>
          </w:tcPr>
          <w:p w:rsidR="004E2338" w:rsidRPr="00BB5C53" w:rsidRDefault="004E2338" w:rsidP="001622F7">
            <w:pPr>
              <w:rPr>
                <w:ins w:id="1176" w:author="Hudec Branislav" w:date="2015-12-29T11:30:00Z"/>
                <w:color w:val="000000"/>
                <w:sz w:val="22"/>
                <w:szCs w:val="20"/>
              </w:rPr>
            </w:pPr>
            <w:ins w:id="1177" w:author="Hudec Branislav" w:date="2015-12-29T11:30:00Z">
              <w:r w:rsidRPr="00BB5C53">
                <w:rPr>
                  <w:color w:val="000000"/>
                  <w:sz w:val="22"/>
                  <w:szCs w:val="20"/>
                </w:rPr>
                <w:t>2. ex-ante kontrola</w:t>
              </w:r>
            </w:ins>
          </w:p>
        </w:tc>
      </w:tr>
      <w:tr w:rsidR="004E2338" w:rsidRPr="00BB2644" w:rsidTr="001622F7">
        <w:trPr>
          <w:trHeight w:val="300"/>
          <w:ins w:id="1178" w:author="Hudec Branislav" w:date="2015-12-29T11:30:00Z"/>
        </w:trPr>
        <w:tc>
          <w:tcPr>
            <w:tcW w:w="3559" w:type="dxa"/>
            <w:gridSpan w:val="2"/>
            <w:shd w:val="clear" w:color="auto" w:fill="auto"/>
            <w:vAlign w:val="center"/>
            <w:hideMark/>
          </w:tcPr>
          <w:p w:rsidR="004E2338" w:rsidRPr="00BB2644" w:rsidRDefault="004E2338" w:rsidP="001622F7">
            <w:pPr>
              <w:rPr>
                <w:ins w:id="1179" w:author="Hudec Branislav" w:date="2015-12-29T11:30:00Z"/>
                <w:color w:val="000000"/>
                <w:sz w:val="22"/>
                <w:szCs w:val="22"/>
              </w:rPr>
            </w:pPr>
            <w:ins w:id="1180" w:author="Hudec Branislav" w:date="2015-12-29T11:30:00Z">
              <w:r w:rsidRPr="00BB2644">
                <w:rPr>
                  <w:color w:val="000000"/>
                  <w:sz w:val="22"/>
                  <w:szCs w:val="22"/>
                </w:rPr>
                <w:t>Názov zákazky</w:t>
              </w:r>
            </w:ins>
          </w:p>
        </w:tc>
        <w:tc>
          <w:tcPr>
            <w:tcW w:w="5528" w:type="dxa"/>
            <w:gridSpan w:val="5"/>
            <w:shd w:val="clear" w:color="auto" w:fill="auto"/>
            <w:vAlign w:val="center"/>
            <w:hideMark/>
          </w:tcPr>
          <w:p w:rsidR="004E2338" w:rsidRPr="00BB5C53" w:rsidRDefault="004E2338" w:rsidP="001622F7">
            <w:pPr>
              <w:rPr>
                <w:ins w:id="1181" w:author="Hudec Branislav" w:date="2015-12-29T11:30:00Z"/>
                <w:color w:val="000000"/>
                <w:sz w:val="22"/>
                <w:szCs w:val="20"/>
              </w:rPr>
            </w:pPr>
            <w:ins w:id="1182" w:author="Hudec Branislav" w:date="2015-12-29T11:30:00Z">
              <w:r w:rsidRPr="00BB5C53">
                <w:rPr>
                  <w:color w:val="000000"/>
                  <w:sz w:val="22"/>
                  <w:szCs w:val="20"/>
                </w:rPr>
                <w:t> </w:t>
              </w:r>
            </w:ins>
          </w:p>
        </w:tc>
      </w:tr>
      <w:tr w:rsidR="004E2338" w:rsidRPr="00BB2644" w:rsidTr="001622F7">
        <w:trPr>
          <w:trHeight w:val="300"/>
          <w:ins w:id="1183" w:author="Hudec Branislav" w:date="2015-12-29T11:30:00Z"/>
        </w:trPr>
        <w:tc>
          <w:tcPr>
            <w:tcW w:w="3559" w:type="dxa"/>
            <w:gridSpan w:val="2"/>
            <w:shd w:val="clear" w:color="auto" w:fill="auto"/>
            <w:vAlign w:val="center"/>
            <w:hideMark/>
          </w:tcPr>
          <w:p w:rsidR="004E2338" w:rsidRPr="00BB2644" w:rsidRDefault="004E2338" w:rsidP="001622F7">
            <w:pPr>
              <w:rPr>
                <w:ins w:id="1184" w:author="Hudec Branislav" w:date="2015-12-29T11:30:00Z"/>
                <w:color w:val="000000"/>
                <w:sz w:val="22"/>
                <w:szCs w:val="22"/>
              </w:rPr>
            </w:pPr>
            <w:ins w:id="1185" w:author="Hudec Branislav" w:date="2015-12-29T11:30:00Z">
              <w:r w:rsidRPr="00BB2644">
                <w:rPr>
                  <w:color w:val="000000"/>
                  <w:sz w:val="22"/>
                  <w:szCs w:val="22"/>
                </w:rPr>
                <w:t>Číslo oznámenia vo vestníku VO</w:t>
              </w:r>
            </w:ins>
          </w:p>
        </w:tc>
        <w:tc>
          <w:tcPr>
            <w:tcW w:w="5528" w:type="dxa"/>
            <w:gridSpan w:val="5"/>
            <w:shd w:val="clear" w:color="auto" w:fill="auto"/>
            <w:vAlign w:val="center"/>
            <w:hideMark/>
          </w:tcPr>
          <w:p w:rsidR="004E2338" w:rsidRPr="00BB5C53" w:rsidRDefault="004E2338" w:rsidP="001622F7">
            <w:pPr>
              <w:rPr>
                <w:ins w:id="1186" w:author="Hudec Branislav" w:date="2015-12-29T11:30:00Z"/>
                <w:color w:val="000000"/>
                <w:sz w:val="22"/>
                <w:szCs w:val="20"/>
              </w:rPr>
            </w:pPr>
            <w:ins w:id="1187" w:author="Hudec Branislav" w:date="2015-12-29T11:30:00Z">
              <w:r w:rsidRPr="00BB5C53">
                <w:rPr>
                  <w:color w:val="000000"/>
                  <w:sz w:val="22"/>
                  <w:szCs w:val="20"/>
                </w:rPr>
                <w:t> </w:t>
              </w:r>
            </w:ins>
          </w:p>
        </w:tc>
      </w:tr>
      <w:tr w:rsidR="004E2338" w:rsidRPr="00BB2644" w:rsidTr="001622F7">
        <w:trPr>
          <w:trHeight w:val="300"/>
          <w:ins w:id="1188" w:author="Hudec Branislav" w:date="2015-12-29T11:30:00Z"/>
        </w:trPr>
        <w:tc>
          <w:tcPr>
            <w:tcW w:w="3559" w:type="dxa"/>
            <w:gridSpan w:val="2"/>
            <w:shd w:val="clear" w:color="auto" w:fill="auto"/>
            <w:vAlign w:val="center"/>
            <w:hideMark/>
          </w:tcPr>
          <w:p w:rsidR="004E2338" w:rsidRPr="00BB2644" w:rsidRDefault="004E2338" w:rsidP="001622F7">
            <w:pPr>
              <w:rPr>
                <w:ins w:id="1189" w:author="Hudec Branislav" w:date="2015-12-29T11:30:00Z"/>
                <w:color w:val="000000"/>
                <w:sz w:val="22"/>
                <w:szCs w:val="22"/>
              </w:rPr>
            </w:pPr>
            <w:ins w:id="1190" w:author="Hudec Branislav" w:date="2015-12-29T11:30:00Z">
              <w:r w:rsidRPr="00BB2644">
                <w:rPr>
                  <w:color w:val="000000"/>
                  <w:sz w:val="22"/>
                  <w:szCs w:val="22"/>
                </w:rPr>
                <w:t>Číslo oznámenia v európskom vestníku</w:t>
              </w:r>
            </w:ins>
          </w:p>
        </w:tc>
        <w:tc>
          <w:tcPr>
            <w:tcW w:w="5528" w:type="dxa"/>
            <w:gridSpan w:val="5"/>
            <w:shd w:val="clear" w:color="auto" w:fill="auto"/>
            <w:vAlign w:val="center"/>
            <w:hideMark/>
          </w:tcPr>
          <w:p w:rsidR="004E2338" w:rsidRPr="00BB5C53" w:rsidRDefault="004E2338" w:rsidP="001622F7">
            <w:pPr>
              <w:rPr>
                <w:ins w:id="1191" w:author="Hudec Branislav" w:date="2015-12-29T11:30:00Z"/>
                <w:color w:val="000000"/>
                <w:sz w:val="22"/>
                <w:szCs w:val="20"/>
              </w:rPr>
            </w:pPr>
            <w:ins w:id="1192" w:author="Hudec Branislav" w:date="2015-12-29T11:30:00Z">
              <w:r w:rsidRPr="00BB5C53">
                <w:rPr>
                  <w:color w:val="000000"/>
                  <w:sz w:val="22"/>
                  <w:szCs w:val="20"/>
                </w:rPr>
                <w:t> </w:t>
              </w:r>
            </w:ins>
          </w:p>
        </w:tc>
      </w:tr>
      <w:tr w:rsidR="004E2338" w:rsidRPr="00BB2644" w:rsidTr="001622F7">
        <w:trPr>
          <w:trHeight w:val="300"/>
          <w:ins w:id="1193" w:author="Hudec Branislav" w:date="2015-12-29T11:30:00Z"/>
        </w:trPr>
        <w:tc>
          <w:tcPr>
            <w:tcW w:w="3559" w:type="dxa"/>
            <w:gridSpan w:val="2"/>
            <w:shd w:val="clear" w:color="auto" w:fill="auto"/>
            <w:vAlign w:val="center"/>
            <w:hideMark/>
          </w:tcPr>
          <w:p w:rsidR="004E2338" w:rsidRPr="00BB2644" w:rsidRDefault="004E2338" w:rsidP="001622F7">
            <w:pPr>
              <w:rPr>
                <w:ins w:id="1194" w:author="Hudec Branislav" w:date="2015-12-29T11:30:00Z"/>
                <w:color w:val="000000"/>
                <w:sz w:val="22"/>
                <w:szCs w:val="22"/>
              </w:rPr>
            </w:pPr>
            <w:ins w:id="1195" w:author="Hudec Branislav" w:date="2015-12-29T11:30:00Z">
              <w:r w:rsidRPr="00BB2644">
                <w:rPr>
                  <w:color w:val="000000"/>
                  <w:sz w:val="22"/>
                  <w:szCs w:val="22"/>
                </w:rPr>
                <w:t>Názov dodávateľa</w:t>
              </w:r>
            </w:ins>
          </w:p>
        </w:tc>
        <w:tc>
          <w:tcPr>
            <w:tcW w:w="5528" w:type="dxa"/>
            <w:gridSpan w:val="5"/>
            <w:shd w:val="clear" w:color="auto" w:fill="auto"/>
            <w:vAlign w:val="center"/>
            <w:hideMark/>
          </w:tcPr>
          <w:p w:rsidR="004E2338" w:rsidRPr="00BB5C53" w:rsidRDefault="004E2338" w:rsidP="001622F7">
            <w:pPr>
              <w:rPr>
                <w:ins w:id="1196" w:author="Hudec Branislav" w:date="2015-12-29T11:30:00Z"/>
                <w:color w:val="000000"/>
                <w:sz w:val="22"/>
                <w:szCs w:val="20"/>
              </w:rPr>
            </w:pPr>
            <w:ins w:id="1197" w:author="Hudec Branislav" w:date="2015-12-29T11:30:00Z">
              <w:r w:rsidRPr="00BB5C53">
                <w:rPr>
                  <w:color w:val="000000"/>
                  <w:sz w:val="22"/>
                  <w:szCs w:val="20"/>
                </w:rPr>
                <w:t> </w:t>
              </w:r>
            </w:ins>
          </w:p>
        </w:tc>
      </w:tr>
      <w:tr w:rsidR="004E2338" w:rsidRPr="00BB2644" w:rsidTr="001622F7">
        <w:trPr>
          <w:trHeight w:val="300"/>
          <w:ins w:id="1198" w:author="Hudec Branislav" w:date="2015-12-29T11:30:00Z"/>
        </w:trPr>
        <w:tc>
          <w:tcPr>
            <w:tcW w:w="3559" w:type="dxa"/>
            <w:gridSpan w:val="2"/>
            <w:shd w:val="clear" w:color="auto" w:fill="auto"/>
            <w:vAlign w:val="center"/>
            <w:hideMark/>
          </w:tcPr>
          <w:p w:rsidR="004E2338" w:rsidRPr="00BB2644" w:rsidRDefault="004E2338" w:rsidP="001622F7">
            <w:pPr>
              <w:rPr>
                <w:ins w:id="1199" w:author="Hudec Branislav" w:date="2015-12-29T11:30:00Z"/>
                <w:color w:val="000000"/>
                <w:sz w:val="22"/>
                <w:szCs w:val="22"/>
              </w:rPr>
            </w:pPr>
            <w:ins w:id="1200" w:author="Hudec Branislav" w:date="2015-12-29T11:30:00Z">
              <w:r w:rsidRPr="00BB2644">
                <w:rPr>
                  <w:color w:val="000000"/>
                  <w:sz w:val="22"/>
                  <w:szCs w:val="22"/>
                </w:rPr>
                <w:t>IČO dodávateľa</w:t>
              </w:r>
            </w:ins>
          </w:p>
        </w:tc>
        <w:tc>
          <w:tcPr>
            <w:tcW w:w="5528" w:type="dxa"/>
            <w:gridSpan w:val="5"/>
            <w:shd w:val="clear" w:color="auto" w:fill="auto"/>
            <w:vAlign w:val="center"/>
            <w:hideMark/>
          </w:tcPr>
          <w:p w:rsidR="004E2338" w:rsidRPr="00BB5C53" w:rsidRDefault="004E2338" w:rsidP="001622F7">
            <w:pPr>
              <w:rPr>
                <w:ins w:id="1201" w:author="Hudec Branislav" w:date="2015-12-29T11:30:00Z"/>
                <w:color w:val="000000"/>
                <w:sz w:val="22"/>
                <w:szCs w:val="20"/>
              </w:rPr>
            </w:pPr>
            <w:ins w:id="1202" w:author="Hudec Branislav" w:date="2015-12-29T11:30:00Z">
              <w:r w:rsidRPr="00BB5C53">
                <w:rPr>
                  <w:color w:val="000000"/>
                  <w:sz w:val="22"/>
                  <w:szCs w:val="20"/>
                </w:rPr>
                <w:t> </w:t>
              </w:r>
            </w:ins>
          </w:p>
        </w:tc>
      </w:tr>
      <w:tr w:rsidR="004E2338" w:rsidRPr="00BB2644" w:rsidTr="001622F7">
        <w:trPr>
          <w:trHeight w:val="300"/>
          <w:ins w:id="1203" w:author="Hudec Branislav" w:date="2015-12-29T11:30:00Z"/>
        </w:trPr>
        <w:tc>
          <w:tcPr>
            <w:tcW w:w="3559" w:type="dxa"/>
            <w:gridSpan w:val="2"/>
            <w:shd w:val="clear" w:color="auto" w:fill="auto"/>
            <w:vAlign w:val="center"/>
            <w:hideMark/>
          </w:tcPr>
          <w:p w:rsidR="004E2338" w:rsidRPr="00BB2644" w:rsidRDefault="004E2338" w:rsidP="001622F7">
            <w:pPr>
              <w:rPr>
                <w:ins w:id="1204" w:author="Hudec Branislav" w:date="2015-12-29T11:30:00Z"/>
                <w:color w:val="000000"/>
                <w:sz w:val="22"/>
                <w:szCs w:val="22"/>
              </w:rPr>
            </w:pPr>
            <w:ins w:id="1205" w:author="Hudec Branislav" w:date="2015-12-29T11:30:00Z">
              <w:r w:rsidRPr="00BB2644">
                <w:rPr>
                  <w:color w:val="000000"/>
                  <w:sz w:val="22"/>
                  <w:szCs w:val="22"/>
                </w:rPr>
                <w:t>Predpokladaná hodnota zákazky</w:t>
              </w:r>
            </w:ins>
          </w:p>
        </w:tc>
        <w:tc>
          <w:tcPr>
            <w:tcW w:w="5528" w:type="dxa"/>
            <w:gridSpan w:val="5"/>
            <w:shd w:val="clear" w:color="auto" w:fill="auto"/>
            <w:vAlign w:val="center"/>
            <w:hideMark/>
          </w:tcPr>
          <w:p w:rsidR="004E2338" w:rsidRPr="00BB5C53" w:rsidRDefault="004E2338" w:rsidP="001622F7">
            <w:pPr>
              <w:rPr>
                <w:ins w:id="1206" w:author="Hudec Branislav" w:date="2015-12-29T11:30:00Z"/>
                <w:color w:val="000000"/>
                <w:sz w:val="22"/>
                <w:szCs w:val="20"/>
              </w:rPr>
            </w:pPr>
            <w:ins w:id="1207" w:author="Hudec Branislav" w:date="2015-12-29T11:30:00Z">
              <w:r w:rsidRPr="00BB5C53">
                <w:rPr>
                  <w:color w:val="000000"/>
                  <w:sz w:val="22"/>
                  <w:szCs w:val="20"/>
                </w:rPr>
                <w:t> </w:t>
              </w:r>
            </w:ins>
          </w:p>
        </w:tc>
      </w:tr>
      <w:tr w:rsidR="004E2338" w:rsidRPr="00BB2644" w:rsidTr="001622F7">
        <w:trPr>
          <w:trHeight w:val="300"/>
          <w:ins w:id="1208" w:author="Hudec Branislav" w:date="2015-12-29T11:30:00Z"/>
        </w:trPr>
        <w:tc>
          <w:tcPr>
            <w:tcW w:w="3559" w:type="dxa"/>
            <w:gridSpan w:val="2"/>
            <w:shd w:val="clear" w:color="auto" w:fill="auto"/>
            <w:vAlign w:val="center"/>
            <w:hideMark/>
          </w:tcPr>
          <w:p w:rsidR="004E2338" w:rsidRPr="00BB2644" w:rsidRDefault="004E2338" w:rsidP="001622F7">
            <w:pPr>
              <w:rPr>
                <w:ins w:id="1209" w:author="Hudec Branislav" w:date="2015-12-29T11:30:00Z"/>
                <w:color w:val="000000"/>
                <w:sz w:val="22"/>
                <w:szCs w:val="22"/>
              </w:rPr>
            </w:pPr>
            <w:ins w:id="1210" w:author="Hudec Branislav" w:date="2015-12-29T11:30:00Z">
              <w:r w:rsidRPr="00BB2644">
                <w:rPr>
                  <w:color w:val="000000"/>
                  <w:sz w:val="22"/>
                  <w:szCs w:val="22"/>
                </w:rPr>
                <w:t>Hodnota zákazky bez DPH</w:t>
              </w:r>
            </w:ins>
          </w:p>
        </w:tc>
        <w:tc>
          <w:tcPr>
            <w:tcW w:w="5528" w:type="dxa"/>
            <w:gridSpan w:val="5"/>
            <w:shd w:val="clear" w:color="auto" w:fill="auto"/>
            <w:vAlign w:val="center"/>
            <w:hideMark/>
          </w:tcPr>
          <w:p w:rsidR="004E2338" w:rsidRPr="00BB5C53" w:rsidRDefault="004E2338" w:rsidP="001622F7">
            <w:pPr>
              <w:rPr>
                <w:ins w:id="1211" w:author="Hudec Branislav" w:date="2015-12-29T11:30:00Z"/>
                <w:color w:val="000000"/>
                <w:sz w:val="22"/>
                <w:szCs w:val="20"/>
              </w:rPr>
            </w:pPr>
            <w:ins w:id="1212" w:author="Hudec Branislav" w:date="2015-12-29T11:30:00Z">
              <w:r w:rsidRPr="00BB5C53">
                <w:rPr>
                  <w:color w:val="000000"/>
                  <w:sz w:val="22"/>
                  <w:szCs w:val="20"/>
                </w:rPr>
                <w:t> </w:t>
              </w:r>
            </w:ins>
          </w:p>
        </w:tc>
      </w:tr>
      <w:tr w:rsidR="004E2338" w:rsidRPr="00BB2644" w:rsidTr="001622F7">
        <w:trPr>
          <w:trHeight w:val="300"/>
          <w:ins w:id="1213" w:author="Hudec Branislav" w:date="2015-12-29T11:30:00Z"/>
        </w:trPr>
        <w:tc>
          <w:tcPr>
            <w:tcW w:w="3559" w:type="dxa"/>
            <w:gridSpan w:val="2"/>
            <w:shd w:val="clear" w:color="auto" w:fill="auto"/>
            <w:vAlign w:val="center"/>
            <w:hideMark/>
          </w:tcPr>
          <w:p w:rsidR="004E2338" w:rsidRPr="00BB2644" w:rsidRDefault="004E2338" w:rsidP="001622F7">
            <w:pPr>
              <w:rPr>
                <w:ins w:id="1214" w:author="Hudec Branislav" w:date="2015-12-29T11:30:00Z"/>
                <w:color w:val="000000"/>
                <w:sz w:val="22"/>
                <w:szCs w:val="22"/>
              </w:rPr>
            </w:pPr>
            <w:ins w:id="1215" w:author="Hudec Branislav" w:date="2015-12-29T11:30:00Z">
              <w:r w:rsidRPr="00BB2644">
                <w:rPr>
                  <w:color w:val="000000"/>
                  <w:sz w:val="22"/>
                  <w:szCs w:val="22"/>
                </w:rPr>
                <w:t>Hodnota zákazky s DPH</w:t>
              </w:r>
            </w:ins>
          </w:p>
        </w:tc>
        <w:tc>
          <w:tcPr>
            <w:tcW w:w="5528" w:type="dxa"/>
            <w:gridSpan w:val="5"/>
            <w:shd w:val="clear" w:color="auto" w:fill="auto"/>
            <w:vAlign w:val="center"/>
            <w:hideMark/>
          </w:tcPr>
          <w:p w:rsidR="004E2338" w:rsidRPr="00BB5C53" w:rsidRDefault="004E2338" w:rsidP="001622F7">
            <w:pPr>
              <w:rPr>
                <w:ins w:id="1216" w:author="Hudec Branislav" w:date="2015-12-29T11:30:00Z"/>
                <w:color w:val="000000"/>
                <w:sz w:val="22"/>
                <w:szCs w:val="20"/>
              </w:rPr>
            </w:pPr>
            <w:ins w:id="1217" w:author="Hudec Branislav" w:date="2015-12-29T11:30:00Z">
              <w:r w:rsidRPr="00BB5C53">
                <w:rPr>
                  <w:color w:val="000000"/>
                  <w:sz w:val="22"/>
                  <w:szCs w:val="20"/>
                </w:rPr>
                <w:t> </w:t>
              </w:r>
            </w:ins>
          </w:p>
        </w:tc>
      </w:tr>
      <w:tr w:rsidR="004E2338" w:rsidRPr="00BB2644" w:rsidTr="001622F7">
        <w:trPr>
          <w:trHeight w:val="300"/>
          <w:ins w:id="1218" w:author="Hudec Branislav" w:date="2015-12-29T11:30:00Z"/>
        </w:trPr>
        <w:tc>
          <w:tcPr>
            <w:tcW w:w="3559" w:type="dxa"/>
            <w:gridSpan w:val="2"/>
            <w:shd w:val="clear" w:color="auto" w:fill="auto"/>
            <w:vAlign w:val="center"/>
            <w:hideMark/>
          </w:tcPr>
          <w:p w:rsidR="004E2338" w:rsidRPr="00BB2644" w:rsidRDefault="004E2338" w:rsidP="001622F7">
            <w:pPr>
              <w:rPr>
                <w:ins w:id="1219" w:author="Hudec Branislav" w:date="2015-12-29T11:30:00Z"/>
                <w:color w:val="000000"/>
                <w:sz w:val="22"/>
                <w:szCs w:val="22"/>
              </w:rPr>
            </w:pPr>
            <w:ins w:id="1220" w:author="Hudec Branislav" w:date="2015-12-29T11:30:00Z">
              <w:r w:rsidRPr="00BB2644">
                <w:rPr>
                  <w:color w:val="000000"/>
                  <w:sz w:val="22"/>
                  <w:szCs w:val="22"/>
                </w:rPr>
                <w:t>Oprávnené výdavky z hodnoty zákazky</w:t>
              </w:r>
            </w:ins>
          </w:p>
        </w:tc>
        <w:tc>
          <w:tcPr>
            <w:tcW w:w="5528" w:type="dxa"/>
            <w:gridSpan w:val="5"/>
            <w:shd w:val="clear" w:color="auto" w:fill="auto"/>
            <w:vAlign w:val="center"/>
            <w:hideMark/>
          </w:tcPr>
          <w:p w:rsidR="004E2338" w:rsidRPr="00BB5C53" w:rsidRDefault="004E2338" w:rsidP="001622F7">
            <w:pPr>
              <w:rPr>
                <w:ins w:id="1221" w:author="Hudec Branislav" w:date="2015-12-29T11:30:00Z"/>
                <w:color w:val="000000"/>
                <w:sz w:val="22"/>
                <w:szCs w:val="20"/>
              </w:rPr>
            </w:pPr>
            <w:ins w:id="1222" w:author="Hudec Branislav" w:date="2015-12-29T11:30:00Z">
              <w:r w:rsidRPr="00BB5C53">
                <w:rPr>
                  <w:color w:val="000000"/>
                  <w:sz w:val="22"/>
                  <w:szCs w:val="20"/>
                </w:rPr>
                <w:t> </w:t>
              </w:r>
            </w:ins>
          </w:p>
        </w:tc>
      </w:tr>
      <w:tr w:rsidR="004E2338" w:rsidRPr="00BB2644" w:rsidTr="001622F7">
        <w:trPr>
          <w:trHeight w:val="810"/>
          <w:ins w:id="1223" w:author="Hudec Branislav" w:date="2015-12-29T11:30:00Z"/>
        </w:trPr>
        <w:tc>
          <w:tcPr>
            <w:tcW w:w="3559" w:type="dxa"/>
            <w:gridSpan w:val="2"/>
            <w:shd w:val="clear" w:color="auto" w:fill="auto"/>
            <w:vAlign w:val="center"/>
            <w:hideMark/>
          </w:tcPr>
          <w:p w:rsidR="004E2338" w:rsidRPr="00BB2644" w:rsidRDefault="004E2338" w:rsidP="001622F7">
            <w:pPr>
              <w:rPr>
                <w:ins w:id="1224" w:author="Hudec Branislav" w:date="2015-12-29T11:30:00Z"/>
                <w:color w:val="000000"/>
                <w:sz w:val="22"/>
                <w:szCs w:val="22"/>
              </w:rPr>
            </w:pPr>
            <w:ins w:id="1225" w:author="Hudec Branislav" w:date="2015-12-29T11:30:00Z">
              <w:r w:rsidRPr="00BB2644">
                <w:rPr>
                  <w:color w:val="000000"/>
                  <w:sz w:val="22"/>
                  <w:szCs w:val="22"/>
                </w:rPr>
                <w:t>Priradenie predmetu obstarania k aktivitám projektu / k rozpočtovým položkám</w:t>
              </w:r>
            </w:ins>
          </w:p>
        </w:tc>
        <w:tc>
          <w:tcPr>
            <w:tcW w:w="5528" w:type="dxa"/>
            <w:gridSpan w:val="5"/>
            <w:shd w:val="clear" w:color="auto" w:fill="auto"/>
            <w:vAlign w:val="center"/>
            <w:hideMark/>
          </w:tcPr>
          <w:p w:rsidR="004E2338" w:rsidRPr="00BB5C53" w:rsidRDefault="004E2338" w:rsidP="001622F7">
            <w:pPr>
              <w:rPr>
                <w:ins w:id="1226" w:author="Hudec Branislav" w:date="2015-12-29T11:30:00Z"/>
                <w:color w:val="000000"/>
                <w:sz w:val="22"/>
                <w:szCs w:val="20"/>
              </w:rPr>
            </w:pPr>
            <w:ins w:id="1227" w:author="Hudec Branislav" w:date="2015-12-29T11:30:00Z">
              <w:r w:rsidRPr="00BB5C53">
                <w:rPr>
                  <w:color w:val="000000"/>
                  <w:sz w:val="22"/>
                  <w:szCs w:val="20"/>
                </w:rPr>
                <w:t> </w:t>
              </w:r>
            </w:ins>
          </w:p>
        </w:tc>
      </w:tr>
      <w:tr w:rsidR="004E2338" w:rsidRPr="00BB2644" w:rsidTr="001622F7">
        <w:trPr>
          <w:trHeight w:val="315"/>
          <w:ins w:id="1228" w:author="Hudec Branislav" w:date="2015-12-29T11:30:00Z"/>
        </w:trPr>
        <w:tc>
          <w:tcPr>
            <w:tcW w:w="582" w:type="dxa"/>
            <w:shd w:val="clear" w:color="000000" w:fill="60497A"/>
            <w:vAlign w:val="center"/>
            <w:hideMark/>
          </w:tcPr>
          <w:p w:rsidR="004E2338" w:rsidRPr="00BB2644" w:rsidRDefault="004E2338" w:rsidP="001622F7">
            <w:pPr>
              <w:jc w:val="center"/>
              <w:rPr>
                <w:ins w:id="1229" w:author="Hudec Branislav" w:date="2015-12-29T11:30:00Z"/>
                <w:b/>
                <w:bCs/>
                <w:color w:val="FFFFFF"/>
              </w:rPr>
            </w:pPr>
            <w:ins w:id="1230" w:author="Hudec Branislav" w:date="2015-12-29T11:30:00Z">
              <w:r w:rsidRPr="00BB2644">
                <w:rPr>
                  <w:b/>
                  <w:bCs/>
                  <w:color w:val="FFFFFF"/>
                </w:rPr>
                <w:t>P. č.</w:t>
              </w:r>
            </w:ins>
          </w:p>
        </w:tc>
        <w:tc>
          <w:tcPr>
            <w:tcW w:w="4820" w:type="dxa"/>
            <w:gridSpan w:val="2"/>
            <w:shd w:val="clear" w:color="000000" w:fill="60497A"/>
            <w:vAlign w:val="center"/>
            <w:hideMark/>
          </w:tcPr>
          <w:p w:rsidR="004E2338" w:rsidRPr="00BB2644" w:rsidRDefault="004E2338" w:rsidP="001622F7">
            <w:pPr>
              <w:jc w:val="center"/>
              <w:rPr>
                <w:ins w:id="1231" w:author="Hudec Branislav" w:date="2015-12-29T11:30:00Z"/>
                <w:b/>
                <w:bCs/>
                <w:color w:val="FFFFFF"/>
              </w:rPr>
            </w:pPr>
            <w:ins w:id="1232" w:author="Hudec Branislav" w:date="2015-12-29T11:30:00Z">
              <w:r w:rsidRPr="00BB2644">
                <w:rPr>
                  <w:b/>
                  <w:bCs/>
                  <w:color w:val="FFFFFF"/>
                </w:rPr>
                <w:t>Kontrolné otázky</w:t>
              </w:r>
            </w:ins>
          </w:p>
        </w:tc>
        <w:tc>
          <w:tcPr>
            <w:tcW w:w="567" w:type="dxa"/>
            <w:shd w:val="clear" w:color="000000" w:fill="60497A"/>
            <w:vAlign w:val="center"/>
            <w:hideMark/>
          </w:tcPr>
          <w:p w:rsidR="004E2338" w:rsidRPr="00BB2644" w:rsidRDefault="004E2338" w:rsidP="001622F7">
            <w:pPr>
              <w:jc w:val="center"/>
              <w:rPr>
                <w:ins w:id="1233" w:author="Hudec Branislav" w:date="2015-12-29T11:30:00Z"/>
                <w:b/>
                <w:bCs/>
                <w:color w:val="FFFFFF"/>
              </w:rPr>
            </w:pPr>
            <w:ins w:id="1234" w:author="Hudec Branislav" w:date="2015-12-29T11:30:00Z">
              <w:r w:rsidRPr="00BB2644">
                <w:rPr>
                  <w:b/>
                  <w:bCs/>
                  <w:color w:val="FFFFFF"/>
                </w:rPr>
                <w:t>áno</w:t>
              </w:r>
            </w:ins>
          </w:p>
        </w:tc>
        <w:tc>
          <w:tcPr>
            <w:tcW w:w="567" w:type="dxa"/>
            <w:shd w:val="clear" w:color="000000" w:fill="60497A"/>
            <w:vAlign w:val="center"/>
            <w:hideMark/>
          </w:tcPr>
          <w:p w:rsidR="004E2338" w:rsidRPr="00BB2644" w:rsidRDefault="004E2338" w:rsidP="001622F7">
            <w:pPr>
              <w:jc w:val="center"/>
              <w:rPr>
                <w:ins w:id="1235" w:author="Hudec Branislav" w:date="2015-12-29T11:30:00Z"/>
                <w:b/>
                <w:bCs/>
                <w:color w:val="FFFFFF"/>
              </w:rPr>
            </w:pPr>
            <w:ins w:id="1236" w:author="Hudec Branislav" w:date="2015-12-29T11:30:00Z">
              <w:r w:rsidRPr="00BB2644">
                <w:rPr>
                  <w:b/>
                  <w:bCs/>
                  <w:color w:val="FFFFFF"/>
                </w:rPr>
                <w:t>nie</w:t>
              </w:r>
            </w:ins>
          </w:p>
        </w:tc>
        <w:tc>
          <w:tcPr>
            <w:tcW w:w="709" w:type="dxa"/>
            <w:shd w:val="clear" w:color="000000" w:fill="60497A"/>
            <w:vAlign w:val="center"/>
            <w:hideMark/>
          </w:tcPr>
          <w:p w:rsidR="004E2338" w:rsidRPr="00BB2644" w:rsidRDefault="004E2338" w:rsidP="001622F7">
            <w:pPr>
              <w:jc w:val="center"/>
              <w:rPr>
                <w:ins w:id="1237" w:author="Hudec Branislav" w:date="2015-12-29T11:30:00Z"/>
                <w:b/>
                <w:bCs/>
                <w:color w:val="FFFFFF"/>
              </w:rPr>
            </w:pPr>
            <w:ins w:id="1238" w:author="Hudec Branislav" w:date="2015-12-29T11:30:00Z">
              <w:r w:rsidRPr="00BB2644">
                <w:rPr>
                  <w:b/>
                  <w:bCs/>
                  <w:color w:val="FFFFFF"/>
                </w:rPr>
                <w:t>netýka sa</w:t>
              </w:r>
            </w:ins>
          </w:p>
        </w:tc>
        <w:tc>
          <w:tcPr>
            <w:tcW w:w="1842" w:type="dxa"/>
            <w:shd w:val="clear" w:color="000000" w:fill="60497A"/>
            <w:vAlign w:val="center"/>
            <w:hideMark/>
          </w:tcPr>
          <w:p w:rsidR="004E2338" w:rsidRPr="00BB2644" w:rsidRDefault="004E2338" w:rsidP="001622F7">
            <w:pPr>
              <w:jc w:val="center"/>
              <w:rPr>
                <w:ins w:id="1239" w:author="Hudec Branislav" w:date="2015-12-29T11:30:00Z"/>
                <w:b/>
                <w:bCs/>
                <w:color w:val="FFFFFF"/>
              </w:rPr>
            </w:pPr>
            <w:ins w:id="1240" w:author="Hudec Branislav" w:date="2015-12-29T11:30:00Z">
              <w:r w:rsidRPr="00BB2644">
                <w:rPr>
                  <w:b/>
                  <w:bCs/>
                  <w:color w:val="FFFFFF"/>
                </w:rPr>
                <w:t>Poznámka</w:t>
              </w:r>
            </w:ins>
          </w:p>
        </w:tc>
      </w:tr>
      <w:tr w:rsidR="004E2338" w:rsidRPr="00BB2644" w:rsidTr="00F24095">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241" w:author="Tibor Barna" w:date="2015-12-29T12:47:00Z">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408"/>
          <w:ins w:id="1242" w:author="Hudec Branislav" w:date="2015-12-29T11:30:00Z"/>
          <w:trPrChange w:id="1243" w:author="Tibor Barna" w:date="2015-12-29T12:47:00Z">
            <w:trPr>
              <w:trHeight w:val="1200"/>
            </w:trPr>
          </w:trPrChange>
        </w:trPr>
        <w:tc>
          <w:tcPr>
            <w:tcW w:w="582" w:type="dxa"/>
            <w:shd w:val="clear" w:color="auto" w:fill="auto"/>
            <w:noWrap/>
            <w:vAlign w:val="center"/>
            <w:hideMark/>
            <w:tcPrChange w:id="1244" w:author="Tibor Barna" w:date="2015-12-29T12:47:00Z">
              <w:tcPr>
                <w:tcW w:w="582" w:type="dxa"/>
                <w:shd w:val="clear" w:color="auto" w:fill="auto"/>
                <w:noWrap/>
                <w:vAlign w:val="center"/>
                <w:hideMark/>
              </w:tcPr>
            </w:tcPrChange>
          </w:tcPr>
          <w:p w:rsidR="004E2338" w:rsidRPr="00BB2644" w:rsidRDefault="004E2338" w:rsidP="001622F7">
            <w:pPr>
              <w:jc w:val="center"/>
              <w:rPr>
                <w:ins w:id="1245" w:author="Hudec Branislav" w:date="2015-12-29T11:30:00Z"/>
                <w:color w:val="000000"/>
                <w:sz w:val="22"/>
                <w:szCs w:val="22"/>
              </w:rPr>
            </w:pPr>
            <w:ins w:id="1246" w:author="Hudec Branislav" w:date="2015-12-29T11:30:00Z">
              <w:r w:rsidRPr="00BB2644">
                <w:rPr>
                  <w:color w:val="000000"/>
                  <w:sz w:val="22"/>
                  <w:szCs w:val="22"/>
                </w:rPr>
                <w:t>1</w:t>
              </w:r>
            </w:ins>
          </w:p>
        </w:tc>
        <w:tc>
          <w:tcPr>
            <w:tcW w:w="4820" w:type="dxa"/>
            <w:gridSpan w:val="2"/>
            <w:shd w:val="clear" w:color="auto" w:fill="auto"/>
            <w:vAlign w:val="center"/>
            <w:hideMark/>
            <w:tcPrChange w:id="1247" w:author="Tibor Barna" w:date="2015-12-29T12:47:00Z">
              <w:tcPr>
                <w:tcW w:w="4820" w:type="dxa"/>
                <w:gridSpan w:val="2"/>
                <w:shd w:val="clear" w:color="auto" w:fill="auto"/>
                <w:vAlign w:val="center"/>
                <w:hideMark/>
              </w:tcPr>
            </w:tcPrChange>
          </w:tcPr>
          <w:p w:rsidR="004E2338" w:rsidRPr="00BB2644" w:rsidRDefault="004E2338" w:rsidP="00370F52">
            <w:pPr>
              <w:rPr>
                <w:ins w:id="1248" w:author="Hudec Branislav" w:date="2015-12-29T11:30:00Z"/>
                <w:color w:val="000000"/>
                <w:sz w:val="22"/>
                <w:szCs w:val="22"/>
              </w:rPr>
            </w:pPr>
            <w:ins w:id="1249" w:author="Hudec Branislav" w:date="2015-12-29T11:30:00Z">
              <w:del w:id="1250" w:author="Tibor Barna" w:date="2015-12-29T12:47:00Z">
                <w:r w:rsidRPr="00BB2644" w:rsidDel="00F24095">
                  <w:rPr>
                    <w:color w:val="000000"/>
                    <w:sz w:val="22"/>
                    <w:szCs w:val="22"/>
                  </w:rPr>
                  <w:delText xml:space="preserve">a) </w:delText>
                </w:r>
              </w:del>
              <w:r w:rsidRPr="00BB2644">
                <w:rPr>
                  <w:color w:val="000000"/>
                  <w:sz w:val="22"/>
                  <w:szCs w:val="22"/>
                </w:rPr>
                <w:t>Bola zákazka zverejnená v súlade s</w:t>
              </w:r>
              <w:r w:rsidR="006A3E0F">
                <w:rPr>
                  <w:color w:val="000000"/>
                  <w:sz w:val="22"/>
                  <w:szCs w:val="22"/>
                </w:rPr>
                <w:t xml:space="preserve"> príslušnými ustanoveniami ZVO?</w:t>
              </w:r>
            </w:ins>
          </w:p>
        </w:tc>
        <w:tc>
          <w:tcPr>
            <w:tcW w:w="567" w:type="dxa"/>
            <w:shd w:val="clear" w:color="auto" w:fill="auto"/>
            <w:vAlign w:val="center"/>
            <w:hideMark/>
            <w:tcPrChange w:id="1251" w:author="Tibor Barna" w:date="2015-12-29T12:47:00Z">
              <w:tcPr>
                <w:tcW w:w="567" w:type="dxa"/>
                <w:shd w:val="clear" w:color="auto" w:fill="auto"/>
                <w:vAlign w:val="center"/>
                <w:hideMark/>
              </w:tcPr>
            </w:tcPrChange>
          </w:tcPr>
          <w:p w:rsidR="004E2338" w:rsidRPr="00BB2644" w:rsidRDefault="004E2338" w:rsidP="001622F7">
            <w:pPr>
              <w:jc w:val="center"/>
              <w:rPr>
                <w:ins w:id="1252" w:author="Hudec Branislav" w:date="2015-12-29T11:30:00Z"/>
                <w:color w:val="000000"/>
                <w:sz w:val="22"/>
                <w:szCs w:val="22"/>
              </w:rPr>
            </w:pPr>
            <w:ins w:id="1253" w:author="Hudec Branislav" w:date="2015-12-29T11:30:00Z">
              <w:r w:rsidRPr="00BB2644">
                <w:rPr>
                  <w:color w:val="000000"/>
                  <w:sz w:val="22"/>
                  <w:szCs w:val="22"/>
                </w:rPr>
                <w:t> </w:t>
              </w:r>
            </w:ins>
          </w:p>
        </w:tc>
        <w:tc>
          <w:tcPr>
            <w:tcW w:w="567" w:type="dxa"/>
            <w:shd w:val="clear" w:color="auto" w:fill="auto"/>
            <w:vAlign w:val="center"/>
            <w:hideMark/>
            <w:tcPrChange w:id="1254" w:author="Tibor Barna" w:date="2015-12-29T12:47:00Z">
              <w:tcPr>
                <w:tcW w:w="567" w:type="dxa"/>
                <w:shd w:val="clear" w:color="auto" w:fill="auto"/>
                <w:vAlign w:val="center"/>
                <w:hideMark/>
              </w:tcPr>
            </w:tcPrChange>
          </w:tcPr>
          <w:p w:rsidR="004E2338" w:rsidRPr="00BB2644" w:rsidRDefault="004E2338" w:rsidP="001622F7">
            <w:pPr>
              <w:jc w:val="center"/>
              <w:rPr>
                <w:ins w:id="1255" w:author="Hudec Branislav" w:date="2015-12-29T11:30:00Z"/>
                <w:color w:val="000000"/>
                <w:sz w:val="22"/>
                <w:szCs w:val="22"/>
              </w:rPr>
            </w:pPr>
            <w:ins w:id="1256" w:author="Hudec Branislav" w:date="2015-12-29T11:30:00Z">
              <w:r w:rsidRPr="00BB2644">
                <w:rPr>
                  <w:color w:val="000000"/>
                  <w:sz w:val="22"/>
                  <w:szCs w:val="22"/>
                </w:rPr>
                <w:t> </w:t>
              </w:r>
            </w:ins>
          </w:p>
        </w:tc>
        <w:tc>
          <w:tcPr>
            <w:tcW w:w="709" w:type="dxa"/>
            <w:shd w:val="clear" w:color="auto" w:fill="auto"/>
            <w:vAlign w:val="center"/>
            <w:hideMark/>
            <w:tcPrChange w:id="1257" w:author="Tibor Barna" w:date="2015-12-29T12:47:00Z">
              <w:tcPr>
                <w:tcW w:w="709" w:type="dxa"/>
                <w:shd w:val="clear" w:color="auto" w:fill="auto"/>
                <w:vAlign w:val="center"/>
                <w:hideMark/>
              </w:tcPr>
            </w:tcPrChange>
          </w:tcPr>
          <w:p w:rsidR="004E2338" w:rsidRPr="00BB2644" w:rsidRDefault="004E2338" w:rsidP="001622F7">
            <w:pPr>
              <w:jc w:val="center"/>
              <w:rPr>
                <w:ins w:id="1258" w:author="Hudec Branislav" w:date="2015-12-29T11:30:00Z"/>
                <w:color w:val="000000"/>
                <w:sz w:val="22"/>
                <w:szCs w:val="22"/>
              </w:rPr>
            </w:pPr>
            <w:ins w:id="1259" w:author="Hudec Branislav" w:date="2015-12-29T11:30:00Z">
              <w:r w:rsidRPr="00BB2644">
                <w:rPr>
                  <w:color w:val="000000"/>
                  <w:sz w:val="22"/>
                  <w:szCs w:val="22"/>
                </w:rPr>
                <w:t> </w:t>
              </w:r>
            </w:ins>
          </w:p>
        </w:tc>
        <w:tc>
          <w:tcPr>
            <w:tcW w:w="1842" w:type="dxa"/>
            <w:shd w:val="clear" w:color="auto" w:fill="auto"/>
            <w:vAlign w:val="center"/>
            <w:hideMark/>
            <w:tcPrChange w:id="1260" w:author="Tibor Barna" w:date="2015-12-29T12:47:00Z">
              <w:tcPr>
                <w:tcW w:w="1842" w:type="dxa"/>
                <w:shd w:val="clear" w:color="auto" w:fill="auto"/>
                <w:vAlign w:val="center"/>
                <w:hideMark/>
              </w:tcPr>
            </w:tcPrChange>
          </w:tcPr>
          <w:p w:rsidR="004E2338" w:rsidRPr="00BB2644" w:rsidRDefault="004E2338" w:rsidP="001622F7">
            <w:pPr>
              <w:jc w:val="center"/>
              <w:rPr>
                <w:ins w:id="1261" w:author="Hudec Branislav" w:date="2015-12-29T11:30:00Z"/>
                <w:color w:val="000000"/>
                <w:sz w:val="22"/>
                <w:szCs w:val="22"/>
              </w:rPr>
            </w:pPr>
            <w:ins w:id="1262" w:author="Hudec Branislav" w:date="2015-12-29T11:30:00Z">
              <w:r w:rsidRPr="00BB2644">
                <w:rPr>
                  <w:color w:val="000000"/>
                  <w:sz w:val="22"/>
                  <w:szCs w:val="22"/>
                </w:rPr>
                <w:t> </w:t>
              </w:r>
            </w:ins>
          </w:p>
        </w:tc>
      </w:tr>
      <w:tr w:rsidR="004E2338" w:rsidRPr="00BB2644" w:rsidTr="001622F7">
        <w:trPr>
          <w:trHeight w:val="900"/>
          <w:ins w:id="1263" w:author="Hudec Branislav" w:date="2015-12-29T11:30:00Z"/>
        </w:trPr>
        <w:tc>
          <w:tcPr>
            <w:tcW w:w="582" w:type="dxa"/>
            <w:shd w:val="clear" w:color="auto" w:fill="auto"/>
            <w:noWrap/>
            <w:vAlign w:val="center"/>
            <w:hideMark/>
          </w:tcPr>
          <w:p w:rsidR="004E2338" w:rsidRPr="00BB2644" w:rsidRDefault="004E2338" w:rsidP="001622F7">
            <w:pPr>
              <w:jc w:val="center"/>
              <w:rPr>
                <w:ins w:id="1264" w:author="Hudec Branislav" w:date="2015-12-29T11:30:00Z"/>
                <w:color w:val="000000"/>
                <w:sz w:val="22"/>
                <w:szCs w:val="22"/>
              </w:rPr>
            </w:pPr>
            <w:ins w:id="1265" w:author="Hudec Branislav" w:date="2015-12-29T11:30:00Z">
              <w:r w:rsidRPr="00BB2644">
                <w:rPr>
                  <w:color w:val="000000"/>
                  <w:sz w:val="22"/>
                  <w:szCs w:val="22"/>
                </w:rPr>
                <w:t>2</w:t>
              </w:r>
            </w:ins>
          </w:p>
        </w:tc>
        <w:tc>
          <w:tcPr>
            <w:tcW w:w="4820" w:type="dxa"/>
            <w:gridSpan w:val="2"/>
            <w:shd w:val="clear" w:color="auto" w:fill="auto"/>
            <w:vAlign w:val="center"/>
            <w:hideMark/>
          </w:tcPr>
          <w:p w:rsidR="004E2338" w:rsidRPr="00BB2644" w:rsidRDefault="004E2338" w:rsidP="001622F7">
            <w:pPr>
              <w:rPr>
                <w:ins w:id="1266" w:author="Hudec Branislav" w:date="2015-12-29T11:30:00Z"/>
                <w:color w:val="000000"/>
                <w:sz w:val="22"/>
                <w:szCs w:val="22"/>
              </w:rPr>
            </w:pPr>
            <w:ins w:id="1267" w:author="Hudec Branislav" w:date="2015-12-29T11:30:00Z">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ins>
          </w:p>
        </w:tc>
        <w:tc>
          <w:tcPr>
            <w:tcW w:w="567" w:type="dxa"/>
            <w:shd w:val="clear" w:color="auto" w:fill="auto"/>
            <w:vAlign w:val="center"/>
            <w:hideMark/>
          </w:tcPr>
          <w:p w:rsidR="004E2338" w:rsidRPr="00BB2644" w:rsidRDefault="004E2338" w:rsidP="001622F7">
            <w:pPr>
              <w:jc w:val="center"/>
              <w:rPr>
                <w:ins w:id="1268" w:author="Hudec Branislav" w:date="2015-12-29T11:30:00Z"/>
                <w:color w:val="000000"/>
                <w:sz w:val="22"/>
                <w:szCs w:val="22"/>
              </w:rPr>
            </w:pPr>
            <w:ins w:id="1269" w:author="Hudec Branislav" w:date="2015-12-29T11:30:00Z">
              <w:r w:rsidRPr="00BB2644">
                <w:rPr>
                  <w:color w:val="000000"/>
                  <w:sz w:val="22"/>
                  <w:szCs w:val="22"/>
                </w:rPr>
                <w:t> </w:t>
              </w:r>
            </w:ins>
          </w:p>
        </w:tc>
        <w:tc>
          <w:tcPr>
            <w:tcW w:w="567" w:type="dxa"/>
            <w:shd w:val="clear" w:color="auto" w:fill="auto"/>
            <w:vAlign w:val="center"/>
            <w:hideMark/>
          </w:tcPr>
          <w:p w:rsidR="004E2338" w:rsidRPr="00BB2644" w:rsidRDefault="004E2338" w:rsidP="001622F7">
            <w:pPr>
              <w:jc w:val="center"/>
              <w:rPr>
                <w:ins w:id="1270" w:author="Hudec Branislav" w:date="2015-12-29T11:30:00Z"/>
                <w:color w:val="000000"/>
                <w:sz w:val="22"/>
                <w:szCs w:val="22"/>
              </w:rPr>
            </w:pPr>
            <w:ins w:id="1271" w:author="Hudec Branislav" w:date="2015-12-29T11:30:00Z">
              <w:r w:rsidRPr="00BB2644">
                <w:rPr>
                  <w:color w:val="000000"/>
                  <w:sz w:val="22"/>
                  <w:szCs w:val="22"/>
                </w:rPr>
                <w:t> </w:t>
              </w:r>
            </w:ins>
          </w:p>
        </w:tc>
        <w:tc>
          <w:tcPr>
            <w:tcW w:w="709" w:type="dxa"/>
            <w:shd w:val="clear" w:color="auto" w:fill="auto"/>
            <w:vAlign w:val="center"/>
            <w:hideMark/>
          </w:tcPr>
          <w:p w:rsidR="004E2338" w:rsidRPr="00BB2644" w:rsidRDefault="004E2338" w:rsidP="001622F7">
            <w:pPr>
              <w:jc w:val="center"/>
              <w:rPr>
                <w:ins w:id="1272" w:author="Hudec Branislav" w:date="2015-12-29T11:30:00Z"/>
                <w:color w:val="000000"/>
                <w:sz w:val="22"/>
                <w:szCs w:val="22"/>
              </w:rPr>
            </w:pPr>
            <w:ins w:id="1273" w:author="Hudec Branislav" w:date="2015-12-29T11:30:00Z">
              <w:r w:rsidRPr="00BB2644">
                <w:rPr>
                  <w:color w:val="000000"/>
                  <w:sz w:val="22"/>
                  <w:szCs w:val="22"/>
                </w:rPr>
                <w:t> </w:t>
              </w:r>
            </w:ins>
          </w:p>
        </w:tc>
        <w:tc>
          <w:tcPr>
            <w:tcW w:w="1842" w:type="dxa"/>
            <w:shd w:val="clear" w:color="auto" w:fill="auto"/>
            <w:vAlign w:val="center"/>
            <w:hideMark/>
          </w:tcPr>
          <w:p w:rsidR="004E2338" w:rsidRPr="00BB2644" w:rsidRDefault="004E2338" w:rsidP="001622F7">
            <w:pPr>
              <w:jc w:val="center"/>
              <w:rPr>
                <w:ins w:id="1274" w:author="Hudec Branislav" w:date="2015-12-29T11:30:00Z"/>
                <w:color w:val="000000"/>
                <w:sz w:val="22"/>
                <w:szCs w:val="22"/>
              </w:rPr>
            </w:pPr>
            <w:ins w:id="1275" w:author="Hudec Branislav" w:date="2015-12-29T11:30:00Z">
              <w:r w:rsidRPr="00BB2644">
                <w:rPr>
                  <w:color w:val="000000"/>
                  <w:sz w:val="22"/>
                  <w:szCs w:val="22"/>
                </w:rPr>
                <w:t> </w:t>
              </w:r>
            </w:ins>
          </w:p>
        </w:tc>
      </w:tr>
      <w:tr w:rsidR="004E2338" w:rsidRPr="00BB2644" w:rsidTr="001622F7">
        <w:trPr>
          <w:trHeight w:val="900"/>
          <w:ins w:id="1276" w:author="Hudec Branislav" w:date="2015-12-29T11:30:00Z"/>
        </w:trPr>
        <w:tc>
          <w:tcPr>
            <w:tcW w:w="582" w:type="dxa"/>
            <w:shd w:val="clear" w:color="auto" w:fill="auto"/>
            <w:noWrap/>
            <w:vAlign w:val="center"/>
            <w:hideMark/>
          </w:tcPr>
          <w:p w:rsidR="004E2338" w:rsidRPr="00BB2644" w:rsidRDefault="004E2338" w:rsidP="001622F7">
            <w:pPr>
              <w:jc w:val="center"/>
              <w:rPr>
                <w:ins w:id="1277" w:author="Hudec Branislav" w:date="2015-12-29T11:30:00Z"/>
                <w:color w:val="000000"/>
                <w:sz w:val="22"/>
                <w:szCs w:val="22"/>
              </w:rPr>
            </w:pPr>
            <w:ins w:id="1278" w:author="Hudec Branislav" w:date="2015-12-29T11:30:00Z">
              <w:r w:rsidRPr="00BB2644">
                <w:rPr>
                  <w:color w:val="000000"/>
                  <w:sz w:val="22"/>
                  <w:szCs w:val="22"/>
                </w:rPr>
                <w:t>3</w:t>
              </w:r>
            </w:ins>
          </w:p>
        </w:tc>
        <w:tc>
          <w:tcPr>
            <w:tcW w:w="4820" w:type="dxa"/>
            <w:gridSpan w:val="2"/>
            <w:shd w:val="clear" w:color="auto" w:fill="auto"/>
            <w:vAlign w:val="center"/>
            <w:hideMark/>
          </w:tcPr>
          <w:p w:rsidR="004E2338" w:rsidRPr="00BB2644" w:rsidRDefault="004E2338" w:rsidP="001622F7">
            <w:pPr>
              <w:rPr>
                <w:ins w:id="1279" w:author="Hudec Branislav" w:date="2015-12-29T11:30:00Z"/>
                <w:color w:val="000000"/>
                <w:sz w:val="22"/>
                <w:szCs w:val="22"/>
              </w:rPr>
            </w:pPr>
            <w:ins w:id="1280" w:author="Hudec Branislav" w:date="2015-12-29T11:30:00Z">
              <w:r w:rsidRPr="00BB2644">
                <w:rPr>
                  <w:color w:val="000000"/>
                  <w:sz w:val="22"/>
                  <w:szCs w:val="22"/>
                </w:rPr>
                <w:t xml:space="preserve">Bol zamestnanec vykonávajúci kontrolu oboznámený s rizikovými indikátormi, ktoré sú uvedené v Systéme riadenia EŠIF, v časti kontrola verejného obstarávania - spolupráca s PMÚ a </w:t>
              </w:r>
              <w:r w:rsidRPr="00BB2644">
                <w:rPr>
                  <w:color w:val="000000"/>
                  <w:sz w:val="22"/>
                  <w:szCs w:val="22"/>
                </w:rPr>
                <w:lastRenderedPageBreak/>
                <w:t>spolupráca s OČTK?</w:t>
              </w:r>
            </w:ins>
          </w:p>
        </w:tc>
        <w:tc>
          <w:tcPr>
            <w:tcW w:w="567" w:type="dxa"/>
            <w:shd w:val="clear" w:color="auto" w:fill="auto"/>
            <w:vAlign w:val="center"/>
            <w:hideMark/>
          </w:tcPr>
          <w:p w:rsidR="004E2338" w:rsidRPr="00BB2644" w:rsidRDefault="004E2338" w:rsidP="001622F7">
            <w:pPr>
              <w:jc w:val="center"/>
              <w:rPr>
                <w:ins w:id="1281" w:author="Hudec Branislav" w:date="2015-12-29T11:30:00Z"/>
                <w:color w:val="000000"/>
                <w:sz w:val="22"/>
                <w:szCs w:val="22"/>
              </w:rPr>
            </w:pPr>
            <w:ins w:id="1282" w:author="Hudec Branislav" w:date="2015-12-29T11:30:00Z">
              <w:r w:rsidRPr="00BB2644">
                <w:rPr>
                  <w:color w:val="000000"/>
                  <w:sz w:val="22"/>
                  <w:szCs w:val="22"/>
                </w:rPr>
                <w:lastRenderedPageBreak/>
                <w:t> </w:t>
              </w:r>
            </w:ins>
          </w:p>
        </w:tc>
        <w:tc>
          <w:tcPr>
            <w:tcW w:w="567" w:type="dxa"/>
            <w:shd w:val="clear" w:color="auto" w:fill="auto"/>
            <w:vAlign w:val="center"/>
            <w:hideMark/>
          </w:tcPr>
          <w:p w:rsidR="004E2338" w:rsidRPr="00BB2644" w:rsidRDefault="004E2338" w:rsidP="001622F7">
            <w:pPr>
              <w:jc w:val="center"/>
              <w:rPr>
                <w:ins w:id="1283" w:author="Hudec Branislav" w:date="2015-12-29T11:30:00Z"/>
                <w:color w:val="000000"/>
                <w:sz w:val="22"/>
                <w:szCs w:val="22"/>
              </w:rPr>
            </w:pPr>
            <w:ins w:id="1284" w:author="Hudec Branislav" w:date="2015-12-29T11:30:00Z">
              <w:r w:rsidRPr="00BB2644">
                <w:rPr>
                  <w:color w:val="000000"/>
                  <w:sz w:val="22"/>
                  <w:szCs w:val="22"/>
                </w:rPr>
                <w:t> </w:t>
              </w:r>
            </w:ins>
          </w:p>
        </w:tc>
        <w:tc>
          <w:tcPr>
            <w:tcW w:w="709" w:type="dxa"/>
            <w:shd w:val="clear" w:color="auto" w:fill="auto"/>
            <w:vAlign w:val="center"/>
            <w:hideMark/>
          </w:tcPr>
          <w:p w:rsidR="004E2338" w:rsidRPr="00BB2644" w:rsidRDefault="004E2338" w:rsidP="001622F7">
            <w:pPr>
              <w:jc w:val="center"/>
              <w:rPr>
                <w:ins w:id="1285" w:author="Hudec Branislav" w:date="2015-12-29T11:30:00Z"/>
                <w:color w:val="000000"/>
                <w:sz w:val="22"/>
                <w:szCs w:val="22"/>
              </w:rPr>
            </w:pPr>
            <w:ins w:id="1286" w:author="Hudec Branislav" w:date="2015-12-29T11:30:00Z">
              <w:r w:rsidRPr="00BB2644">
                <w:rPr>
                  <w:color w:val="000000"/>
                  <w:sz w:val="22"/>
                  <w:szCs w:val="22"/>
                </w:rPr>
                <w:t> </w:t>
              </w:r>
            </w:ins>
          </w:p>
        </w:tc>
        <w:tc>
          <w:tcPr>
            <w:tcW w:w="1842" w:type="dxa"/>
            <w:shd w:val="clear" w:color="auto" w:fill="auto"/>
            <w:vAlign w:val="center"/>
            <w:hideMark/>
          </w:tcPr>
          <w:p w:rsidR="004E2338" w:rsidRPr="00BB2644" w:rsidRDefault="004E2338" w:rsidP="001622F7">
            <w:pPr>
              <w:jc w:val="center"/>
              <w:rPr>
                <w:ins w:id="1287" w:author="Hudec Branislav" w:date="2015-12-29T11:30:00Z"/>
                <w:color w:val="000000"/>
                <w:sz w:val="22"/>
                <w:szCs w:val="22"/>
              </w:rPr>
            </w:pPr>
            <w:ins w:id="1288" w:author="Hudec Branislav" w:date="2015-12-29T11:30:00Z">
              <w:r w:rsidRPr="00BB2644">
                <w:rPr>
                  <w:color w:val="000000"/>
                  <w:sz w:val="22"/>
                  <w:szCs w:val="22"/>
                </w:rPr>
                <w:t> </w:t>
              </w:r>
            </w:ins>
          </w:p>
        </w:tc>
      </w:tr>
      <w:tr w:rsidR="004E2338" w:rsidRPr="00BB2644" w:rsidTr="001622F7">
        <w:trPr>
          <w:trHeight w:val="300"/>
          <w:ins w:id="1289" w:author="Hudec Branislav" w:date="2015-12-29T11:30:00Z"/>
        </w:trPr>
        <w:tc>
          <w:tcPr>
            <w:tcW w:w="582" w:type="dxa"/>
            <w:shd w:val="clear" w:color="auto" w:fill="auto"/>
            <w:noWrap/>
            <w:vAlign w:val="center"/>
            <w:hideMark/>
          </w:tcPr>
          <w:p w:rsidR="004E2338" w:rsidRPr="00BB2644" w:rsidRDefault="004E2338" w:rsidP="001622F7">
            <w:pPr>
              <w:jc w:val="center"/>
              <w:rPr>
                <w:ins w:id="1290" w:author="Hudec Branislav" w:date="2015-12-29T11:30:00Z"/>
                <w:color w:val="000000"/>
                <w:sz w:val="22"/>
                <w:szCs w:val="22"/>
              </w:rPr>
            </w:pPr>
            <w:ins w:id="1291" w:author="Hudec Branislav" w:date="2015-12-29T11:30:00Z">
              <w:r w:rsidRPr="00BB2644">
                <w:rPr>
                  <w:color w:val="000000"/>
                  <w:sz w:val="22"/>
                  <w:szCs w:val="22"/>
                </w:rPr>
                <w:lastRenderedPageBreak/>
                <w:t>4</w:t>
              </w:r>
            </w:ins>
          </w:p>
        </w:tc>
        <w:tc>
          <w:tcPr>
            <w:tcW w:w="4820" w:type="dxa"/>
            <w:gridSpan w:val="2"/>
            <w:shd w:val="clear" w:color="auto" w:fill="auto"/>
            <w:vAlign w:val="center"/>
            <w:hideMark/>
          </w:tcPr>
          <w:p w:rsidR="004E2338" w:rsidRPr="00BB2644" w:rsidRDefault="004E2338" w:rsidP="001622F7">
            <w:pPr>
              <w:rPr>
                <w:ins w:id="1292" w:author="Hudec Branislav" w:date="2015-12-29T11:30:00Z"/>
                <w:sz w:val="22"/>
                <w:szCs w:val="22"/>
              </w:rPr>
            </w:pPr>
            <w:ins w:id="1293" w:author="Hudec Branislav" w:date="2015-12-29T11:30:00Z">
              <w:r w:rsidRPr="00BB2644">
                <w:rPr>
                  <w:sz w:val="22"/>
                  <w:szCs w:val="22"/>
                </w:rPr>
                <w:t>Nebol pri zadávaní zákazky identifikovaný konflikt záujmov?</w:t>
              </w:r>
            </w:ins>
          </w:p>
        </w:tc>
        <w:tc>
          <w:tcPr>
            <w:tcW w:w="567" w:type="dxa"/>
            <w:shd w:val="clear" w:color="auto" w:fill="auto"/>
            <w:vAlign w:val="center"/>
            <w:hideMark/>
          </w:tcPr>
          <w:p w:rsidR="004E2338" w:rsidRPr="00BB2644" w:rsidRDefault="004E2338" w:rsidP="001622F7">
            <w:pPr>
              <w:jc w:val="center"/>
              <w:rPr>
                <w:ins w:id="1294" w:author="Hudec Branislav" w:date="2015-12-29T11:30:00Z"/>
                <w:color w:val="000000"/>
                <w:sz w:val="22"/>
                <w:szCs w:val="22"/>
              </w:rPr>
            </w:pPr>
            <w:ins w:id="1295" w:author="Hudec Branislav" w:date="2015-12-29T11:30:00Z">
              <w:r w:rsidRPr="00BB2644">
                <w:rPr>
                  <w:color w:val="000000"/>
                  <w:sz w:val="22"/>
                  <w:szCs w:val="22"/>
                </w:rPr>
                <w:t> </w:t>
              </w:r>
            </w:ins>
          </w:p>
        </w:tc>
        <w:tc>
          <w:tcPr>
            <w:tcW w:w="567" w:type="dxa"/>
            <w:shd w:val="clear" w:color="auto" w:fill="auto"/>
            <w:vAlign w:val="center"/>
            <w:hideMark/>
          </w:tcPr>
          <w:p w:rsidR="004E2338" w:rsidRPr="00BB2644" w:rsidRDefault="004E2338" w:rsidP="001622F7">
            <w:pPr>
              <w:jc w:val="center"/>
              <w:rPr>
                <w:ins w:id="1296" w:author="Hudec Branislav" w:date="2015-12-29T11:30:00Z"/>
                <w:color w:val="000000"/>
                <w:sz w:val="22"/>
                <w:szCs w:val="22"/>
              </w:rPr>
            </w:pPr>
            <w:ins w:id="1297" w:author="Hudec Branislav" w:date="2015-12-29T11:30:00Z">
              <w:r w:rsidRPr="00BB2644">
                <w:rPr>
                  <w:color w:val="000000"/>
                  <w:sz w:val="22"/>
                  <w:szCs w:val="22"/>
                </w:rPr>
                <w:t> </w:t>
              </w:r>
            </w:ins>
          </w:p>
        </w:tc>
        <w:tc>
          <w:tcPr>
            <w:tcW w:w="709" w:type="dxa"/>
            <w:shd w:val="clear" w:color="auto" w:fill="auto"/>
            <w:vAlign w:val="center"/>
            <w:hideMark/>
          </w:tcPr>
          <w:p w:rsidR="004E2338" w:rsidRPr="00BB2644" w:rsidRDefault="004E2338" w:rsidP="001622F7">
            <w:pPr>
              <w:jc w:val="center"/>
              <w:rPr>
                <w:ins w:id="1298" w:author="Hudec Branislav" w:date="2015-12-29T11:30:00Z"/>
                <w:color w:val="000000"/>
                <w:sz w:val="22"/>
                <w:szCs w:val="22"/>
              </w:rPr>
            </w:pPr>
            <w:ins w:id="1299" w:author="Hudec Branislav" w:date="2015-12-29T11:30:00Z">
              <w:r w:rsidRPr="00BB2644">
                <w:rPr>
                  <w:color w:val="000000"/>
                  <w:sz w:val="22"/>
                  <w:szCs w:val="22"/>
                </w:rPr>
                <w:t> </w:t>
              </w:r>
            </w:ins>
          </w:p>
        </w:tc>
        <w:tc>
          <w:tcPr>
            <w:tcW w:w="1842" w:type="dxa"/>
            <w:shd w:val="clear" w:color="auto" w:fill="auto"/>
            <w:vAlign w:val="center"/>
            <w:hideMark/>
          </w:tcPr>
          <w:p w:rsidR="004E2338" w:rsidRPr="00BB2644" w:rsidRDefault="004E2338" w:rsidP="001622F7">
            <w:pPr>
              <w:jc w:val="center"/>
              <w:rPr>
                <w:ins w:id="1300" w:author="Hudec Branislav" w:date="2015-12-29T11:30:00Z"/>
                <w:color w:val="000000"/>
                <w:sz w:val="22"/>
                <w:szCs w:val="22"/>
              </w:rPr>
            </w:pPr>
            <w:ins w:id="1301" w:author="Hudec Branislav" w:date="2015-12-29T11:30:00Z">
              <w:r w:rsidRPr="00BB2644">
                <w:rPr>
                  <w:color w:val="000000"/>
                  <w:sz w:val="22"/>
                  <w:szCs w:val="22"/>
                </w:rPr>
                <w:t> </w:t>
              </w:r>
            </w:ins>
          </w:p>
        </w:tc>
      </w:tr>
      <w:tr w:rsidR="004E2338" w:rsidRPr="00BB2644" w:rsidTr="001622F7">
        <w:trPr>
          <w:trHeight w:val="1500"/>
          <w:ins w:id="1302" w:author="Hudec Branislav" w:date="2015-12-29T11:30:00Z"/>
        </w:trPr>
        <w:tc>
          <w:tcPr>
            <w:tcW w:w="582" w:type="dxa"/>
            <w:shd w:val="clear" w:color="auto" w:fill="auto"/>
            <w:noWrap/>
            <w:vAlign w:val="center"/>
            <w:hideMark/>
          </w:tcPr>
          <w:p w:rsidR="004E2338" w:rsidRPr="00BB2644" w:rsidRDefault="004E2338" w:rsidP="001622F7">
            <w:pPr>
              <w:jc w:val="center"/>
              <w:rPr>
                <w:ins w:id="1303" w:author="Hudec Branislav" w:date="2015-12-29T11:30:00Z"/>
                <w:color w:val="000000"/>
                <w:sz w:val="22"/>
                <w:szCs w:val="22"/>
              </w:rPr>
            </w:pPr>
            <w:ins w:id="1304" w:author="Hudec Branislav" w:date="2015-12-29T11:30:00Z">
              <w:r w:rsidRPr="00BB2644">
                <w:rPr>
                  <w:color w:val="000000"/>
                  <w:sz w:val="22"/>
                  <w:szCs w:val="22"/>
                </w:rPr>
                <w:t>5</w:t>
              </w:r>
            </w:ins>
          </w:p>
        </w:tc>
        <w:tc>
          <w:tcPr>
            <w:tcW w:w="4820" w:type="dxa"/>
            <w:gridSpan w:val="2"/>
            <w:shd w:val="clear" w:color="auto" w:fill="auto"/>
            <w:vAlign w:val="center"/>
            <w:hideMark/>
          </w:tcPr>
          <w:p w:rsidR="004E2338" w:rsidRPr="00BB2644" w:rsidRDefault="004E2338" w:rsidP="001622F7">
            <w:pPr>
              <w:rPr>
                <w:ins w:id="1305" w:author="Hudec Branislav" w:date="2015-12-29T11:30:00Z"/>
                <w:sz w:val="22"/>
                <w:szCs w:val="22"/>
              </w:rPr>
            </w:pPr>
            <w:ins w:id="1306" w:author="Hudec Branislav" w:date="2015-12-29T11:30:00Z">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ins>
          </w:p>
        </w:tc>
        <w:tc>
          <w:tcPr>
            <w:tcW w:w="567" w:type="dxa"/>
            <w:shd w:val="clear" w:color="auto" w:fill="auto"/>
            <w:vAlign w:val="center"/>
            <w:hideMark/>
          </w:tcPr>
          <w:p w:rsidR="004E2338" w:rsidRPr="00BB2644" w:rsidRDefault="004E2338" w:rsidP="001622F7">
            <w:pPr>
              <w:jc w:val="center"/>
              <w:rPr>
                <w:ins w:id="1307" w:author="Hudec Branislav" w:date="2015-12-29T11:30:00Z"/>
                <w:color w:val="000000"/>
                <w:sz w:val="22"/>
                <w:szCs w:val="22"/>
              </w:rPr>
            </w:pPr>
            <w:ins w:id="1308" w:author="Hudec Branislav" w:date="2015-12-29T11:30:00Z">
              <w:r w:rsidRPr="00BB2644">
                <w:rPr>
                  <w:color w:val="000000"/>
                  <w:sz w:val="22"/>
                  <w:szCs w:val="22"/>
                </w:rPr>
                <w:t> </w:t>
              </w:r>
            </w:ins>
          </w:p>
        </w:tc>
        <w:tc>
          <w:tcPr>
            <w:tcW w:w="567" w:type="dxa"/>
            <w:shd w:val="clear" w:color="auto" w:fill="auto"/>
            <w:vAlign w:val="center"/>
            <w:hideMark/>
          </w:tcPr>
          <w:p w:rsidR="004E2338" w:rsidRPr="00BB2644" w:rsidRDefault="004E2338" w:rsidP="001622F7">
            <w:pPr>
              <w:jc w:val="center"/>
              <w:rPr>
                <w:ins w:id="1309" w:author="Hudec Branislav" w:date="2015-12-29T11:30:00Z"/>
                <w:color w:val="000000"/>
                <w:sz w:val="22"/>
                <w:szCs w:val="22"/>
              </w:rPr>
            </w:pPr>
            <w:ins w:id="1310" w:author="Hudec Branislav" w:date="2015-12-29T11:30:00Z">
              <w:r w:rsidRPr="00BB2644">
                <w:rPr>
                  <w:color w:val="000000"/>
                  <w:sz w:val="22"/>
                  <w:szCs w:val="22"/>
                </w:rPr>
                <w:t> </w:t>
              </w:r>
            </w:ins>
          </w:p>
        </w:tc>
        <w:tc>
          <w:tcPr>
            <w:tcW w:w="709" w:type="dxa"/>
            <w:shd w:val="clear" w:color="auto" w:fill="auto"/>
            <w:vAlign w:val="center"/>
            <w:hideMark/>
          </w:tcPr>
          <w:p w:rsidR="004E2338" w:rsidRPr="00BB2644" w:rsidRDefault="004E2338" w:rsidP="001622F7">
            <w:pPr>
              <w:jc w:val="center"/>
              <w:rPr>
                <w:ins w:id="1311" w:author="Hudec Branislav" w:date="2015-12-29T11:30:00Z"/>
                <w:color w:val="000000"/>
                <w:sz w:val="22"/>
                <w:szCs w:val="22"/>
              </w:rPr>
            </w:pPr>
            <w:ins w:id="1312" w:author="Hudec Branislav" w:date="2015-12-29T11:30:00Z">
              <w:r w:rsidRPr="00BB2644">
                <w:rPr>
                  <w:color w:val="000000"/>
                  <w:sz w:val="22"/>
                  <w:szCs w:val="22"/>
                </w:rPr>
                <w:t> </w:t>
              </w:r>
            </w:ins>
          </w:p>
        </w:tc>
        <w:tc>
          <w:tcPr>
            <w:tcW w:w="1842" w:type="dxa"/>
            <w:shd w:val="clear" w:color="auto" w:fill="auto"/>
            <w:vAlign w:val="center"/>
            <w:hideMark/>
          </w:tcPr>
          <w:p w:rsidR="004E2338" w:rsidRPr="00BB2644" w:rsidRDefault="004E2338" w:rsidP="001622F7">
            <w:pPr>
              <w:jc w:val="center"/>
              <w:rPr>
                <w:ins w:id="1313" w:author="Hudec Branislav" w:date="2015-12-29T11:30:00Z"/>
                <w:color w:val="000000"/>
                <w:sz w:val="22"/>
                <w:szCs w:val="22"/>
              </w:rPr>
            </w:pPr>
            <w:ins w:id="1314" w:author="Hudec Branislav" w:date="2015-12-29T11:30:00Z">
              <w:r w:rsidRPr="00BB2644">
                <w:rPr>
                  <w:color w:val="000000"/>
                  <w:sz w:val="22"/>
                  <w:szCs w:val="22"/>
                </w:rPr>
                <w:t> </w:t>
              </w:r>
            </w:ins>
          </w:p>
        </w:tc>
      </w:tr>
      <w:tr w:rsidR="004E2338" w:rsidRPr="00BB2644" w:rsidTr="00F24095">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1315" w:author="Tibor Barna" w:date="2015-12-29T12:47:00Z">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737"/>
          <w:ins w:id="1316" w:author="Hudec Branislav" w:date="2015-12-29T11:30:00Z"/>
          <w:trPrChange w:id="1317" w:author="Tibor Barna" w:date="2015-12-29T12:47:00Z">
            <w:trPr>
              <w:trHeight w:val="2400"/>
            </w:trPr>
          </w:trPrChange>
        </w:trPr>
        <w:tc>
          <w:tcPr>
            <w:tcW w:w="582" w:type="dxa"/>
            <w:shd w:val="clear" w:color="auto" w:fill="auto"/>
            <w:noWrap/>
            <w:vAlign w:val="center"/>
            <w:hideMark/>
            <w:tcPrChange w:id="1318" w:author="Tibor Barna" w:date="2015-12-29T12:47:00Z">
              <w:tcPr>
                <w:tcW w:w="582" w:type="dxa"/>
                <w:shd w:val="clear" w:color="auto" w:fill="auto"/>
                <w:noWrap/>
                <w:vAlign w:val="center"/>
                <w:hideMark/>
              </w:tcPr>
            </w:tcPrChange>
          </w:tcPr>
          <w:p w:rsidR="004E2338" w:rsidRPr="00BB2644" w:rsidRDefault="004E2338" w:rsidP="001622F7">
            <w:pPr>
              <w:jc w:val="center"/>
              <w:rPr>
                <w:ins w:id="1319" w:author="Hudec Branislav" w:date="2015-12-29T11:30:00Z"/>
                <w:color w:val="000000"/>
                <w:sz w:val="22"/>
                <w:szCs w:val="22"/>
              </w:rPr>
            </w:pPr>
            <w:ins w:id="1320" w:author="Hudec Branislav" w:date="2015-12-29T11:30:00Z">
              <w:r w:rsidRPr="00BB2644">
                <w:rPr>
                  <w:color w:val="000000"/>
                  <w:sz w:val="22"/>
                  <w:szCs w:val="22"/>
                </w:rPr>
                <w:t>6</w:t>
              </w:r>
            </w:ins>
          </w:p>
        </w:tc>
        <w:tc>
          <w:tcPr>
            <w:tcW w:w="4820" w:type="dxa"/>
            <w:gridSpan w:val="2"/>
            <w:shd w:val="clear" w:color="auto" w:fill="auto"/>
            <w:vAlign w:val="center"/>
            <w:hideMark/>
            <w:tcPrChange w:id="1321" w:author="Tibor Barna" w:date="2015-12-29T12:47:00Z">
              <w:tcPr>
                <w:tcW w:w="4820" w:type="dxa"/>
                <w:gridSpan w:val="2"/>
                <w:shd w:val="clear" w:color="auto" w:fill="auto"/>
                <w:vAlign w:val="center"/>
                <w:hideMark/>
              </w:tcPr>
            </w:tcPrChange>
          </w:tcPr>
          <w:p w:rsidR="004E2338" w:rsidRPr="00BB2644" w:rsidRDefault="006A3E0F" w:rsidP="006A3E0F">
            <w:pPr>
              <w:rPr>
                <w:ins w:id="1322" w:author="Hudec Branislav" w:date="2015-12-29T11:30:00Z"/>
                <w:color w:val="000000"/>
                <w:sz w:val="22"/>
                <w:szCs w:val="22"/>
              </w:rPr>
            </w:pPr>
            <w:ins w:id="1323" w:author="Hudec Branislav" w:date="2015-12-29T11:41:00Z">
              <w:r w:rsidRPr="006A3E0F">
                <w:rPr>
                  <w:color w:val="000000"/>
                  <w:sz w:val="22"/>
                  <w:szCs w:val="22"/>
                </w:rPr>
                <w:t>Bol dodržaný postup zadávania nadlimitnej verejnej súťaže s využitím elektronického trhoviska v súlade s § 51 ods. 6 ZVO?</w:t>
              </w:r>
            </w:ins>
          </w:p>
        </w:tc>
        <w:tc>
          <w:tcPr>
            <w:tcW w:w="567" w:type="dxa"/>
            <w:shd w:val="clear" w:color="auto" w:fill="auto"/>
            <w:vAlign w:val="center"/>
            <w:hideMark/>
            <w:tcPrChange w:id="1324" w:author="Tibor Barna" w:date="2015-12-29T12:47:00Z">
              <w:tcPr>
                <w:tcW w:w="567" w:type="dxa"/>
                <w:shd w:val="clear" w:color="auto" w:fill="auto"/>
                <w:vAlign w:val="center"/>
                <w:hideMark/>
              </w:tcPr>
            </w:tcPrChange>
          </w:tcPr>
          <w:p w:rsidR="004E2338" w:rsidRPr="00BB2644" w:rsidRDefault="004E2338" w:rsidP="001622F7">
            <w:pPr>
              <w:jc w:val="center"/>
              <w:rPr>
                <w:ins w:id="1325" w:author="Hudec Branislav" w:date="2015-12-29T11:30:00Z"/>
                <w:color w:val="000000"/>
                <w:sz w:val="22"/>
                <w:szCs w:val="22"/>
              </w:rPr>
            </w:pPr>
            <w:ins w:id="1326" w:author="Hudec Branislav" w:date="2015-12-29T11:30:00Z">
              <w:r w:rsidRPr="00BB2644">
                <w:rPr>
                  <w:color w:val="000000"/>
                  <w:sz w:val="22"/>
                  <w:szCs w:val="22"/>
                </w:rPr>
                <w:t> </w:t>
              </w:r>
            </w:ins>
          </w:p>
        </w:tc>
        <w:tc>
          <w:tcPr>
            <w:tcW w:w="567" w:type="dxa"/>
            <w:shd w:val="clear" w:color="auto" w:fill="auto"/>
            <w:vAlign w:val="center"/>
            <w:hideMark/>
            <w:tcPrChange w:id="1327" w:author="Tibor Barna" w:date="2015-12-29T12:47:00Z">
              <w:tcPr>
                <w:tcW w:w="567" w:type="dxa"/>
                <w:shd w:val="clear" w:color="auto" w:fill="auto"/>
                <w:vAlign w:val="center"/>
                <w:hideMark/>
              </w:tcPr>
            </w:tcPrChange>
          </w:tcPr>
          <w:p w:rsidR="004E2338" w:rsidRPr="00BB2644" w:rsidRDefault="004E2338" w:rsidP="001622F7">
            <w:pPr>
              <w:jc w:val="center"/>
              <w:rPr>
                <w:ins w:id="1328" w:author="Hudec Branislav" w:date="2015-12-29T11:30:00Z"/>
                <w:color w:val="000000"/>
                <w:sz w:val="22"/>
                <w:szCs w:val="22"/>
              </w:rPr>
            </w:pPr>
            <w:ins w:id="1329" w:author="Hudec Branislav" w:date="2015-12-29T11:30:00Z">
              <w:r w:rsidRPr="00BB2644">
                <w:rPr>
                  <w:color w:val="000000"/>
                  <w:sz w:val="22"/>
                  <w:szCs w:val="22"/>
                </w:rPr>
                <w:t> </w:t>
              </w:r>
            </w:ins>
          </w:p>
        </w:tc>
        <w:tc>
          <w:tcPr>
            <w:tcW w:w="709" w:type="dxa"/>
            <w:shd w:val="clear" w:color="auto" w:fill="auto"/>
            <w:vAlign w:val="center"/>
            <w:hideMark/>
            <w:tcPrChange w:id="1330" w:author="Tibor Barna" w:date="2015-12-29T12:47:00Z">
              <w:tcPr>
                <w:tcW w:w="709" w:type="dxa"/>
                <w:shd w:val="clear" w:color="auto" w:fill="auto"/>
                <w:vAlign w:val="center"/>
                <w:hideMark/>
              </w:tcPr>
            </w:tcPrChange>
          </w:tcPr>
          <w:p w:rsidR="004E2338" w:rsidRPr="00BB2644" w:rsidRDefault="004E2338" w:rsidP="001622F7">
            <w:pPr>
              <w:jc w:val="center"/>
              <w:rPr>
                <w:ins w:id="1331" w:author="Hudec Branislav" w:date="2015-12-29T11:30:00Z"/>
                <w:color w:val="000000"/>
                <w:sz w:val="22"/>
                <w:szCs w:val="22"/>
              </w:rPr>
            </w:pPr>
            <w:ins w:id="1332" w:author="Hudec Branislav" w:date="2015-12-29T11:30:00Z">
              <w:r w:rsidRPr="00BB2644">
                <w:rPr>
                  <w:color w:val="000000"/>
                  <w:sz w:val="22"/>
                  <w:szCs w:val="22"/>
                </w:rPr>
                <w:t> </w:t>
              </w:r>
            </w:ins>
          </w:p>
        </w:tc>
        <w:tc>
          <w:tcPr>
            <w:tcW w:w="1842" w:type="dxa"/>
            <w:shd w:val="clear" w:color="auto" w:fill="auto"/>
            <w:vAlign w:val="center"/>
            <w:hideMark/>
            <w:tcPrChange w:id="1333" w:author="Tibor Barna" w:date="2015-12-29T12:47:00Z">
              <w:tcPr>
                <w:tcW w:w="1842" w:type="dxa"/>
                <w:shd w:val="clear" w:color="auto" w:fill="auto"/>
                <w:vAlign w:val="center"/>
                <w:hideMark/>
              </w:tcPr>
            </w:tcPrChange>
          </w:tcPr>
          <w:p w:rsidR="004E2338" w:rsidRPr="00BB2644" w:rsidRDefault="004E2338" w:rsidP="001622F7">
            <w:pPr>
              <w:jc w:val="center"/>
              <w:rPr>
                <w:ins w:id="1334" w:author="Hudec Branislav" w:date="2015-12-29T11:30:00Z"/>
                <w:color w:val="000000"/>
                <w:sz w:val="22"/>
                <w:szCs w:val="22"/>
              </w:rPr>
            </w:pPr>
            <w:ins w:id="1335" w:author="Hudec Branislav" w:date="2015-12-29T11:30:00Z">
              <w:r w:rsidRPr="00BB2644">
                <w:rPr>
                  <w:color w:val="000000"/>
                  <w:sz w:val="22"/>
                  <w:szCs w:val="22"/>
                </w:rPr>
                <w:t> </w:t>
              </w:r>
            </w:ins>
          </w:p>
        </w:tc>
      </w:tr>
      <w:tr w:rsidR="004E2338" w:rsidRPr="00BB2644" w:rsidTr="001622F7">
        <w:trPr>
          <w:trHeight w:val="3600"/>
          <w:ins w:id="1336" w:author="Hudec Branislav" w:date="2015-12-29T11:30:00Z"/>
        </w:trPr>
        <w:tc>
          <w:tcPr>
            <w:tcW w:w="582" w:type="dxa"/>
            <w:shd w:val="clear" w:color="auto" w:fill="auto"/>
            <w:noWrap/>
            <w:vAlign w:val="center"/>
            <w:hideMark/>
          </w:tcPr>
          <w:p w:rsidR="004E2338" w:rsidRPr="00BB2644" w:rsidRDefault="004E2338" w:rsidP="001622F7">
            <w:pPr>
              <w:jc w:val="center"/>
              <w:rPr>
                <w:ins w:id="1337" w:author="Hudec Branislav" w:date="2015-12-29T11:30:00Z"/>
                <w:color w:val="000000"/>
                <w:sz w:val="22"/>
                <w:szCs w:val="22"/>
              </w:rPr>
            </w:pPr>
            <w:ins w:id="1338" w:author="Hudec Branislav" w:date="2015-12-29T11:30:00Z">
              <w:del w:id="1339" w:author="Tibor Barna" w:date="2015-12-29T12:46:00Z">
                <w:r w:rsidRPr="00BB2644" w:rsidDel="00F24095">
                  <w:rPr>
                    <w:color w:val="000000"/>
                    <w:sz w:val="22"/>
                    <w:szCs w:val="22"/>
                  </w:rPr>
                  <w:delText>15</w:delText>
                </w:r>
              </w:del>
            </w:ins>
            <w:ins w:id="1340" w:author="Tibor Barna" w:date="2015-12-29T12:46:00Z">
              <w:r w:rsidR="00F24095">
                <w:rPr>
                  <w:color w:val="000000"/>
                  <w:sz w:val="22"/>
                  <w:szCs w:val="22"/>
                </w:rPr>
                <w:t>7</w:t>
              </w:r>
            </w:ins>
          </w:p>
        </w:tc>
        <w:tc>
          <w:tcPr>
            <w:tcW w:w="4820" w:type="dxa"/>
            <w:gridSpan w:val="2"/>
            <w:shd w:val="clear" w:color="auto" w:fill="auto"/>
            <w:vAlign w:val="center"/>
            <w:hideMark/>
          </w:tcPr>
          <w:p w:rsidR="004E2338" w:rsidRPr="00BB2644" w:rsidRDefault="004E2338" w:rsidP="001622F7">
            <w:pPr>
              <w:rPr>
                <w:ins w:id="1341" w:author="Hudec Branislav" w:date="2015-12-29T11:30:00Z"/>
                <w:color w:val="000000"/>
                <w:sz w:val="22"/>
                <w:szCs w:val="22"/>
              </w:rPr>
            </w:pPr>
            <w:ins w:id="1342" w:author="Hudec Branislav" w:date="2015-12-29T11:30:00Z">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ins>
          </w:p>
        </w:tc>
        <w:tc>
          <w:tcPr>
            <w:tcW w:w="567" w:type="dxa"/>
            <w:shd w:val="clear" w:color="auto" w:fill="auto"/>
            <w:vAlign w:val="center"/>
            <w:hideMark/>
          </w:tcPr>
          <w:p w:rsidR="004E2338" w:rsidRPr="00BB2644" w:rsidRDefault="004E2338" w:rsidP="001622F7">
            <w:pPr>
              <w:jc w:val="center"/>
              <w:rPr>
                <w:ins w:id="1343" w:author="Hudec Branislav" w:date="2015-12-29T11:30:00Z"/>
                <w:color w:val="000000"/>
                <w:sz w:val="22"/>
                <w:szCs w:val="22"/>
              </w:rPr>
            </w:pPr>
            <w:ins w:id="1344" w:author="Hudec Branislav" w:date="2015-12-29T11:30:00Z">
              <w:r w:rsidRPr="00BB2644">
                <w:rPr>
                  <w:color w:val="000000"/>
                  <w:sz w:val="22"/>
                  <w:szCs w:val="22"/>
                </w:rPr>
                <w:t> </w:t>
              </w:r>
            </w:ins>
          </w:p>
        </w:tc>
        <w:tc>
          <w:tcPr>
            <w:tcW w:w="567" w:type="dxa"/>
            <w:shd w:val="clear" w:color="auto" w:fill="auto"/>
            <w:vAlign w:val="center"/>
            <w:hideMark/>
          </w:tcPr>
          <w:p w:rsidR="004E2338" w:rsidRPr="00BB2644" w:rsidRDefault="004E2338" w:rsidP="001622F7">
            <w:pPr>
              <w:jc w:val="center"/>
              <w:rPr>
                <w:ins w:id="1345" w:author="Hudec Branislav" w:date="2015-12-29T11:30:00Z"/>
                <w:color w:val="000000"/>
                <w:sz w:val="22"/>
                <w:szCs w:val="22"/>
              </w:rPr>
            </w:pPr>
            <w:ins w:id="1346" w:author="Hudec Branislav" w:date="2015-12-29T11:30:00Z">
              <w:r w:rsidRPr="00BB2644">
                <w:rPr>
                  <w:color w:val="000000"/>
                  <w:sz w:val="22"/>
                  <w:szCs w:val="22"/>
                </w:rPr>
                <w:t> </w:t>
              </w:r>
            </w:ins>
          </w:p>
        </w:tc>
        <w:tc>
          <w:tcPr>
            <w:tcW w:w="709" w:type="dxa"/>
            <w:shd w:val="clear" w:color="auto" w:fill="auto"/>
            <w:vAlign w:val="center"/>
            <w:hideMark/>
          </w:tcPr>
          <w:p w:rsidR="004E2338" w:rsidRPr="00BB2644" w:rsidRDefault="004E2338" w:rsidP="001622F7">
            <w:pPr>
              <w:jc w:val="center"/>
              <w:rPr>
                <w:ins w:id="1347" w:author="Hudec Branislav" w:date="2015-12-29T11:30:00Z"/>
                <w:color w:val="000000"/>
                <w:sz w:val="22"/>
                <w:szCs w:val="22"/>
              </w:rPr>
            </w:pPr>
            <w:ins w:id="1348" w:author="Hudec Branislav" w:date="2015-12-29T11:30:00Z">
              <w:r w:rsidRPr="00BB2644">
                <w:rPr>
                  <w:color w:val="000000"/>
                  <w:sz w:val="22"/>
                  <w:szCs w:val="22"/>
                </w:rPr>
                <w:t> </w:t>
              </w:r>
            </w:ins>
          </w:p>
        </w:tc>
        <w:tc>
          <w:tcPr>
            <w:tcW w:w="1842" w:type="dxa"/>
            <w:shd w:val="clear" w:color="auto" w:fill="auto"/>
            <w:vAlign w:val="center"/>
            <w:hideMark/>
          </w:tcPr>
          <w:p w:rsidR="004E2338" w:rsidRPr="00BB2644" w:rsidRDefault="004E2338" w:rsidP="001622F7">
            <w:pPr>
              <w:jc w:val="center"/>
              <w:rPr>
                <w:ins w:id="1349" w:author="Hudec Branislav" w:date="2015-12-29T11:30:00Z"/>
                <w:color w:val="000000"/>
                <w:sz w:val="22"/>
                <w:szCs w:val="22"/>
              </w:rPr>
            </w:pPr>
            <w:ins w:id="1350" w:author="Hudec Branislav" w:date="2015-12-29T11:30:00Z">
              <w:r w:rsidRPr="00BB2644">
                <w:rPr>
                  <w:color w:val="000000"/>
                  <w:sz w:val="22"/>
                  <w:szCs w:val="22"/>
                </w:rPr>
                <w:t> </w:t>
              </w:r>
            </w:ins>
          </w:p>
        </w:tc>
      </w:tr>
      <w:tr w:rsidR="004E2338" w:rsidRPr="00BB2644" w:rsidTr="001622F7">
        <w:trPr>
          <w:trHeight w:val="300"/>
          <w:ins w:id="1351" w:author="Hudec Branislav" w:date="2015-12-29T11:30:00Z"/>
        </w:trPr>
        <w:tc>
          <w:tcPr>
            <w:tcW w:w="582" w:type="dxa"/>
            <w:shd w:val="clear" w:color="auto" w:fill="auto"/>
            <w:noWrap/>
            <w:vAlign w:val="center"/>
            <w:hideMark/>
          </w:tcPr>
          <w:p w:rsidR="004E2338" w:rsidRPr="00BB2644" w:rsidRDefault="004E2338" w:rsidP="001622F7">
            <w:pPr>
              <w:jc w:val="center"/>
              <w:rPr>
                <w:ins w:id="1352" w:author="Hudec Branislav" w:date="2015-12-29T11:30:00Z"/>
                <w:color w:val="000000"/>
                <w:sz w:val="22"/>
                <w:szCs w:val="22"/>
              </w:rPr>
            </w:pPr>
            <w:ins w:id="1353" w:author="Hudec Branislav" w:date="2015-12-29T11:30:00Z">
              <w:del w:id="1354" w:author="Tibor Barna" w:date="2015-12-29T12:46:00Z">
                <w:r w:rsidRPr="00BB2644" w:rsidDel="00F24095">
                  <w:rPr>
                    <w:color w:val="000000"/>
                    <w:sz w:val="22"/>
                    <w:szCs w:val="22"/>
                  </w:rPr>
                  <w:delText>18</w:delText>
                </w:r>
              </w:del>
            </w:ins>
            <w:ins w:id="1355" w:author="Tibor Barna" w:date="2015-12-29T12:46:00Z">
              <w:r w:rsidR="00F24095">
                <w:rPr>
                  <w:color w:val="000000"/>
                  <w:sz w:val="22"/>
                  <w:szCs w:val="22"/>
                </w:rPr>
                <w:t>8</w:t>
              </w:r>
            </w:ins>
          </w:p>
        </w:tc>
        <w:tc>
          <w:tcPr>
            <w:tcW w:w="4820" w:type="dxa"/>
            <w:gridSpan w:val="2"/>
            <w:shd w:val="clear" w:color="auto" w:fill="auto"/>
            <w:vAlign w:val="center"/>
            <w:hideMark/>
          </w:tcPr>
          <w:p w:rsidR="004E2338" w:rsidRPr="00BB2644" w:rsidRDefault="004E2338" w:rsidP="001622F7">
            <w:pPr>
              <w:rPr>
                <w:ins w:id="1356" w:author="Hudec Branislav" w:date="2015-12-29T11:30:00Z"/>
                <w:sz w:val="22"/>
                <w:szCs w:val="22"/>
              </w:rPr>
            </w:pPr>
            <w:ins w:id="1357" w:author="Hudec Branislav" w:date="2015-12-29T11:30:00Z">
              <w:r w:rsidRPr="00BB2644">
                <w:rPr>
                  <w:sz w:val="22"/>
                  <w:szCs w:val="22"/>
                </w:rPr>
                <w:t>Neboli identifikované iné porušenia pravidiel a postupov verejného obstarávania?</w:t>
              </w:r>
            </w:ins>
          </w:p>
        </w:tc>
        <w:tc>
          <w:tcPr>
            <w:tcW w:w="567" w:type="dxa"/>
            <w:shd w:val="clear" w:color="auto" w:fill="auto"/>
            <w:vAlign w:val="center"/>
            <w:hideMark/>
          </w:tcPr>
          <w:p w:rsidR="004E2338" w:rsidRPr="00BB2644" w:rsidRDefault="004E2338" w:rsidP="001622F7">
            <w:pPr>
              <w:jc w:val="center"/>
              <w:rPr>
                <w:ins w:id="1358" w:author="Hudec Branislav" w:date="2015-12-29T11:30:00Z"/>
                <w:color w:val="000000"/>
                <w:sz w:val="22"/>
                <w:szCs w:val="22"/>
              </w:rPr>
            </w:pPr>
            <w:ins w:id="1359" w:author="Hudec Branislav" w:date="2015-12-29T11:30:00Z">
              <w:r w:rsidRPr="00BB2644">
                <w:rPr>
                  <w:color w:val="000000"/>
                  <w:sz w:val="22"/>
                  <w:szCs w:val="22"/>
                </w:rPr>
                <w:t> </w:t>
              </w:r>
            </w:ins>
          </w:p>
        </w:tc>
        <w:tc>
          <w:tcPr>
            <w:tcW w:w="567" w:type="dxa"/>
            <w:shd w:val="clear" w:color="auto" w:fill="auto"/>
            <w:vAlign w:val="center"/>
            <w:hideMark/>
          </w:tcPr>
          <w:p w:rsidR="004E2338" w:rsidRPr="00BB2644" w:rsidRDefault="004E2338" w:rsidP="001622F7">
            <w:pPr>
              <w:jc w:val="center"/>
              <w:rPr>
                <w:ins w:id="1360" w:author="Hudec Branislav" w:date="2015-12-29T11:30:00Z"/>
                <w:color w:val="000000"/>
                <w:sz w:val="22"/>
                <w:szCs w:val="22"/>
              </w:rPr>
            </w:pPr>
            <w:ins w:id="1361" w:author="Hudec Branislav" w:date="2015-12-29T11:30:00Z">
              <w:r w:rsidRPr="00BB2644">
                <w:rPr>
                  <w:color w:val="000000"/>
                  <w:sz w:val="22"/>
                  <w:szCs w:val="22"/>
                </w:rPr>
                <w:t> </w:t>
              </w:r>
            </w:ins>
          </w:p>
        </w:tc>
        <w:tc>
          <w:tcPr>
            <w:tcW w:w="709" w:type="dxa"/>
            <w:shd w:val="clear" w:color="auto" w:fill="auto"/>
            <w:vAlign w:val="center"/>
            <w:hideMark/>
          </w:tcPr>
          <w:p w:rsidR="004E2338" w:rsidRPr="00BB2644" w:rsidRDefault="004E2338" w:rsidP="001622F7">
            <w:pPr>
              <w:jc w:val="center"/>
              <w:rPr>
                <w:ins w:id="1362" w:author="Hudec Branislav" w:date="2015-12-29T11:30:00Z"/>
                <w:color w:val="000000"/>
                <w:sz w:val="22"/>
                <w:szCs w:val="22"/>
              </w:rPr>
            </w:pPr>
            <w:ins w:id="1363" w:author="Hudec Branislav" w:date="2015-12-29T11:30:00Z">
              <w:r w:rsidRPr="00BB2644">
                <w:rPr>
                  <w:color w:val="000000"/>
                  <w:sz w:val="22"/>
                  <w:szCs w:val="22"/>
                </w:rPr>
                <w:t> </w:t>
              </w:r>
            </w:ins>
          </w:p>
        </w:tc>
        <w:tc>
          <w:tcPr>
            <w:tcW w:w="1842" w:type="dxa"/>
            <w:shd w:val="clear" w:color="auto" w:fill="auto"/>
            <w:vAlign w:val="center"/>
            <w:hideMark/>
          </w:tcPr>
          <w:p w:rsidR="004E2338" w:rsidRPr="00BB2644" w:rsidRDefault="004E2338" w:rsidP="001622F7">
            <w:pPr>
              <w:jc w:val="center"/>
              <w:rPr>
                <w:ins w:id="1364" w:author="Hudec Branislav" w:date="2015-12-29T11:30:00Z"/>
                <w:color w:val="000000"/>
                <w:sz w:val="22"/>
                <w:szCs w:val="22"/>
              </w:rPr>
            </w:pPr>
            <w:ins w:id="1365" w:author="Hudec Branislav" w:date="2015-12-29T11:30:00Z">
              <w:r w:rsidRPr="00BB2644">
                <w:rPr>
                  <w:color w:val="000000"/>
                  <w:sz w:val="22"/>
                  <w:szCs w:val="22"/>
                </w:rPr>
                <w:t> </w:t>
              </w:r>
            </w:ins>
          </w:p>
        </w:tc>
      </w:tr>
      <w:tr w:rsidR="004E2338" w:rsidRPr="00BB2644" w:rsidTr="001622F7">
        <w:trPr>
          <w:trHeight w:val="300"/>
          <w:ins w:id="1366" w:author="Hudec Branislav" w:date="2015-12-29T11:30:00Z"/>
        </w:trPr>
        <w:tc>
          <w:tcPr>
            <w:tcW w:w="9087" w:type="dxa"/>
            <w:gridSpan w:val="7"/>
            <w:shd w:val="clear" w:color="auto" w:fill="auto"/>
            <w:noWrap/>
            <w:vAlign w:val="center"/>
          </w:tcPr>
          <w:p w:rsidR="004E2338" w:rsidRPr="00BD2FCC" w:rsidRDefault="004E2338" w:rsidP="001622F7">
            <w:pPr>
              <w:jc w:val="both"/>
              <w:rPr>
                <w:ins w:id="1367" w:author="Hudec Branislav" w:date="2015-12-29T11:30:00Z"/>
                <w:b/>
                <w:sz w:val="20"/>
                <w:szCs w:val="20"/>
              </w:rPr>
            </w:pPr>
            <w:ins w:id="1368" w:author="Hudec Branislav" w:date="2015-12-29T11:30:00Z">
              <w:r w:rsidRPr="00BD2FCC">
                <w:rPr>
                  <w:b/>
                  <w:sz w:val="20"/>
                  <w:szCs w:val="20"/>
                </w:rPr>
                <w:t>VYJADRENIE</w:t>
              </w:r>
            </w:ins>
          </w:p>
          <w:p w:rsidR="004E2338" w:rsidRPr="00BD2FCC" w:rsidRDefault="004E2338" w:rsidP="001622F7">
            <w:pPr>
              <w:jc w:val="both"/>
              <w:rPr>
                <w:ins w:id="1369" w:author="Hudec Branislav" w:date="2015-12-29T11:30:00Z"/>
                <w:sz w:val="20"/>
                <w:szCs w:val="20"/>
              </w:rPr>
            </w:pPr>
          </w:p>
          <w:p w:rsidR="004E2338" w:rsidRPr="00A54276" w:rsidRDefault="004E2338" w:rsidP="001622F7">
            <w:pPr>
              <w:rPr>
                <w:ins w:id="1370" w:author="Hudec Branislav" w:date="2015-12-29T11:30:00Z"/>
              </w:rPr>
            </w:pPr>
            <w:ins w:id="1371" w:author="Hudec Branislav" w:date="2015-12-29T11:30:00Z">
              <w:r w:rsidRPr="00B64015">
                <w:rPr>
                  <w:sz w:val="20"/>
                  <w:szCs w:val="20"/>
                </w:rPr>
                <w:t xml:space="preserve">Na základe overených skutočností potvrdzujem, že </w:t>
              </w:r>
              <w:r>
                <w:rPr>
                  <w:sz w:val="20"/>
                  <w:szCs w:val="20"/>
                </w:rPr>
                <w:t xml:space="preserve"> </w:t>
              </w:r>
            </w:ins>
            <w:customXmlInsRangeStart w:id="1372" w:author="Hudec Branislav" w:date="2015-12-29T11:30:00Z"/>
            <w:sdt>
              <w:sdtPr>
                <w:rPr>
                  <w:sz w:val="20"/>
                  <w:szCs w:val="20"/>
                </w:rPr>
                <w:id w:val="432790765"/>
                <w:placeholder>
                  <w:docPart w:val="7197FB8D80984E538F3D716D2B0532EB"/>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InsRangeEnd w:id="1372"/>
                <w:ins w:id="1373" w:author="Hudec Branislav" w:date="2015-12-29T11:30:00Z">
                  <w:r w:rsidRPr="00B64015">
                    <w:rPr>
                      <w:sz w:val="20"/>
                      <w:szCs w:val="20"/>
                    </w:rPr>
                    <w:t>Vyberte položku.</w:t>
                  </w:r>
                </w:ins>
                <w:customXmlInsRangeStart w:id="1374" w:author="Hudec Branislav" w:date="2015-12-29T11:30:00Z"/>
              </w:sdtContent>
            </w:sdt>
            <w:customXmlInsRangeEnd w:id="1374"/>
            <w:ins w:id="1375" w:author="Hudec Branislav" w:date="2015-12-29T11:30:00Z">
              <w:r w:rsidRPr="00B64015">
                <w:rPr>
                  <w:sz w:val="20"/>
                  <w:szCs w:val="20"/>
                </w:rPr>
                <w:t xml:space="preserve">   </w:t>
              </w:r>
            </w:ins>
          </w:p>
          <w:p w:rsidR="004E2338" w:rsidRPr="00BB2644" w:rsidRDefault="004E2338" w:rsidP="001622F7">
            <w:pPr>
              <w:rPr>
                <w:ins w:id="1376" w:author="Hudec Branislav" w:date="2015-12-29T11:30:00Z"/>
                <w:b/>
                <w:bCs/>
                <w:color w:val="000000"/>
                <w:sz w:val="22"/>
                <w:szCs w:val="22"/>
              </w:rPr>
            </w:pPr>
          </w:p>
        </w:tc>
      </w:tr>
      <w:tr w:rsidR="004E2338" w:rsidRPr="00BB2644" w:rsidTr="001622F7">
        <w:trPr>
          <w:trHeight w:val="300"/>
          <w:ins w:id="1377" w:author="Hudec Branislav" w:date="2015-12-29T11:30:00Z"/>
        </w:trPr>
        <w:tc>
          <w:tcPr>
            <w:tcW w:w="3559" w:type="dxa"/>
            <w:gridSpan w:val="2"/>
            <w:shd w:val="clear" w:color="auto" w:fill="auto"/>
            <w:vAlign w:val="center"/>
            <w:hideMark/>
          </w:tcPr>
          <w:p w:rsidR="004E2338" w:rsidRPr="00BB2644" w:rsidRDefault="004E2338" w:rsidP="001622F7">
            <w:pPr>
              <w:rPr>
                <w:ins w:id="1378" w:author="Hudec Branislav" w:date="2015-12-29T11:30:00Z"/>
                <w:b/>
                <w:bCs/>
                <w:sz w:val="22"/>
                <w:szCs w:val="22"/>
              </w:rPr>
            </w:pPr>
            <w:ins w:id="1379" w:author="Hudec Branislav" w:date="2015-12-29T11:30:00Z">
              <w:r w:rsidRPr="00BB2644">
                <w:rPr>
                  <w:b/>
                  <w:bCs/>
                  <w:sz w:val="22"/>
                  <w:szCs w:val="22"/>
                </w:rPr>
                <w:t>Kontrolu vykonal</w:t>
              </w:r>
              <w:r w:rsidRPr="00BD2FCC">
                <w:rPr>
                  <w:rStyle w:val="Odkaznapoznmkupodiarou"/>
                  <w:b/>
                  <w:bCs/>
                  <w:sz w:val="20"/>
                  <w:szCs w:val="20"/>
                </w:rPr>
                <w:footnoteReference w:id="19"/>
              </w:r>
              <w:r w:rsidRPr="00BB2644">
                <w:rPr>
                  <w:b/>
                  <w:bCs/>
                  <w:sz w:val="22"/>
                  <w:szCs w:val="22"/>
                </w:rPr>
                <w:t>:</w:t>
              </w:r>
            </w:ins>
          </w:p>
        </w:tc>
        <w:tc>
          <w:tcPr>
            <w:tcW w:w="5528" w:type="dxa"/>
            <w:gridSpan w:val="5"/>
            <w:shd w:val="clear" w:color="auto" w:fill="auto"/>
            <w:vAlign w:val="center"/>
            <w:hideMark/>
          </w:tcPr>
          <w:p w:rsidR="004E2338" w:rsidRPr="00BB2644" w:rsidRDefault="004E2338" w:rsidP="001622F7">
            <w:pPr>
              <w:rPr>
                <w:ins w:id="1382" w:author="Hudec Branislav" w:date="2015-12-29T11:30:00Z"/>
                <w:color w:val="000000"/>
                <w:sz w:val="22"/>
                <w:szCs w:val="22"/>
              </w:rPr>
            </w:pPr>
            <w:ins w:id="1383" w:author="Hudec Branislav" w:date="2015-12-29T11:30:00Z">
              <w:r w:rsidRPr="00BB2644">
                <w:rPr>
                  <w:color w:val="000000"/>
                  <w:sz w:val="22"/>
                  <w:szCs w:val="22"/>
                </w:rPr>
                <w:t> </w:t>
              </w:r>
            </w:ins>
          </w:p>
        </w:tc>
      </w:tr>
      <w:tr w:rsidR="004E2338" w:rsidRPr="00BB2644" w:rsidTr="001622F7">
        <w:trPr>
          <w:trHeight w:val="300"/>
          <w:ins w:id="1384" w:author="Hudec Branislav" w:date="2015-12-29T11:30:00Z"/>
        </w:trPr>
        <w:tc>
          <w:tcPr>
            <w:tcW w:w="3559" w:type="dxa"/>
            <w:gridSpan w:val="2"/>
            <w:shd w:val="clear" w:color="auto" w:fill="auto"/>
            <w:vAlign w:val="center"/>
            <w:hideMark/>
          </w:tcPr>
          <w:p w:rsidR="004E2338" w:rsidRPr="00BB2644" w:rsidRDefault="004E2338" w:rsidP="001622F7">
            <w:pPr>
              <w:rPr>
                <w:ins w:id="1385" w:author="Hudec Branislav" w:date="2015-12-29T11:30:00Z"/>
                <w:b/>
                <w:bCs/>
                <w:sz w:val="22"/>
                <w:szCs w:val="22"/>
              </w:rPr>
            </w:pPr>
            <w:ins w:id="1386" w:author="Hudec Branislav" w:date="2015-12-29T11:30:00Z">
              <w:r w:rsidRPr="00BB2644">
                <w:rPr>
                  <w:b/>
                  <w:bCs/>
                  <w:sz w:val="22"/>
                  <w:szCs w:val="22"/>
                </w:rPr>
                <w:t>Dátum:</w:t>
              </w:r>
            </w:ins>
          </w:p>
        </w:tc>
        <w:tc>
          <w:tcPr>
            <w:tcW w:w="5528" w:type="dxa"/>
            <w:gridSpan w:val="5"/>
            <w:shd w:val="clear" w:color="auto" w:fill="auto"/>
            <w:vAlign w:val="center"/>
            <w:hideMark/>
          </w:tcPr>
          <w:p w:rsidR="004E2338" w:rsidRPr="00BB2644" w:rsidRDefault="004E2338" w:rsidP="001622F7">
            <w:pPr>
              <w:rPr>
                <w:ins w:id="1387" w:author="Hudec Branislav" w:date="2015-12-29T11:30:00Z"/>
                <w:color w:val="000000"/>
                <w:sz w:val="22"/>
                <w:szCs w:val="22"/>
              </w:rPr>
            </w:pPr>
            <w:ins w:id="1388" w:author="Hudec Branislav" w:date="2015-12-29T11:30:00Z">
              <w:r w:rsidRPr="00BB2644">
                <w:rPr>
                  <w:color w:val="000000"/>
                  <w:sz w:val="22"/>
                  <w:szCs w:val="22"/>
                </w:rPr>
                <w:t> </w:t>
              </w:r>
            </w:ins>
          </w:p>
        </w:tc>
      </w:tr>
      <w:tr w:rsidR="004E2338" w:rsidRPr="00BB2644" w:rsidTr="001622F7">
        <w:trPr>
          <w:trHeight w:val="300"/>
          <w:ins w:id="1389" w:author="Hudec Branislav" w:date="2015-12-29T11:30:00Z"/>
        </w:trPr>
        <w:tc>
          <w:tcPr>
            <w:tcW w:w="3559" w:type="dxa"/>
            <w:gridSpan w:val="2"/>
            <w:shd w:val="clear" w:color="000000" w:fill="FFFFFF"/>
            <w:vAlign w:val="center"/>
            <w:hideMark/>
          </w:tcPr>
          <w:p w:rsidR="004E2338" w:rsidRPr="00BB2644" w:rsidRDefault="004E2338" w:rsidP="001622F7">
            <w:pPr>
              <w:rPr>
                <w:ins w:id="1390" w:author="Hudec Branislav" w:date="2015-12-29T11:30:00Z"/>
                <w:b/>
                <w:bCs/>
                <w:sz w:val="22"/>
                <w:szCs w:val="22"/>
              </w:rPr>
            </w:pPr>
            <w:ins w:id="1391" w:author="Hudec Branislav" w:date="2015-12-29T11:30:00Z">
              <w:r w:rsidRPr="00BB2644">
                <w:rPr>
                  <w:b/>
                  <w:bCs/>
                  <w:sz w:val="22"/>
                  <w:szCs w:val="22"/>
                </w:rPr>
                <w:t>Podpis:</w:t>
              </w:r>
            </w:ins>
          </w:p>
        </w:tc>
        <w:tc>
          <w:tcPr>
            <w:tcW w:w="5528" w:type="dxa"/>
            <w:gridSpan w:val="5"/>
            <w:shd w:val="clear" w:color="auto" w:fill="auto"/>
            <w:vAlign w:val="center"/>
            <w:hideMark/>
          </w:tcPr>
          <w:p w:rsidR="004E2338" w:rsidRPr="00BB2644" w:rsidRDefault="004E2338" w:rsidP="001622F7">
            <w:pPr>
              <w:rPr>
                <w:ins w:id="1392" w:author="Hudec Branislav" w:date="2015-12-29T11:30:00Z"/>
                <w:color w:val="000000"/>
                <w:sz w:val="22"/>
                <w:szCs w:val="22"/>
              </w:rPr>
            </w:pPr>
            <w:ins w:id="1393" w:author="Hudec Branislav" w:date="2015-12-29T11:30:00Z">
              <w:r w:rsidRPr="00BB2644">
                <w:rPr>
                  <w:color w:val="000000"/>
                  <w:sz w:val="22"/>
                  <w:szCs w:val="22"/>
                </w:rPr>
                <w:t> </w:t>
              </w:r>
            </w:ins>
          </w:p>
        </w:tc>
      </w:tr>
      <w:tr w:rsidR="004E2338" w:rsidRPr="00BB2644" w:rsidTr="001622F7">
        <w:trPr>
          <w:trHeight w:val="300"/>
          <w:ins w:id="1394" w:author="Hudec Branislav" w:date="2015-12-29T11:30:00Z"/>
        </w:trPr>
        <w:tc>
          <w:tcPr>
            <w:tcW w:w="9087" w:type="dxa"/>
            <w:gridSpan w:val="7"/>
            <w:shd w:val="clear" w:color="auto" w:fill="auto"/>
            <w:noWrap/>
            <w:vAlign w:val="bottom"/>
            <w:hideMark/>
          </w:tcPr>
          <w:p w:rsidR="004E2338" w:rsidRPr="00BB2644" w:rsidRDefault="004E2338" w:rsidP="001622F7">
            <w:pPr>
              <w:jc w:val="center"/>
              <w:rPr>
                <w:ins w:id="1395" w:author="Hudec Branislav" w:date="2015-12-29T11:30:00Z"/>
                <w:color w:val="000000"/>
                <w:sz w:val="22"/>
                <w:szCs w:val="22"/>
              </w:rPr>
            </w:pPr>
            <w:ins w:id="1396" w:author="Hudec Branislav" w:date="2015-12-29T11:30:00Z">
              <w:r w:rsidRPr="00BB2644">
                <w:rPr>
                  <w:color w:val="000000"/>
                  <w:sz w:val="22"/>
                  <w:szCs w:val="22"/>
                </w:rPr>
                <w:t> </w:t>
              </w:r>
            </w:ins>
          </w:p>
        </w:tc>
      </w:tr>
      <w:tr w:rsidR="004E2338" w:rsidRPr="00BB2644" w:rsidTr="001622F7">
        <w:trPr>
          <w:trHeight w:val="300"/>
          <w:ins w:id="1397" w:author="Hudec Branislav" w:date="2015-12-29T11:30:00Z"/>
        </w:trPr>
        <w:tc>
          <w:tcPr>
            <w:tcW w:w="3559" w:type="dxa"/>
            <w:gridSpan w:val="2"/>
            <w:shd w:val="clear" w:color="000000" w:fill="FFFFFF"/>
            <w:vAlign w:val="center"/>
            <w:hideMark/>
          </w:tcPr>
          <w:p w:rsidR="004E2338" w:rsidRPr="00BB2644" w:rsidRDefault="004E2338" w:rsidP="001622F7">
            <w:pPr>
              <w:rPr>
                <w:ins w:id="1398" w:author="Hudec Branislav" w:date="2015-12-29T11:30:00Z"/>
                <w:b/>
                <w:bCs/>
                <w:sz w:val="22"/>
                <w:szCs w:val="22"/>
              </w:rPr>
            </w:pPr>
            <w:ins w:id="1399" w:author="Hudec Branislav" w:date="2015-12-29T11:30:00Z">
              <w:r w:rsidRPr="00BB2644">
                <w:rPr>
                  <w:b/>
                  <w:bCs/>
                  <w:sz w:val="22"/>
                  <w:szCs w:val="22"/>
                </w:rPr>
                <w:t>Kontrolu vykonal</w:t>
              </w:r>
              <w:r w:rsidRPr="00BD2FCC">
                <w:rPr>
                  <w:rStyle w:val="Odkaznapoznmkupodiarou"/>
                  <w:b/>
                  <w:bCs/>
                  <w:sz w:val="20"/>
                  <w:szCs w:val="20"/>
                </w:rPr>
                <w:footnoteReference w:id="20"/>
              </w:r>
              <w:r w:rsidRPr="00BB2644">
                <w:rPr>
                  <w:b/>
                  <w:bCs/>
                  <w:sz w:val="22"/>
                  <w:szCs w:val="22"/>
                </w:rPr>
                <w:t>:</w:t>
              </w:r>
            </w:ins>
          </w:p>
        </w:tc>
        <w:tc>
          <w:tcPr>
            <w:tcW w:w="5528" w:type="dxa"/>
            <w:gridSpan w:val="5"/>
            <w:shd w:val="clear" w:color="auto" w:fill="auto"/>
            <w:vAlign w:val="center"/>
            <w:hideMark/>
          </w:tcPr>
          <w:p w:rsidR="004E2338" w:rsidRPr="00BB2644" w:rsidRDefault="004E2338" w:rsidP="001622F7">
            <w:pPr>
              <w:rPr>
                <w:ins w:id="1402" w:author="Hudec Branislav" w:date="2015-12-29T11:30:00Z"/>
                <w:color w:val="000000"/>
                <w:sz w:val="22"/>
                <w:szCs w:val="22"/>
              </w:rPr>
            </w:pPr>
            <w:ins w:id="1403" w:author="Hudec Branislav" w:date="2015-12-29T11:30:00Z">
              <w:r w:rsidRPr="00BB2644">
                <w:rPr>
                  <w:color w:val="000000"/>
                  <w:sz w:val="22"/>
                  <w:szCs w:val="22"/>
                </w:rPr>
                <w:t> </w:t>
              </w:r>
            </w:ins>
          </w:p>
        </w:tc>
      </w:tr>
      <w:tr w:rsidR="004E2338" w:rsidRPr="00BB2644" w:rsidTr="001622F7">
        <w:trPr>
          <w:trHeight w:val="300"/>
          <w:ins w:id="1404" w:author="Hudec Branislav" w:date="2015-12-29T11:30:00Z"/>
        </w:trPr>
        <w:tc>
          <w:tcPr>
            <w:tcW w:w="3559" w:type="dxa"/>
            <w:gridSpan w:val="2"/>
            <w:shd w:val="clear" w:color="000000" w:fill="FFFFFF"/>
            <w:vAlign w:val="center"/>
            <w:hideMark/>
          </w:tcPr>
          <w:p w:rsidR="004E2338" w:rsidRPr="00BB2644" w:rsidRDefault="004E2338" w:rsidP="001622F7">
            <w:pPr>
              <w:rPr>
                <w:ins w:id="1405" w:author="Hudec Branislav" w:date="2015-12-29T11:30:00Z"/>
                <w:b/>
                <w:bCs/>
                <w:sz w:val="22"/>
                <w:szCs w:val="22"/>
              </w:rPr>
            </w:pPr>
            <w:ins w:id="1406" w:author="Hudec Branislav" w:date="2015-12-29T11:30:00Z">
              <w:r w:rsidRPr="00BB2644">
                <w:rPr>
                  <w:b/>
                  <w:bCs/>
                  <w:sz w:val="22"/>
                  <w:szCs w:val="22"/>
                </w:rPr>
                <w:t xml:space="preserve">Dátum: </w:t>
              </w:r>
            </w:ins>
          </w:p>
        </w:tc>
        <w:tc>
          <w:tcPr>
            <w:tcW w:w="5528" w:type="dxa"/>
            <w:gridSpan w:val="5"/>
            <w:shd w:val="clear" w:color="auto" w:fill="auto"/>
            <w:vAlign w:val="center"/>
            <w:hideMark/>
          </w:tcPr>
          <w:p w:rsidR="004E2338" w:rsidRPr="00BB2644" w:rsidRDefault="004E2338" w:rsidP="001622F7">
            <w:pPr>
              <w:rPr>
                <w:ins w:id="1407" w:author="Hudec Branislav" w:date="2015-12-29T11:30:00Z"/>
                <w:color w:val="000000"/>
                <w:sz w:val="22"/>
                <w:szCs w:val="22"/>
              </w:rPr>
            </w:pPr>
            <w:ins w:id="1408" w:author="Hudec Branislav" w:date="2015-12-29T11:30:00Z">
              <w:r w:rsidRPr="00BB2644">
                <w:rPr>
                  <w:color w:val="000000"/>
                  <w:sz w:val="22"/>
                  <w:szCs w:val="22"/>
                </w:rPr>
                <w:t> </w:t>
              </w:r>
            </w:ins>
          </w:p>
        </w:tc>
      </w:tr>
      <w:tr w:rsidR="004E2338" w:rsidRPr="00BB2644" w:rsidTr="001622F7">
        <w:trPr>
          <w:trHeight w:val="300"/>
          <w:ins w:id="1409" w:author="Hudec Branislav" w:date="2015-12-29T11:30:00Z"/>
        </w:trPr>
        <w:tc>
          <w:tcPr>
            <w:tcW w:w="3559" w:type="dxa"/>
            <w:gridSpan w:val="2"/>
            <w:shd w:val="clear" w:color="000000" w:fill="FFFFFF"/>
            <w:vAlign w:val="center"/>
            <w:hideMark/>
          </w:tcPr>
          <w:p w:rsidR="004E2338" w:rsidRPr="00BB2644" w:rsidRDefault="004E2338" w:rsidP="001622F7">
            <w:pPr>
              <w:rPr>
                <w:ins w:id="1410" w:author="Hudec Branislav" w:date="2015-12-29T11:30:00Z"/>
                <w:b/>
                <w:bCs/>
                <w:sz w:val="22"/>
                <w:szCs w:val="22"/>
              </w:rPr>
            </w:pPr>
            <w:ins w:id="1411" w:author="Hudec Branislav" w:date="2015-12-29T11:30:00Z">
              <w:r w:rsidRPr="00BB2644">
                <w:rPr>
                  <w:b/>
                  <w:bCs/>
                  <w:sz w:val="22"/>
                  <w:szCs w:val="22"/>
                </w:rPr>
                <w:t>Podpis:</w:t>
              </w:r>
            </w:ins>
          </w:p>
        </w:tc>
        <w:tc>
          <w:tcPr>
            <w:tcW w:w="5528" w:type="dxa"/>
            <w:gridSpan w:val="5"/>
            <w:shd w:val="clear" w:color="auto" w:fill="auto"/>
            <w:vAlign w:val="center"/>
            <w:hideMark/>
          </w:tcPr>
          <w:p w:rsidR="004E2338" w:rsidRPr="00BB2644" w:rsidRDefault="004E2338" w:rsidP="001622F7">
            <w:pPr>
              <w:rPr>
                <w:ins w:id="1412" w:author="Hudec Branislav" w:date="2015-12-29T11:30:00Z"/>
                <w:color w:val="000000"/>
                <w:sz w:val="22"/>
                <w:szCs w:val="22"/>
              </w:rPr>
            </w:pPr>
            <w:ins w:id="1413" w:author="Hudec Branislav" w:date="2015-12-29T11:30:00Z">
              <w:r w:rsidRPr="00BB2644">
                <w:rPr>
                  <w:color w:val="000000"/>
                  <w:sz w:val="22"/>
                  <w:szCs w:val="22"/>
                </w:rPr>
                <w:t> </w:t>
              </w:r>
            </w:ins>
          </w:p>
        </w:tc>
      </w:tr>
    </w:tbl>
    <w:p w:rsidR="004E2338" w:rsidDel="001622F7" w:rsidRDefault="004E2338" w:rsidP="004E2338">
      <w:pPr>
        <w:rPr>
          <w:ins w:id="1414" w:author="Hudec Branislav" w:date="2015-12-29T11:30:00Z"/>
          <w:del w:id="1415" w:author="Tibor Barna" w:date="2015-12-29T12:22:00Z"/>
        </w:rPr>
      </w:pPr>
    </w:p>
    <w:p w:rsidR="00E92290" w:rsidDel="001622F7" w:rsidRDefault="00E92290" w:rsidP="004E2338">
      <w:pPr>
        <w:spacing w:after="200" w:line="276" w:lineRule="auto"/>
        <w:rPr>
          <w:ins w:id="1416" w:author="Hudec Branislav" w:date="2015-12-29T11:49:00Z"/>
          <w:del w:id="1417" w:author="Tibor Barna" w:date="2015-12-29T12:22:00Z"/>
        </w:rPr>
      </w:pPr>
    </w:p>
    <w:p w:rsidR="00E92290" w:rsidDel="001622F7" w:rsidRDefault="00E92290" w:rsidP="004E2338">
      <w:pPr>
        <w:spacing w:after="200" w:line="276" w:lineRule="auto"/>
        <w:rPr>
          <w:ins w:id="1418" w:author="Hudec Branislav" w:date="2015-12-29T11:49:00Z"/>
          <w:del w:id="1419" w:author="Tibor Barna" w:date="2015-12-29T12:22:00Z"/>
        </w:rPr>
      </w:pPr>
    </w:p>
    <w:p w:rsidR="00E92290" w:rsidDel="001622F7" w:rsidRDefault="00E92290" w:rsidP="004E2338">
      <w:pPr>
        <w:spacing w:after="200" w:line="276" w:lineRule="auto"/>
        <w:rPr>
          <w:ins w:id="1420" w:author="Hudec Branislav" w:date="2015-12-29T11:49:00Z"/>
          <w:del w:id="1421" w:author="Tibor Barna" w:date="2015-12-29T12:22:00Z"/>
        </w:rPr>
      </w:pPr>
    </w:p>
    <w:p w:rsidR="00E92290" w:rsidDel="001622F7" w:rsidRDefault="00E92290" w:rsidP="004E2338">
      <w:pPr>
        <w:spacing w:after="200" w:line="276" w:lineRule="auto"/>
        <w:rPr>
          <w:ins w:id="1422" w:author="Hudec Branislav" w:date="2015-12-29T11:49:00Z"/>
          <w:del w:id="1423" w:author="Tibor Barna" w:date="2015-12-29T12:22:00Z"/>
        </w:rPr>
      </w:pPr>
    </w:p>
    <w:p w:rsidR="00E92290" w:rsidDel="001622F7" w:rsidRDefault="00E92290" w:rsidP="004E2338">
      <w:pPr>
        <w:spacing w:after="200" w:line="276" w:lineRule="auto"/>
        <w:rPr>
          <w:ins w:id="1424" w:author="Hudec Branislav" w:date="2015-12-29T11:49:00Z"/>
          <w:del w:id="1425" w:author="Tibor Barna" w:date="2015-12-29T12:22:00Z"/>
        </w:rPr>
      </w:pPr>
    </w:p>
    <w:p w:rsidR="00E92290" w:rsidDel="001622F7" w:rsidRDefault="00E92290" w:rsidP="004E2338">
      <w:pPr>
        <w:spacing w:after="200" w:line="276" w:lineRule="auto"/>
        <w:rPr>
          <w:ins w:id="1426" w:author="Hudec Branislav" w:date="2015-12-29T11:49:00Z"/>
          <w:del w:id="1427" w:author="Tibor Barna" w:date="2015-12-29T12:22:00Z"/>
        </w:rPr>
      </w:pPr>
    </w:p>
    <w:p w:rsidR="00E92290" w:rsidDel="001622F7" w:rsidRDefault="00E92290" w:rsidP="004E2338">
      <w:pPr>
        <w:spacing w:after="200" w:line="276" w:lineRule="auto"/>
        <w:rPr>
          <w:ins w:id="1428" w:author="Hudec Branislav" w:date="2015-12-29T11:49:00Z"/>
          <w:del w:id="1429" w:author="Tibor Barna" w:date="2015-12-29T12:22:00Z"/>
        </w:rPr>
      </w:pPr>
    </w:p>
    <w:p w:rsidR="00E92290" w:rsidDel="001622F7" w:rsidRDefault="00E92290" w:rsidP="004E2338">
      <w:pPr>
        <w:spacing w:after="200" w:line="276" w:lineRule="auto"/>
        <w:rPr>
          <w:ins w:id="1430" w:author="Hudec Branislav" w:date="2015-12-29T11:49:00Z"/>
          <w:del w:id="1431" w:author="Tibor Barna" w:date="2015-12-29T12:22:00Z"/>
        </w:rPr>
      </w:pPr>
    </w:p>
    <w:p w:rsidR="00E92290" w:rsidDel="001622F7" w:rsidRDefault="00E92290" w:rsidP="004E2338">
      <w:pPr>
        <w:spacing w:after="200" w:line="276" w:lineRule="auto"/>
        <w:rPr>
          <w:ins w:id="1432" w:author="Hudec Branislav" w:date="2015-12-29T11:49:00Z"/>
          <w:del w:id="1433" w:author="Tibor Barna" w:date="2015-12-29T12:22:00Z"/>
        </w:rPr>
      </w:pPr>
    </w:p>
    <w:p w:rsidR="00E92290" w:rsidDel="001622F7" w:rsidRDefault="00E92290" w:rsidP="004E2338">
      <w:pPr>
        <w:spacing w:after="200" w:line="276" w:lineRule="auto"/>
        <w:rPr>
          <w:ins w:id="1434" w:author="Hudec Branislav" w:date="2015-12-29T11:49:00Z"/>
          <w:del w:id="1435" w:author="Tibor Barna" w:date="2015-12-29T12:22:00Z"/>
        </w:rPr>
      </w:pPr>
    </w:p>
    <w:p w:rsidR="00E92290" w:rsidDel="001622F7" w:rsidRDefault="00E92290" w:rsidP="004E2338">
      <w:pPr>
        <w:spacing w:after="200" w:line="276" w:lineRule="auto"/>
        <w:rPr>
          <w:ins w:id="1436" w:author="Hudec Branislav" w:date="2015-12-29T11:49:00Z"/>
          <w:del w:id="1437" w:author="Tibor Barna" w:date="2015-12-29T12:22:00Z"/>
        </w:rPr>
      </w:pPr>
    </w:p>
    <w:p w:rsidR="00E92290" w:rsidDel="001622F7" w:rsidRDefault="00E92290" w:rsidP="004E2338">
      <w:pPr>
        <w:spacing w:after="200" w:line="276" w:lineRule="auto"/>
        <w:rPr>
          <w:ins w:id="1438" w:author="Hudec Branislav" w:date="2015-12-29T11:49:00Z"/>
          <w:del w:id="1439" w:author="Tibor Barna" w:date="2015-12-29T12:22:00Z"/>
        </w:rPr>
      </w:pPr>
    </w:p>
    <w:p w:rsidR="00E92290" w:rsidDel="001622F7" w:rsidRDefault="00E92290" w:rsidP="004E2338">
      <w:pPr>
        <w:spacing w:after="200" w:line="276" w:lineRule="auto"/>
        <w:rPr>
          <w:ins w:id="1440" w:author="Hudec Branislav" w:date="2015-12-29T11:49:00Z"/>
          <w:del w:id="1441" w:author="Tibor Barna" w:date="2015-12-29T12:22:00Z"/>
        </w:rPr>
      </w:pPr>
    </w:p>
    <w:p w:rsidR="00E92290" w:rsidDel="001622F7" w:rsidRDefault="00E92290" w:rsidP="004E2338">
      <w:pPr>
        <w:spacing w:after="200" w:line="276" w:lineRule="auto"/>
        <w:rPr>
          <w:ins w:id="1442" w:author="Hudec Branislav" w:date="2015-12-29T11:49:00Z"/>
          <w:del w:id="1443" w:author="Tibor Barna" w:date="2015-12-29T12:22:00Z"/>
        </w:rPr>
      </w:pPr>
    </w:p>
    <w:p w:rsidR="00E92290" w:rsidDel="001622F7" w:rsidRDefault="00E92290" w:rsidP="004E2338">
      <w:pPr>
        <w:spacing w:after="200" w:line="276" w:lineRule="auto"/>
        <w:rPr>
          <w:ins w:id="1444" w:author="Hudec Branislav" w:date="2015-12-29T11:49:00Z"/>
          <w:del w:id="1445" w:author="Tibor Barna" w:date="2015-12-29T12:22:00Z"/>
        </w:rPr>
      </w:pPr>
    </w:p>
    <w:p w:rsidR="00E92290" w:rsidDel="001622F7" w:rsidRDefault="00E92290" w:rsidP="004E2338">
      <w:pPr>
        <w:spacing w:after="200" w:line="276" w:lineRule="auto"/>
        <w:rPr>
          <w:ins w:id="1446" w:author="Hudec Branislav" w:date="2015-12-29T11:49:00Z"/>
          <w:del w:id="1447" w:author="Tibor Barna" w:date="2015-12-29T12:22:00Z"/>
        </w:rPr>
      </w:pPr>
    </w:p>
    <w:p w:rsidR="00E92290" w:rsidDel="001622F7" w:rsidRDefault="00E92290" w:rsidP="004E2338">
      <w:pPr>
        <w:spacing w:after="200" w:line="276" w:lineRule="auto"/>
        <w:rPr>
          <w:ins w:id="1448" w:author="Hudec Branislav" w:date="2015-12-29T11:49:00Z"/>
          <w:del w:id="1449" w:author="Tibor Barna" w:date="2015-12-29T12:22:00Z"/>
        </w:rPr>
      </w:pPr>
    </w:p>
    <w:p w:rsidR="00E92290" w:rsidDel="001622F7" w:rsidRDefault="00E92290" w:rsidP="004E2338">
      <w:pPr>
        <w:spacing w:after="200" w:line="276" w:lineRule="auto"/>
        <w:rPr>
          <w:ins w:id="1450" w:author="Hudec Branislav" w:date="2015-12-29T11:49:00Z"/>
          <w:del w:id="1451" w:author="Tibor Barna" w:date="2015-12-29T12:22:00Z"/>
        </w:rPr>
      </w:pPr>
    </w:p>
    <w:p w:rsidR="00E92290" w:rsidDel="001622F7" w:rsidRDefault="00E92290" w:rsidP="004E2338">
      <w:pPr>
        <w:spacing w:after="200" w:line="276" w:lineRule="auto"/>
        <w:rPr>
          <w:ins w:id="1452" w:author="Hudec Branislav" w:date="2015-12-29T11:49:00Z"/>
          <w:del w:id="1453" w:author="Tibor Barna" w:date="2015-12-29T12:22:00Z"/>
        </w:rPr>
      </w:pPr>
    </w:p>
    <w:p w:rsidR="00E92290" w:rsidDel="001622F7" w:rsidRDefault="00E92290" w:rsidP="004E2338">
      <w:pPr>
        <w:spacing w:after="200" w:line="276" w:lineRule="auto"/>
        <w:rPr>
          <w:ins w:id="1454" w:author="Hudec Branislav" w:date="2015-12-29T11:49:00Z"/>
          <w:del w:id="1455" w:author="Tibor Barna" w:date="2015-12-29T12:22:00Z"/>
        </w:rPr>
      </w:pPr>
    </w:p>
    <w:p w:rsidR="00E92290" w:rsidRDefault="00E92290" w:rsidP="004E2338">
      <w:pPr>
        <w:spacing w:after="200" w:line="276" w:lineRule="auto"/>
      </w:pPr>
    </w:p>
    <w:p w:rsidR="0084554C" w:rsidRDefault="0084554C" w:rsidP="004E2338">
      <w:pPr>
        <w:spacing w:after="200" w:line="276" w:lineRule="auto"/>
      </w:pPr>
    </w:p>
    <w:p w:rsidR="0084554C" w:rsidRDefault="0084554C" w:rsidP="004E2338">
      <w:pPr>
        <w:spacing w:after="200" w:line="276" w:lineRule="auto"/>
      </w:pPr>
    </w:p>
    <w:p w:rsidR="0084554C" w:rsidDel="001622F7" w:rsidRDefault="0084554C" w:rsidP="004E2338">
      <w:pPr>
        <w:spacing w:after="200" w:line="276" w:lineRule="auto"/>
        <w:rPr>
          <w:ins w:id="1456" w:author="Hudec Branislav" w:date="2015-12-29T11:49:00Z"/>
          <w:del w:id="1457" w:author="Tibor Barna" w:date="2015-12-29T12:22:00Z"/>
        </w:rPr>
      </w:pPr>
    </w:p>
    <w:p w:rsidR="00E92290" w:rsidDel="001622F7" w:rsidRDefault="00E92290" w:rsidP="004E2338">
      <w:pPr>
        <w:spacing w:after="200" w:line="276" w:lineRule="auto"/>
        <w:rPr>
          <w:ins w:id="1458" w:author="Hudec Branislav" w:date="2015-12-29T11:49:00Z"/>
          <w:del w:id="1459" w:author="Tibor Barna" w:date="2015-12-29T12:22:00Z"/>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E92290" w:rsidRPr="00BB2644" w:rsidTr="001622F7">
        <w:trPr>
          <w:trHeight w:val="645"/>
          <w:ins w:id="1460" w:author="Hudec Branislav" w:date="2015-12-29T11:49:00Z"/>
        </w:trPr>
        <w:tc>
          <w:tcPr>
            <w:tcW w:w="9087" w:type="dxa"/>
            <w:gridSpan w:val="7"/>
            <w:shd w:val="clear" w:color="000000" w:fill="60497A"/>
            <w:vAlign w:val="center"/>
            <w:hideMark/>
          </w:tcPr>
          <w:p w:rsidR="00E92290" w:rsidRPr="00BB2644" w:rsidRDefault="00E92290" w:rsidP="0066641F">
            <w:pPr>
              <w:jc w:val="center"/>
              <w:rPr>
                <w:ins w:id="1461" w:author="Hudec Branislav" w:date="2015-12-29T11:49:00Z"/>
                <w:b/>
                <w:bCs/>
                <w:color w:val="FFFFFF"/>
              </w:rPr>
            </w:pPr>
            <w:bookmarkStart w:id="1462" w:name="KZ_11"/>
            <w:ins w:id="1463" w:author="Hudec Branislav" w:date="2015-12-29T11:49:00Z">
              <w:r w:rsidRPr="00BB2644">
                <w:rPr>
                  <w:b/>
                  <w:bCs/>
                  <w:color w:val="FFFFFF"/>
                </w:rPr>
                <w:t xml:space="preserve">Kontrolný zoznam k </w:t>
              </w:r>
              <w:r>
                <w:rPr>
                  <w:b/>
                  <w:bCs/>
                  <w:color w:val="FFFFFF"/>
                </w:rPr>
                <w:t>finančnej</w:t>
              </w:r>
              <w:r w:rsidRPr="00BB2644">
                <w:rPr>
                  <w:b/>
                  <w:bCs/>
                  <w:color w:val="FFFFFF"/>
                </w:rPr>
                <w:t xml:space="preserve"> kontrole VO</w:t>
              </w:r>
              <w:r w:rsidRPr="00BB2644">
                <w:rPr>
                  <w:b/>
                  <w:bCs/>
                  <w:color w:val="FFFFFF"/>
                </w:rPr>
                <w:br/>
              </w:r>
            </w:ins>
            <w:ins w:id="1464" w:author="Tibor Barna" w:date="2016-01-04T09:13:00Z">
              <w:r w:rsidR="009E2AA7" w:rsidRPr="009E2AA7">
                <w:rPr>
                  <w:b/>
                  <w:bCs/>
                  <w:color w:val="FFFFFF"/>
                </w:rPr>
                <w:t>Nadlimitná zákazka - verejná súťaž s využitím elektronického trhoviska - následná ex-post kontrola</w:t>
              </w:r>
            </w:ins>
            <w:ins w:id="1465" w:author="Hudec Branislav" w:date="2015-12-29T11:49:00Z">
              <w:del w:id="1466" w:author="Tibor Barna" w:date="2016-01-04T09:13:00Z">
                <w:r w:rsidRPr="00A46A14" w:rsidDel="009E2AA7">
                  <w:rPr>
                    <w:b/>
                    <w:bCs/>
                    <w:color w:val="FFFFFF"/>
                  </w:rPr>
                  <w:delText>Na</w:delText>
                </w:r>
                <w:r w:rsidDel="009E2AA7">
                  <w:rPr>
                    <w:b/>
                    <w:bCs/>
                    <w:color w:val="FFFFFF"/>
                  </w:rPr>
                  <w:delText>dlimitná zákazka realizovaná cez elektronické trhovisko</w:delText>
                </w:r>
                <w:r w:rsidRPr="00A46A14" w:rsidDel="009E2AA7">
                  <w:rPr>
                    <w:b/>
                    <w:bCs/>
                    <w:color w:val="FFFFFF"/>
                  </w:rPr>
                  <w:delText xml:space="preserve"> - následná ex-post kontrola</w:delText>
                </w:r>
              </w:del>
            </w:ins>
          </w:p>
        </w:tc>
      </w:tr>
      <w:bookmarkEnd w:id="1462"/>
      <w:tr w:rsidR="00E92290" w:rsidRPr="00BB2644" w:rsidTr="001622F7">
        <w:trPr>
          <w:trHeight w:val="330"/>
          <w:ins w:id="1467" w:author="Hudec Branislav" w:date="2015-12-29T11:49:00Z"/>
        </w:trPr>
        <w:tc>
          <w:tcPr>
            <w:tcW w:w="9087" w:type="dxa"/>
            <w:gridSpan w:val="7"/>
            <w:shd w:val="clear" w:color="auto" w:fill="auto"/>
            <w:vAlign w:val="center"/>
            <w:hideMark/>
          </w:tcPr>
          <w:p w:rsidR="00E92290" w:rsidRPr="00BB2644" w:rsidRDefault="00E92290" w:rsidP="001622F7">
            <w:pPr>
              <w:jc w:val="center"/>
              <w:rPr>
                <w:ins w:id="1468" w:author="Hudec Branislav" w:date="2015-12-29T11:49:00Z"/>
                <w:b/>
                <w:bCs/>
                <w:color w:val="000000"/>
                <w:sz w:val="22"/>
                <w:szCs w:val="22"/>
              </w:rPr>
            </w:pPr>
            <w:ins w:id="1469" w:author="Hudec Branislav" w:date="2015-12-29T11:49:00Z">
              <w:r w:rsidRPr="00BB2644">
                <w:rPr>
                  <w:b/>
                  <w:bCs/>
                  <w:color w:val="000000"/>
                  <w:sz w:val="22"/>
                  <w:szCs w:val="22"/>
                </w:rPr>
                <w:t>Identifikácia programu</w:t>
              </w:r>
            </w:ins>
          </w:p>
        </w:tc>
      </w:tr>
      <w:tr w:rsidR="00E92290" w:rsidRPr="00BB2644" w:rsidTr="001622F7">
        <w:trPr>
          <w:trHeight w:val="300"/>
          <w:ins w:id="1470" w:author="Hudec Branislav" w:date="2015-12-29T11:49:00Z"/>
        </w:trPr>
        <w:tc>
          <w:tcPr>
            <w:tcW w:w="3559" w:type="dxa"/>
            <w:gridSpan w:val="2"/>
            <w:shd w:val="clear" w:color="auto" w:fill="auto"/>
            <w:vAlign w:val="center"/>
            <w:hideMark/>
          </w:tcPr>
          <w:p w:rsidR="00E92290" w:rsidRPr="00BB2644" w:rsidRDefault="00E92290" w:rsidP="001622F7">
            <w:pPr>
              <w:rPr>
                <w:ins w:id="1471" w:author="Hudec Branislav" w:date="2015-12-29T11:49:00Z"/>
                <w:color w:val="000000"/>
                <w:sz w:val="22"/>
                <w:szCs w:val="22"/>
              </w:rPr>
            </w:pPr>
            <w:ins w:id="1472" w:author="Hudec Branislav" w:date="2015-12-29T11:49:00Z">
              <w:r w:rsidRPr="00BB2644">
                <w:rPr>
                  <w:color w:val="000000"/>
                  <w:sz w:val="22"/>
                  <w:szCs w:val="22"/>
                </w:rPr>
                <w:t>Názov programu</w:t>
              </w:r>
            </w:ins>
          </w:p>
        </w:tc>
        <w:tc>
          <w:tcPr>
            <w:tcW w:w="5528" w:type="dxa"/>
            <w:gridSpan w:val="5"/>
            <w:shd w:val="clear" w:color="auto" w:fill="auto"/>
            <w:vAlign w:val="center"/>
            <w:hideMark/>
          </w:tcPr>
          <w:p w:rsidR="00E92290" w:rsidRPr="00BB2644" w:rsidRDefault="00E92290" w:rsidP="001622F7">
            <w:pPr>
              <w:rPr>
                <w:ins w:id="1473" w:author="Hudec Branislav" w:date="2015-12-29T11:49:00Z"/>
                <w:color w:val="000000"/>
                <w:sz w:val="22"/>
                <w:szCs w:val="22"/>
              </w:rPr>
            </w:pPr>
            <w:ins w:id="1474" w:author="Hudec Branislav" w:date="2015-12-29T11:49:00Z">
              <w:r w:rsidRPr="00BB2644">
                <w:rPr>
                  <w:color w:val="000000"/>
                  <w:sz w:val="22"/>
                  <w:szCs w:val="22"/>
                </w:rPr>
                <w:t> </w:t>
              </w:r>
            </w:ins>
          </w:p>
        </w:tc>
      </w:tr>
      <w:tr w:rsidR="00E92290" w:rsidRPr="00BB2644" w:rsidTr="001622F7">
        <w:trPr>
          <w:trHeight w:val="660"/>
          <w:ins w:id="1475" w:author="Hudec Branislav" w:date="2015-12-29T11:49:00Z"/>
        </w:trPr>
        <w:tc>
          <w:tcPr>
            <w:tcW w:w="3559" w:type="dxa"/>
            <w:gridSpan w:val="2"/>
            <w:shd w:val="clear" w:color="auto" w:fill="auto"/>
            <w:vAlign w:val="center"/>
            <w:hideMark/>
          </w:tcPr>
          <w:p w:rsidR="00E92290" w:rsidRPr="00BB2644" w:rsidRDefault="00E92290" w:rsidP="001622F7">
            <w:pPr>
              <w:rPr>
                <w:ins w:id="1476" w:author="Hudec Branislav" w:date="2015-12-29T11:49:00Z"/>
                <w:color w:val="000000"/>
                <w:sz w:val="22"/>
                <w:szCs w:val="22"/>
              </w:rPr>
            </w:pPr>
            <w:ins w:id="1477" w:author="Hudec Branislav" w:date="2015-12-29T11:49:00Z">
              <w:r w:rsidRPr="00BB2644">
                <w:rPr>
                  <w:color w:val="000000"/>
                  <w:sz w:val="22"/>
                  <w:szCs w:val="22"/>
                </w:rPr>
                <w:t>Názov opatrenia</w:t>
              </w:r>
            </w:ins>
          </w:p>
        </w:tc>
        <w:tc>
          <w:tcPr>
            <w:tcW w:w="5528" w:type="dxa"/>
            <w:gridSpan w:val="5"/>
            <w:shd w:val="clear" w:color="auto" w:fill="auto"/>
            <w:vAlign w:val="center"/>
            <w:hideMark/>
          </w:tcPr>
          <w:p w:rsidR="00E92290" w:rsidRPr="00BB2644" w:rsidRDefault="00E92290" w:rsidP="001622F7">
            <w:pPr>
              <w:rPr>
                <w:ins w:id="1478" w:author="Hudec Branislav" w:date="2015-12-29T11:49:00Z"/>
                <w:color w:val="000000"/>
                <w:sz w:val="22"/>
                <w:szCs w:val="22"/>
              </w:rPr>
            </w:pPr>
            <w:ins w:id="1479" w:author="Hudec Branislav" w:date="2015-12-29T11:49:00Z">
              <w:r w:rsidRPr="00BB2644">
                <w:rPr>
                  <w:color w:val="000000"/>
                  <w:sz w:val="22"/>
                  <w:szCs w:val="22"/>
                </w:rPr>
                <w:t> </w:t>
              </w:r>
            </w:ins>
          </w:p>
        </w:tc>
      </w:tr>
      <w:tr w:rsidR="00E92290" w:rsidRPr="00BB2644" w:rsidTr="001622F7">
        <w:trPr>
          <w:trHeight w:val="330"/>
          <w:ins w:id="1480" w:author="Hudec Branislav" w:date="2015-12-29T11:49:00Z"/>
        </w:trPr>
        <w:tc>
          <w:tcPr>
            <w:tcW w:w="9087" w:type="dxa"/>
            <w:gridSpan w:val="7"/>
            <w:shd w:val="clear" w:color="auto" w:fill="auto"/>
            <w:vAlign w:val="center"/>
            <w:hideMark/>
          </w:tcPr>
          <w:p w:rsidR="00E92290" w:rsidRPr="00BB2644" w:rsidRDefault="00E92290" w:rsidP="001622F7">
            <w:pPr>
              <w:jc w:val="center"/>
              <w:rPr>
                <w:ins w:id="1481" w:author="Hudec Branislav" w:date="2015-12-29T11:49:00Z"/>
                <w:b/>
                <w:bCs/>
                <w:color w:val="000000"/>
                <w:sz w:val="22"/>
                <w:szCs w:val="22"/>
              </w:rPr>
            </w:pPr>
            <w:ins w:id="1482" w:author="Hudec Branislav" w:date="2015-12-29T11:49:00Z">
              <w:r w:rsidRPr="00BB2644">
                <w:rPr>
                  <w:b/>
                  <w:bCs/>
                  <w:color w:val="000000"/>
                  <w:sz w:val="22"/>
                  <w:szCs w:val="22"/>
                </w:rPr>
                <w:t>Identifikácia projektu a prijímateľa</w:t>
              </w:r>
            </w:ins>
          </w:p>
        </w:tc>
      </w:tr>
      <w:tr w:rsidR="00E92290" w:rsidRPr="00BB2644" w:rsidTr="001622F7">
        <w:trPr>
          <w:trHeight w:val="330"/>
          <w:ins w:id="1483" w:author="Hudec Branislav" w:date="2015-12-29T11:49:00Z"/>
        </w:trPr>
        <w:tc>
          <w:tcPr>
            <w:tcW w:w="3559" w:type="dxa"/>
            <w:gridSpan w:val="2"/>
            <w:shd w:val="clear" w:color="auto" w:fill="auto"/>
            <w:vAlign w:val="center"/>
            <w:hideMark/>
          </w:tcPr>
          <w:p w:rsidR="00E92290" w:rsidRPr="00BB2644" w:rsidRDefault="00E92290" w:rsidP="001622F7">
            <w:pPr>
              <w:rPr>
                <w:ins w:id="1484" w:author="Hudec Branislav" w:date="2015-12-29T11:49:00Z"/>
                <w:color w:val="000000"/>
                <w:sz w:val="22"/>
                <w:szCs w:val="22"/>
              </w:rPr>
            </w:pPr>
            <w:ins w:id="1485" w:author="Hudec Branislav" w:date="2015-12-29T11:49:00Z">
              <w:r w:rsidRPr="00BB2644">
                <w:rPr>
                  <w:color w:val="000000"/>
                  <w:sz w:val="22"/>
                  <w:szCs w:val="22"/>
                </w:rPr>
                <w:t>Kód projektu v ITMS</w:t>
              </w:r>
            </w:ins>
          </w:p>
        </w:tc>
        <w:tc>
          <w:tcPr>
            <w:tcW w:w="5528" w:type="dxa"/>
            <w:gridSpan w:val="5"/>
            <w:shd w:val="clear" w:color="auto" w:fill="auto"/>
            <w:vAlign w:val="center"/>
            <w:hideMark/>
          </w:tcPr>
          <w:p w:rsidR="00E92290" w:rsidRPr="00BB2644" w:rsidRDefault="00E92290" w:rsidP="001622F7">
            <w:pPr>
              <w:rPr>
                <w:ins w:id="1486" w:author="Hudec Branislav" w:date="2015-12-29T11:49:00Z"/>
                <w:color w:val="000000"/>
                <w:sz w:val="22"/>
                <w:szCs w:val="22"/>
              </w:rPr>
            </w:pPr>
            <w:ins w:id="1487" w:author="Hudec Branislav" w:date="2015-12-29T11:49:00Z">
              <w:r w:rsidRPr="00BB2644">
                <w:rPr>
                  <w:color w:val="000000"/>
                  <w:sz w:val="22"/>
                  <w:szCs w:val="22"/>
                </w:rPr>
                <w:t> </w:t>
              </w:r>
            </w:ins>
          </w:p>
        </w:tc>
      </w:tr>
      <w:tr w:rsidR="00E92290" w:rsidRPr="00BB2644" w:rsidTr="001622F7">
        <w:trPr>
          <w:trHeight w:val="300"/>
          <w:ins w:id="1488" w:author="Hudec Branislav" w:date="2015-12-29T11:49:00Z"/>
        </w:trPr>
        <w:tc>
          <w:tcPr>
            <w:tcW w:w="3559" w:type="dxa"/>
            <w:gridSpan w:val="2"/>
            <w:shd w:val="clear" w:color="auto" w:fill="auto"/>
            <w:vAlign w:val="center"/>
            <w:hideMark/>
          </w:tcPr>
          <w:p w:rsidR="00E92290" w:rsidRPr="00BB2644" w:rsidRDefault="00E92290" w:rsidP="001622F7">
            <w:pPr>
              <w:rPr>
                <w:ins w:id="1489" w:author="Hudec Branislav" w:date="2015-12-29T11:49:00Z"/>
                <w:color w:val="000000"/>
                <w:sz w:val="22"/>
                <w:szCs w:val="22"/>
              </w:rPr>
            </w:pPr>
            <w:ins w:id="1490" w:author="Hudec Branislav" w:date="2015-12-29T11:49:00Z">
              <w:r w:rsidRPr="00BB2644">
                <w:rPr>
                  <w:color w:val="000000"/>
                  <w:sz w:val="22"/>
                  <w:szCs w:val="22"/>
                </w:rPr>
                <w:t>Názov projektu</w:t>
              </w:r>
            </w:ins>
          </w:p>
        </w:tc>
        <w:tc>
          <w:tcPr>
            <w:tcW w:w="5528" w:type="dxa"/>
            <w:gridSpan w:val="5"/>
            <w:shd w:val="clear" w:color="auto" w:fill="auto"/>
            <w:vAlign w:val="center"/>
            <w:hideMark/>
          </w:tcPr>
          <w:p w:rsidR="00E92290" w:rsidRPr="00BB2644" w:rsidRDefault="00E92290" w:rsidP="001622F7">
            <w:pPr>
              <w:rPr>
                <w:ins w:id="1491" w:author="Hudec Branislav" w:date="2015-12-29T11:49:00Z"/>
                <w:color w:val="000000"/>
                <w:sz w:val="22"/>
                <w:szCs w:val="22"/>
              </w:rPr>
            </w:pPr>
            <w:ins w:id="1492" w:author="Hudec Branislav" w:date="2015-12-29T11:49:00Z">
              <w:r w:rsidRPr="00BB2644">
                <w:rPr>
                  <w:color w:val="000000"/>
                  <w:sz w:val="22"/>
                  <w:szCs w:val="22"/>
                </w:rPr>
                <w:t> </w:t>
              </w:r>
            </w:ins>
          </w:p>
        </w:tc>
      </w:tr>
      <w:tr w:rsidR="00E92290" w:rsidRPr="00BB2644" w:rsidTr="001622F7">
        <w:trPr>
          <w:trHeight w:val="300"/>
          <w:ins w:id="1493" w:author="Hudec Branislav" w:date="2015-12-29T11:49:00Z"/>
        </w:trPr>
        <w:tc>
          <w:tcPr>
            <w:tcW w:w="3559" w:type="dxa"/>
            <w:gridSpan w:val="2"/>
            <w:shd w:val="clear" w:color="auto" w:fill="auto"/>
            <w:vAlign w:val="center"/>
            <w:hideMark/>
          </w:tcPr>
          <w:p w:rsidR="00E92290" w:rsidRPr="00BB2644" w:rsidRDefault="00E92290" w:rsidP="001622F7">
            <w:pPr>
              <w:rPr>
                <w:ins w:id="1494" w:author="Hudec Branislav" w:date="2015-12-29T11:49:00Z"/>
                <w:color w:val="000000"/>
                <w:sz w:val="22"/>
                <w:szCs w:val="22"/>
              </w:rPr>
            </w:pPr>
            <w:ins w:id="1495" w:author="Hudec Branislav" w:date="2015-12-29T11:49:00Z">
              <w:r w:rsidRPr="00BB2644">
                <w:rPr>
                  <w:color w:val="000000"/>
                  <w:sz w:val="22"/>
                  <w:szCs w:val="22"/>
                </w:rPr>
                <w:t>Názov/Meno a adresa sídla prijímateľa</w:t>
              </w:r>
            </w:ins>
          </w:p>
        </w:tc>
        <w:tc>
          <w:tcPr>
            <w:tcW w:w="5528" w:type="dxa"/>
            <w:gridSpan w:val="5"/>
            <w:shd w:val="clear" w:color="auto" w:fill="auto"/>
            <w:vAlign w:val="center"/>
            <w:hideMark/>
          </w:tcPr>
          <w:p w:rsidR="00E92290" w:rsidRPr="00BB2644" w:rsidRDefault="00E92290" w:rsidP="001622F7">
            <w:pPr>
              <w:rPr>
                <w:ins w:id="1496" w:author="Hudec Branislav" w:date="2015-12-29T11:49:00Z"/>
                <w:color w:val="000000"/>
                <w:sz w:val="22"/>
                <w:szCs w:val="22"/>
              </w:rPr>
            </w:pPr>
            <w:ins w:id="1497" w:author="Hudec Branislav" w:date="2015-12-29T11:49:00Z">
              <w:r w:rsidRPr="00BB2644">
                <w:rPr>
                  <w:color w:val="000000"/>
                  <w:sz w:val="22"/>
                  <w:szCs w:val="22"/>
                </w:rPr>
                <w:t> </w:t>
              </w:r>
            </w:ins>
          </w:p>
        </w:tc>
      </w:tr>
      <w:tr w:rsidR="00E92290" w:rsidRPr="00BB2644" w:rsidTr="001622F7">
        <w:trPr>
          <w:trHeight w:val="300"/>
          <w:ins w:id="1498" w:author="Hudec Branislav" w:date="2015-12-29T11:49:00Z"/>
        </w:trPr>
        <w:tc>
          <w:tcPr>
            <w:tcW w:w="3559" w:type="dxa"/>
            <w:gridSpan w:val="2"/>
            <w:shd w:val="clear" w:color="auto" w:fill="auto"/>
            <w:vAlign w:val="center"/>
            <w:hideMark/>
          </w:tcPr>
          <w:p w:rsidR="00E92290" w:rsidRPr="00BB2644" w:rsidRDefault="00E92290" w:rsidP="001622F7">
            <w:pPr>
              <w:rPr>
                <w:ins w:id="1499" w:author="Hudec Branislav" w:date="2015-12-29T11:49:00Z"/>
                <w:color w:val="000000"/>
                <w:sz w:val="22"/>
                <w:szCs w:val="22"/>
              </w:rPr>
            </w:pPr>
            <w:ins w:id="1500" w:author="Hudec Branislav" w:date="2015-12-29T11:49:00Z">
              <w:r w:rsidRPr="00BB2644">
                <w:rPr>
                  <w:color w:val="000000"/>
                  <w:sz w:val="22"/>
                  <w:szCs w:val="22"/>
                </w:rPr>
                <w:t>Druh verejného obstarávateľa / obstarávateľa podľa ZVO</w:t>
              </w:r>
            </w:ins>
          </w:p>
        </w:tc>
        <w:tc>
          <w:tcPr>
            <w:tcW w:w="5528" w:type="dxa"/>
            <w:gridSpan w:val="5"/>
            <w:shd w:val="clear" w:color="auto" w:fill="auto"/>
            <w:vAlign w:val="center"/>
            <w:hideMark/>
          </w:tcPr>
          <w:p w:rsidR="00E92290" w:rsidRPr="00BB2644" w:rsidRDefault="00E92290" w:rsidP="001622F7">
            <w:pPr>
              <w:rPr>
                <w:ins w:id="1501" w:author="Hudec Branislav" w:date="2015-12-29T11:49:00Z"/>
                <w:color w:val="000000"/>
                <w:sz w:val="22"/>
                <w:szCs w:val="22"/>
              </w:rPr>
            </w:pPr>
            <w:ins w:id="1502" w:author="Hudec Branislav" w:date="2015-12-29T11:49:00Z">
              <w:r w:rsidRPr="00BB2644">
                <w:rPr>
                  <w:color w:val="000000"/>
                  <w:sz w:val="22"/>
                  <w:szCs w:val="22"/>
                </w:rPr>
                <w:t> </w:t>
              </w:r>
            </w:ins>
          </w:p>
        </w:tc>
      </w:tr>
      <w:tr w:rsidR="00E92290" w:rsidRPr="00BB2644" w:rsidTr="001622F7">
        <w:trPr>
          <w:trHeight w:val="330"/>
          <w:ins w:id="1503" w:author="Hudec Branislav" w:date="2015-12-29T11:49:00Z"/>
        </w:trPr>
        <w:tc>
          <w:tcPr>
            <w:tcW w:w="9087" w:type="dxa"/>
            <w:gridSpan w:val="7"/>
            <w:shd w:val="clear" w:color="auto" w:fill="auto"/>
            <w:vAlign w:val="center"/>
            <w:hideMark/>
          </w:tcPr>
          <w:p w:rsidR="00E92290" w:rsidRPr="00BB2644" w:rsidRDefault="00E92290" w:rsidP="001622F7">
            <w:pPr>
              <w:jc w:val="center"/>
              <w:rPr>
                <w:ins w:id="1504" w:author="Hudec Branislav" w:date="2015-12-29T11:49:00Z"/>
                <w:b/>
                <w:bCs/>
                <w:color w:val="000000"/>
                <w:sz w:val="22"/>
                <w:szCs w:val="22"/>
              </w:rPr>
            </w:pPr>
            <w:ins w:id="1505" w:author="Hudec Branislav" w:date="2015-12-29T11:49:00Z">
              <w:r w:rsidRPr="00BB2644">
                <w:rPr>
                  <w:b/>
                  <w:bCs/>
                  <w:color w:val="000000"/>
                  <w:sz w:val="22"/>
                  <w:szCs w:val="22"/>
                </w:rPr>
                <w:t>Identifikácia zákazky</w:t>
              </w:r>
            </w:ins>
          </w:p>
        </w:tc>
      </w:tr>
      <w:tr w:rsidR="00E92290" w:rsidRPr="00BB2644" w:rsidTr="001622F7">
        <w:trPr>
          <w:trHeight w:val="300"/>
          <w:ins w:id="1506" w:author="Hudec Branislav" w:date="2015-12-29T11:49:00Z"/>
        </w:trPr>
        <w:tc>
          <w:tcPr>
            <w:tcW w:w="3559" w:type="dxa"/>
            <w:gridSpan w:val="2"/>
            <w:shd w:val="clear" w:color="auto" w:fill="auto"/>
            <w:vAlign w:val="center"/>
            <w:hideMark/>
          </w:tcPr>
          <w:p w:rsidR="00E92290" w:rsidRPr="00BB2644" w:rsidRDefault="00E92290" w:rsidP="001622F7">
            <w:pPr>
              <w:rPr>
                <w:ins w:id="1507" w:author="Hudec Branislav" w:date="2015-12-29T11:49:00Z"/>
                <w:color w:val="000000"/>
                <w:sz w:val="22"/>
                <w:szCs w:val="22"/>
              </w:rPr>
            </w:pPr>
            <w:ins w:id="1508" w:author="Hudec Branislav" w:date="2015-12-29T11:49:00Z">
              <w:r w:rsidRPr="00BB2644">
                <w:rPr>
                  <w:color w:val="000000"/>
                  <w:sz w:val="22"/>
                  <w:szCs w:val="22"/>
                </w:rPr>
                <w:t>Druh zákazky podľa predpokladanej hodnoty zákazky</w:t>
              </w:r>
            </w:ins>
          </w:p>
        </w:tc>
        <w:tc>
          <w:tcPr>
            <w:tcW w:w="5528" w:type="dxa"/>
            <w:gridSpan w:val="5"/>
            <w:shd w:val="clear" w:color="auto" w:fill="auto"/>
            <w:vAlign w:val="center"/>
            <w:hideMark/>
          </w:tcPr>
          <w:p w:rsidR="00E92290" w:rsidRPr="00BB2644" w:rsidRDefault="00E92290" w:rsidP="001622F7">
            <w:pPr>
              <w:rPr>
                <w:ins w:id="1509" w:author="Hudec Branislav" w:date="2015-12-29T11:49:00Z"/>
                <w:color w:val="000000"/>
                <w:sz w:val="22"/>
                <w:szCs w:val="22"/>
              </w:rPr>
            </w:pPr>
            <w:ins w:id="1510" w:author="Hudec Branislav" w:date="2015-12-29T11:49:00Z">
              <w:r w:rsidRPr="00BB2644">
                <w:rPr>
                  <w:color w:val="000000"/>
                  <w:sz w:val="22"/>
                  <w:szCs w:val="22"/>
                </w:rPr>
                <w:t>Nadlimitná zákazka</w:t>
              </w:r>
            </w:ins>
          </w:p>
        </w:tc>
      </w:tr>
      <w:tr w:rsidR="00E92290" w:rsidRPr="00BB2644" w:rsidTr="001622F7">
        <w:trPr>
          <w:trHeight w:val="300"/>
          <w:ins w:id="1511" w:author="Hudec Branislav" w:date="2015-12-29T11:49:00Z"/>
        </w:trPr>
        <w:tc>
          <w:tcPr>
            <w:tcW w:w="3559" w:type="dxa"/>
            <w:gridSpan w:val="2"/>
            <w:shd w:val="clear" w:color="auto" w:fill="auto"/>
            <w:vAlign w:val="center"/>
            <w:hideMark/>
          </w:tcPr>
          <w:p w:rsidR="00E92290" w:rsidRPr="00BB2644" w:rsidRDefault="00E92290" w:rsidP="001622F7">
            <w:pPr>
              <w:rPr>
                <w:ins w:id="1512" w:author="Hudec Branislav" w:date="2015-12-29T11:49:00Z"/>
                <w:color w:val="000000"/>
                <w:sz w:val="22"/>
                <w:szCs w:val="22"/>
              </w:rPr>
            </w:pPr>
            <w:ins w:id="1513" w:author="Hudec Branislav" w:date="2015-12-29T11:49:00Z">
              <w:r w:rsidRPr="00BB2644">
                <w:rPr>
                  <w:color w:val="000000"/>
                  <w:sz w:val="22"/>
                  <w:szCs w:val="22"/>
                </w:rPr>
                <w:t>Druh zákazky podľa postupu</w:t>
              </w:r>
            </w:ins>
          </w:p>
        </w:tc>
        <w:tc>
          <w:tcPr>
            <w:tcW w:w="5528" w:type="dxa"/>
            <w:gridSpan w:val="5"/>
            <w:shd w:val="clear" w:color="auto" w:fill="auto"/>
            <w:vAlign w:val="center"/>
            <w:hideMark/>
          </w:tcPr>
          <w:p w:rsidR="00E92290" w:rsidRPr="00BB2644" w:rsidRDefault="00E92290" w:rsidP="001622F7">
            <w:pPr>
              <w:rPr>
                <w:ins w:id="1514" w:author="Hudec Branislav" w:date="2015-12-29T11:49:00Z"/>
                <w:color w:val="000000"/>
                <w:sz w:val="22"/>
                <w:szCs w:val="22"/>
              </w:rPr>
            </w:pPr>
            <w:ins w:id="1515" w:author="Hudec Branislav" w:date="2015-12-29T11:50:00Z">
              <w:r>
                <w:rPr>
                  <w:color w:val="000000"/>
                  <w:sz w:val="22"/>
                  <w:szCs w:val="22"/>
                </w:rPr>
                <w:t>Nadlimitná v</w:t>
              </w:r>
            </w:ins>
            <w:ins w:id="1516" w:author="Hudec Branislav" w:date="2015-12-29T11:49:00Z">
              <w:r w:rsidRPr="00BB2644">
                <w:rPr>
                  <w:color w:val="000000"/>
                  <w:sz w:val="22"/>
                  <w:szCs w:val="22"/>
                </w:rPr>
                <w:t>erejná súťaž</w:t>
              </w:r>
            </w:ins>
            <w:ins w:id="1517" w:author="Hudec Branislav" w:date="2015-12-29T11:50:00Z">
              <w:r>
                <w:rPr>
                  <w:color w:val="000000"/>
                  <w:sz w:val="22"/>
                  <w:szCs w:val="22"/>
                </w:rPr>
                <w:t xml:space="preserve"> s využitím elektronického trhoviska</w:t>
              </w:r>
            </w:ins>
          </w:p>
        </w:tc>
      </w:tr>
      <w:tr w:rsidR="00E92290" w:rsidRPr="00BB2644" w:rsidTr="001622F7">
        <w:trPr>
          <w:trHeight w:val="300"/>
          <w:ins w:id="1518" w:author="Hudec Branislav" w:date="2015-12-29T11:49:00Z"/>
        </w:trPr>
        <w:tc>
          <w:tcPr>
            <w:tcW w:w="3559" w:type="dxa"/>
            <w:gridSpan w:val="2"/>
            <w:shd w:val="clear" w:color="auto" w:fill="auto"/>
            <w:vAlign w:val="center"/>
            <w:hideMark/>
          </w:tcPr>
          <w:p w:rsidR="00E92290" w:rsidRPr="00BB2644" w:rsidRDefault="00E92290" w:rsidP="001622F7">
            <w:pPr>
              <w:rPr>
                <w:ins w:id="1519" w:author="Hudec Branislav" w:date="2015-12-29T11:49:00Z"/>
                <w:color w:val="000000"/>
                <w:sz w:val="22"/>
                <w:szCs w:val="22"/>
              </w:rPr>
            </w:pPr>
            <w:ins w:id="1520" w:author="Hudec Branislav" w:date="2015-12-29T11:49:00Z">
              <w:r w:rsidRPr="00BB2644">
                <w:rPr>
                  <w:color w:val="000000"/>
                  <w:sz w:val="22"/>
                  <w:szCs w:val="22"/>
                </w:rPr>
                <w:t>Druh zákazky podľa predmetu obstarania</w:t>
              </w:r>
            </w:ins>
          </w:p>
        </w:tc>
        <w:tc>
          <w:tcPr>
            <w:tcW w:w="5528" w:type="dxa"/>
            <w:gridSpan w:val="5"/>
            <w:shd w:val="clear" w:color="auto" w:fill="auto"/>
            <w:vAlign w:val="center"/>
            <w:hideMark/>
          </w:tcPr>
          <w:p w:rsidR="00E92290" w:rsidRPr="00BB2644" w:rsidRDefault="00E92290" w:rsidP="001622F7">
            <w:pPr>
              <w:rPr>
                <w:ins w:id="1521" w:author="Hudec Branislav" w:date="2015-12-29T11:49:00Z"/>
                <w:color w:val="000000"/>
                <w:sz w:val="22"/>
                <w:szCs w:val="22"/>
              </w:rPr>
            </w:pPr>
            <w:ins w:id="1522" w:author="Hudec Branislav" w:date="2015-12-29T11:49:00Z">
              <w:r w:rsidRPr="00BB2644">
                <w:rPr>
                  <w:color w:val="000000"/>
                  <w:sz w:val="22"/>
                  <w:szCs w:val="22"/>
                </w:rPr>
                <w:t xml:space="preserve"> </w:t>
              </w:r>
            </w:ins>
          </w:p>
        </w:tc>
      </w:tr>
      <w:tr w:rsidR="00E92290" w:rsidRPr="00BB2644" w:rsidTr="001622F7">
        <w:trPr>
          <w:trHeight w:val="300"/>
          <w:ins w:id="1523" w:author="Hudec Branislav" w:date="2015-12-29T11:49:00Z"/>
        </w:trPr>
        <w:tc>
          <w:tcPr>
            <w:tcW w:w="3559" w:type="dxa"/>
            <w:gridSpan w:val="2"/>
            <w:shd w:val="clear" w:color="auto" w:fill="auto"/>
            <w:vAlign w:val="center"/>
            <w:hideMark/>
          </w:tcPr>
          <w:p w:rsidR="00E92290" w:rsidRPr="00BB2644" w:rsidRDefault="00E92290" w:rsidP="001622F7">
            <w:pPr>
              <w:rPr>
                <w:ins w:id="1524" w:author="Hudec Branislav" w:date="2015-12-29T11:49:00Z"/>
                <w:color w:val="000000"/>
                <w:sz w:val="22"/>
                <w:szCs w:val="22"/>
              </w:rPr>
            </w:pPr>
            <w:ins w:id="1525" w:author="Hudec Branislav" w:date="2015-12-29T11:49:00Z">
              <w:r w:rsidRPr="00BB2644">
                <w:rPr>
                  <w:color w:val="000000"/>
                  <w:sz w:val="22"/>
                  <w:szCs w:val="22"/>
                </w:rPr>
                <w:t>Typ kontroly</w:t>
              </w:r>
            </w:ins>
          </w:p>
        </w:tc>
        <w:tc>
          <w:tcPr>
            <w:tcW w:w="5528" w:type="dxa"/>
            <w:gridSpan w:val="5"/>
            <w:shd w:val="clear" w:color="auto" w:fill="auto"/>
            <w:vAlign w:val="center"/>
            <w:hideMark/>
          </w:tcPr>
          <w:p w:rsidR="00E92290" w:rsidRPr="00BB2644" w:rsidRDefault="00E92290" w:rsidP="001622F7">
            <w:pPr>
              <w:rPr>
                <w:ins w:id="1526" w:author="Hudec Branislav" w:date="2015-12-29T11:49:00Z"/>
                <w:color w:val="000000"/>
                <w:sz w:val="22"/>
                <w:szCs w:val="22"/>
              </w:rPr>
            </w:pPr>
            <w:ins w:id="1527" w:author="Hudec Branislav" w:date="2015-12-29T11:49:00Z">
              <w:r w:rsidRPr="00BB2644">
                <w:rPr>
                  <w:color w:val="000000"/>
                  <w:sz w:val="22"/>
                  <w:szCs w:val="22"/>
                </w:rPr>
                <w:t>Následná ex-post kontrola</w:t>
              </w:r>
            </w:ins>
          </w:p>
        </w:tc>
      </w:tr>
      <w:tr w:rsidR="00E92290" w:rsidRPr="00BB2644" w:rsidTr="001622F7">
        <w:trPr>
          <w:trHeight w:val="300"/>
          <w:ins w:id="1528" w:author="Hudec Branislav" w:date="2015-12-29T11:49:00Z"/>
        </w:trPr>
        <w:tc>
          <w:tcPr>
            <w:tcW w:w="3559" w:type="dxa"/>
            <w:gridSpan w:val="2"/>
            <w:shd w:val="clear" w:color="auto" w:fill="auto"/>
            <w:vAlign w:val="center"/>
            <w:hideMark/>
          </w:tcPr>
          <w:p w:rsidR="00E92290" w:rsidRPr="00BB2644" w:rsidRDefault="00E92290" w:rsidP="001622F7">
            <w:pPr>
              <w:rPr>
                <w:ins w:id="1529" w:author="Hudec Branislav" w:date="2015-12-29T11:49:00Z"/>
                <w:color w:val="000000"/>
                <w:sz w:val="22"/>
                <w:szCs w:val="22"/>
              </w:rPr>
            </w:pPr>
            <w:ins w:id="1530" w:author="Hudec Branislav" w:date="2015-12-29T11:49:00Z">
              <w:r w:rsidRPr="00BB2644">
                <w:rPr>
                  <w:color w:val="000000"/>
                  <w:sz w:val="22"/>
                  <w:szCs w:val="22"/>
                </w:rPr>
                <w:t>Názov zákazky</w:t>
              </w:r>
            </w:ins>
          </w:p>
        </w:tc>
        <w:tc>
          <w:tcPr>
            <w:tcW w:w="5528" w:type="dxa"/>
            <w:gridSpan w:val="5"/>
            <w:shd w:val="clear" w:color="auto" w:fill="auto"/>
            <w:vAlign w:val="center"/>
            <w:hideMark/>
          </w:tcPr>
          <w:p w:rsidR="00E92290" w:rsidRPr="00BB2644" w:rsidRDefault="00E92290" w:rsidP="001622F7">
            <w:pPr>
              <w:rPr>
                <w:ins w:id="1531" w:author="Hudec Branislav" w:date="2015-12-29T11:49:00Z"/>
                <w:color w:val="000000"/>
                <w:sz w:val="22"/>
                <w:szCs w:val="22"/>
              </w:rPr>
            </w:pPr>
            <w:ins w:id="1532" w:author="Hudec Branislav" w:date="2015-12-29T11:49:00Z">
              <w:r w:rsidRPr="00BB2644">
                <w:rPr>
                  <w:color w:val="000000"/>
                  <w:sz w:val="22"/>
                  <w:szCs w:val="22"/>
                </w:rPr>
                <w:t> </w:t>
              </w:r>
            </w:ins>
          </w:p>
        </w:tc>
      </w:tr>
      <w:tr w:rsidR="00E92290" w:rsidRPr="00BB2644" w:rsidTr="001622F7">
        <w:trPr>
          <w:trHeight w:val="300"/>
          <w:ins w:id="1533" w:author="Hudec Branislav" w:date="2015-12-29T11:49:00Z"/>
        </w:trPr>
        <w:tc>
          <w:tcPr>
            <w:tcW w:w="3559" w:type="dxa"/>
            <w:gridSpan w:val="2"/>
            <w:shd w:val="clear" w:color="auto" w:fill="auto"/>
            <w:vAlign w:val="center"/>
            <w:hideMark/>
          </w:tcPr>
          <w:p w:rsidR="00E92290" w:rsidRPr="00BB2644" w:rsidRDefault="00E92290" w:rsidP="001622F7">
            <w:pPr>
              <w:rPr>
                <w:ins w:id="1534" w:author="Hudec Branislav" w:date="2015-12-29T11:49:00Z"/>
                <w:color w:val="000000"/>
                <w:sz w:val="22"/>
                <w:szCs w:val="22"/>
              </w:rPr>
            </w:pPr>
            <w:ins w:id="1535" w:author="Hudec Branislav" w:date="2015-12-29T11:49:00Z">
              <w:r w:rsidRPr="00BB2644">
                <w:rPr>
                  <w:color w:val="000000"/>
                  <w:sz w:val="22"/>
                  <w:szCs w:val="22"/>
                </w:rPr>
                <w:t>Číslo oznámenia vo vestníku VO</w:t>
              </w:r>
            </w:ins>
          </w:p>
        </w:tc>
        <w:tc>
          <w:tcPr>
            <w:tcW w:w="5528" w:type="dxa"/>
            <w:gridSpan w:val="5"/>
            <w:shd w:val="clear" w:color="auto" w:fill="auto"/>
            <w:vAlign w:val="center"/>
            <w:hideMark/>
          </w:tcPr>
          <w:p w:rsidR="00E92290" w:rsidRPr="00BB2644" w:rsidRDefault="00E92290" w:rsidP="001622F7">
            <w:pPr>
              <w:rPr>
                <w:ins w:id="1536" w:author="Hudec Branislav" w:date="2015-12-29T11:49:00Z"/>
                <w:color w:val="000000"/>
                <w:sz w:val="22"/>
                <w:szCs w:val="22"/>
              </w:rPr>
            </w:pPr>
            <w:ins w:id="1537" w:author="Hudec Branislav" w:date="2015-12-29T11:49:00Z">
              <w:r w:rsidRPr="00BB2644">
                <w:rPr>
                  <w:color w:val="000000"/>
                  <w:sz w:val="22"/>
                  <w:szCs w:val="22"/>
                </w:rPr>
                <w:t> </w:t>
              </w:r>
            </w:ins>
          </w:p>
        </w:tc>
      </w:tr>
      <w:tr w:rsidR="00E92290" w:rsidRPr="00BB2644" w:rsidTr="001622F7">
        <w:trPr>
          <w:trHeight w:val="300"/>
          <w:ins w:id="1538" w:author="Hudec Branislav" w:date="2015-12-29T11:49:00Z"/>
        </w:trPr>
        <w:tc>
          <w:tcPr>
            <w:tcW w:w="3559" w:type="dxa"/>
            <w:gridSpan w:val="2"/>
            <w:shd w:val="clear" w:color="auto" w:fill="auto"/>
            <w:vAlign w:val="center"/>
            <w:hideMark/>
          </w:tcPr>
          <w:p w:rsidR="00E92290" w:rsidRPr="00BB2644" w:rsidRDefault="00E92290" w:rsidP="001622F7">
            <w:pPr>
              <w:rPr>
                <w:ins w:id="1539" w:author="Hudec Branislav" w:date="2015-12-29T11:49:00Z"/>
                <w:color w:val="000000"/>
                <w:sz w:val="22"/>
                <w:szCs w:val="22"/>
              </w:rPr>
            </w:pPr>
            <w:ins w:id="1540" w:author="Hudec Branislav" w:date="2015-12-29T11:49:00Z">
              <w:r w:rsidRPr="00BB2644">
                <w:rPr>
                  <w:color w:val="000000"/>
                  <w:sz w:val="22"/>
                  <w:szCs w:val="22"/>
                </w:rPr>
                <w:t>Číslo oznámenia v európskom vestníku</w:t>
              </w:r>
            </w:ins>
          </w:p>
        </w:tc>
        <w:tc>
          <w:tcPr>
            <w:tcW w:w="5528" w:type="dxa"/>
            <w:gridSpan w:val="5"/>
            <w:shd w:val="clear" w:color="auto" w:fill="auto"/>
            <w:vAlign w:val="center"/>
            <w:hideMark/>
          </w:tcPr>
          <w:p w:rsidR="00E92290" w:rsidRPr="00BB2644" w:rsidRDefault="00E92290" w:rsidP="001622F7">
            <w:pPr>
              <w:rPr>
                <w:ins w:id="1541" w:author="Hudec Branislav" w:date="2015-12-29T11:49:00Z"/>
                <w:color w:val="000000"/>
                <w:sz w:val="22"/>
                <w:szCs w:val="22"/>
              </w:rPr>
            </w:pPr>
            <w:ins w:id="1542" w:author="Hudec Branislav" w:date="2015-12-29T11:49:00Z">
              <w:r w:rsidRPr="00BB2644">
                <w:rPr>
                  <w:color w:val="000000"/>
                  <w:sz w:val="22"/>
                  <w:szCs w:val="22"/>
                </w:rPr>
                <w:t> </w:t>
              </w:r>
            </w:ins>
          </w:p>
        </w:tc>
      </w:tr>
      <w:tr w:rsidR="00E92290" w:rsidRPr="00BB2644" w:rsidTr="001622F7">
        <w:trPr>
          <w:trHeight w:val="300"/>
          <w:ins w:id="1543" w:author="Hudec Branislav" w:date="2015-12-29T11:49:00Z"/>
        </w:trPr>
        <w:tc>
          <w:tcPr>
            <w:tcW w:w="3559" w:type="dxa"/>
            <w:gridSpan w:val="2"/>
            <w:shd w:val="clear" w:color="auto" w:fill="auto"/>
            <w:vAlign w:val="center"/>
            <w:hideMark/>
          </w:tcPr>
          <w:p w:rsidR="00E92290" w:rsidRPr="00BB2644" w:rsidRDefault="00E92290" w:rsidP="001622F7">
            <w:pPr>
              <w:rPr>
                <w:ins w:id="1544" w:author="Hudec Branislav" w:date="2015-12-29T11:49:00Z"/>
                <w:color w:val="000000"/>
                <w:sz w:val="22"/>
                <w:szCs w:val="22"/>
              </w:rPr>
            </w:pPr>
            <w:ins w:id="1545" w:author="Hudec Branislav" w:date="2015-12-29T11:49:00Z">
              <w:r w:rsidRPr="00BB2644">
                <w:rPr>
                  <w:color w:val="000000"/>
                  <w:sz w:val="22"/>
                  <w:szCs w:val="22"/>
                </w:rPr>
                <w:t>Názov dodávateľa</w:t>
              </w:r>
            </w:ins>
          </w:p>
        </w:tc>
        <w:tc>
          <w:tcPr>
            <w:tcW w:w="5528" w:type="dxa"/>
            <w:gridSpan w:val="5"/>
            <w:shd w:val="clear" w:color="auto" w:fill="auto"/>
            <w:vAlign w:val="center"/>
            <w:hideMark/>
          </w:tcPr>
          <w:p w:rsidR="00E92290" w:rsidRPr="00BB2644" w:rsidRDefault="00E92290" w:rsidP="001622F7">
            <w:pPr>
              <w:rPr>
                <w:ins w:id="1546" w:author="Hudec Branislav" w:date="2015-12-29T11:49:00Z"/>
                <w:color w:val="000000"/>
                <w:sz w:val="22"/>
                <w:szCs w:val="22"/>
              </w:rPr>
            </w:pPr>
            <w:ins w:id="1547" w:author="Hudec Branislav" w:date="2015-12-29T11:49:00Z">
              <w:r w:rsidRPr="00BB2644">
                <w:rPr>
                  <w:color w:val="000000"/>
                  <w:sz w:val="22"/>
                  <w:szCs w:val="22"/>
                </w:rPr>
                <w:t> </w:t>
              </w:r>
            </w:ins>
          </w:p>
        </w:tc>
      </w:tr>
      <w:tr w:rsidR="00E92290" w:rsidRPr="00BB2644" w:rsidTr="001622F7">
        <w:trPr>
          <w:trHeight w:val="300"/>
          <w:ins w:id="1548" w:author="Hudec Branislav" w:date="2015-12-29T11:49:00Z"/>
        </w:trPr>
        <w:tc>
          <w:tcPr>
            <w:tcW w:w="3559" w:type="dxa"/>
            <w:gridSpan w:val="2"/>
            <w:shd w:val="clear" w:color="auto" w:fill="auto"/>
            <w:vAlign w:val="center"/>
            <w:hideMark/>
          </w:tcPr>
          <w:p w:rsidR="00E92290" w:rsidRPr="00BB2644" w:rsidRDefault="00E92290" w:rsidP="001622F7">
            <w:pPr>
              <w:rPr>
                <w:ins w:id="1549" w:author="Hudec Branislav" w:date="2015-12-29T11:49:00Z"/>
                <w:color w:val="000000"/>
                <w:sz w:val="22"/>
                <w:szCs w:val="22"/>
              </w:rPr>
            </w:pPr>
            <w:ins w:id="1550" w:author="Hudec Branislav" w:date="2015-12-29T11:49:00Z">
              <w:r w:rsidRPr="00BB2644">
                <w:rPr>
                  <w:color w:val="000000"/>
                  <w:sz w:val="22"/>
                  <w:szCs w:val="22"/>
                </w:rPr>
                <w:t>IČO dodávateľa</w:t>
              </w:r>
            </w:ins>
          </w:p>
        </w:tc>
        <w:tc>
          <w:tcPr>
            <w:tcW w:w="5528" w:type="dxa"/>
            <w:gridSpan w:val="5"/>
            <w:shd w:val="clear" w:color="auto" w:fill="auto"/>
            <w:vAlign w:val="center"/>
            <w:hideMark/>
          </w:tcPr>
          <w:p w:rsidR="00E92290" w:rsidRPr="00BB2644" w:rsidRDefault="00E92290" w:rsidP="001622F7">
            <w:pPr>
              <w:rPr>
                <w:ins w:id="1551" w:author="Hudec Branislav" w:date="2015-12-29T11:49:00Z"/>
                <w:color w:val="000000"/>
                <w:sz w:val="22"/>
                <w:szCs w:val="22"/>
              </w:rPr>
            </w:pPr>
            <w:ins w:id="1552" w:author="Hudec Branislav" w:date="2015-12-29T11:49:00Z">
              <w:r w:rsidRPr="00BB2644">
                <w:rPr>
                  <w:color w:val="000000"/>
                  <w:sz w:val="22"/>
                  <w:szCs w:val="22"/>
                </w:rPr>
                <w:t> </w:t>
              </w:r>
            </w:ins>
          </w:p>
        </w:tc>
      </w:tr>
      <w:tr w:rsidR="00E92290" w:rsidRPr="00BB2644" w:rsidTr="001622F7">
        <w:trPr>
          <w:trHeight w:val="300"/>
          <w:ins w:id="1553" w:author="Hudec Branislav" w:date="2015-12-29T11:49:00Z"/>
        </w:trPr>
        <w:tc>
          <w:tcPr>
            <w:tcW w:w="3559" w:type="dxa"/>
            <w:gridSpan w:val="2"/>
            <w:shd w:val="clear" w:color="auto" w:fill="auto"/>
            <w:vAlign w:val="center"/>
            <w:hideMark/>
          </w:tcPr>
          <w:p w:rsidR="00E92290" w:rsidRPr="00BB2644" w:rsidRDefault="00E92290" w:rsidP="001622F7">
            <w:pPr>
              <w:rPr>
                <w:ins w:id="1554" w:author="Hudec Branislav" w:date="2015-12-29T11:49:00Z"/>
                <w:color w:val="000000"/>
                <w:sz w:val="22"/>
                <w:szCs w:val="22"/>
              </w:rPr>
            </w:pPr>
            <w:ins w:id="1555" w:author="Hudec Branislav" w:date="2015-12-29T11:49:00Z">
              <w:r w:rsidRPr="00BB2644">
                <w:rPr>
                  <w:color w:val="000000"/>
                  <w:sz w:val="22"/>
                  <w:szCs w:val="22"/>
                </w:rPr>
                <w:t>Predpokladaná hodnota zákazky</w:t>
              </w:r>
            </w:ins>
          </w:p>
        </w:tc>
        <w:tc>
          <w:tcPr>
            <w:tcW w:w="5528" w:type="dxa"/>
            <w:gridSpan w:val="5"/>
            <w:shd w:val="clear" w:color="auto" w:fill="auto"/>
            <w:vAlign w:val="center"/>
            <w:hideMark/>
          </w:tcPr>
          <w:p w:rsidR="00E92290" w:rsidRPr="00BB2644" w:rsidRDefault="00E92290" w:rsidP="001622F7">
            <w:pPr>
              <w:rPr>
                <w:ins w:id="1556" w:author="Hudec Branislav" w:date="2015-12-29T11:49:00Z"/>
                <w:color w:val="000000"/>
                <w:sz w:val="22"/>
                <w:szCs w:val="22"/>
              </w:rPr>
            </w:pPr>
            <w:ins w:id="1557" w:author="Hudec Branislav" w:date="2015-12-29T11:49:00Z">
              <w:r w:rsidRPr="00BB2644">
                <w:rPr>
                  <w:color w:val="000000"/>
                  <w:sz w:val="22"/>
                  <w:szCs w:val="22"/>
                </w:rPr>
                <w:t> </w:t>
              </w:r>
            </w:ins>
          </w:p>
        </w:tc>
      </w:tr>
      <w:tr w:rsidR="00E92290" w:rsidRPr="00BB2644" w:rsidTr="001622F7">
        <w:trPr>
          <w:trHeight w:val="300"/>
          <w:ins w:id="1558" w:author="Hudec Branislav" w:date="2015-12-29T11:49:00Z"/>
        </w:trPr>
        <w:tc>
          <w:tcPr>
            <w:tcW w:w="3559" w:type="dxa"/>
            <w:gridSpan w:val="2"/>
            <w:shd w:val="clear" w:color="auto" w:fill="auto"/>
            <w:vAlign w:val="center"/>
            <w:hideMark/>
          </w:tcPr>
          <w:p w:rsidR="00E92290" w:rsidRPr="00BB2644" w:rsidRDefault="00E92290" w:rsidP="001622F7">
            <w:pPr>
              <w:rPr>
                <w:ins w:id="1559" w:author="Hudec Branislav" w:date="2015-12-29T11:49:00Z"/>
                <w:color w:val="000000"/>
                <w:sz w:val="22"/>
                <w:szCs w:val="22"/>
              </w:rPr>
            </w:pPr>
            <w:ins w:id="1560" w:author="Hudec Branislav" w:date="2015-12-29T11:49:00Z">
              <w:r w:rsidRPr="00BB2644">
                <w:rPr>
                  <w:color w:val="000000"/>
                  <w:sz w:val="22"/>
                  <w:szCs w:val="22"/>
                </w:rPr>
                <w:t>Hodnota zákazky bez DPH</w:t>
              </w:r>
            </w:ins>
          </w:p>
        </w:tc>
        <w:tc>
          <w:tcPr>
            <w:tcW w:w="5528" w:type="dxa"/>
            <w:gridSpan w:val="5"/>
            <w:shd w:val="clear" w:color="auto" w:fill="auto"/>
            <w:vAlign w:val="center"/>
            <w:hideMark/>
          </w:tcPr>
          <w:p w:rsidR="00E92290" w:rsidRPr="00BB2644" w:rsidRDefault="00E92290" w:rsidP="001622F7">
            <w:pPr>
              <w:rPr>
                <w:ins w:id="1561" w:author="Hudec Branislav" w:date="2015-12-29T11:49:00Z"/>
                <w:color w:val="000000"/>
                <w:sz w:val="22"/>
                <w:szCs w:val="22"/>
              </w:rPr>
            </w:pPr>
            <w:ins w:id="1562" w:author="Hudec Branislav" w:date="2015-12-29T11:49:00Z">
              <w:r w:rsidRPr="00BB2644">
                <w:rPr>
                  <w:color w:val="000000"/>
                  <w:sz w:val="22"/>
                  <w:szCs w:val="22"/>
                </w:rPr>
                <w:t> </w:t>
              </w:r>
            </w:ins>
          </w:p>
        </w:tc>
      </w:tr>
      <w:tr w:rsidR="00E92290" w:rsidRPr="00BB2644" w:rsidTr="001622F7">
        <w:trPr>
          <w:trHeight w:val="300"/>
          <w:ins w:id="1563" w:author="Hudec Branislav" w:date="2015-12-29T11:49:00Z"/>
        </w:trPr>
        <w:tc>
          <w:tcPr>
            <w:tcW w:w="3559" w:type="dxa"/>
            <w:gridSpan w:val="2"/>
            <w:shd w:val="clear" w:color="auto" w:fill="auto"/>
            <w:vAlign w:val="center"/>
            <w:hideMark/>
          </w:tcPr>
          <w:p w:rsidR="00E92290" w:rsidRPr="00BB2644" w:rsidRDefault="00E92290" w:rsidP="001622F7">
            <w:pPr>
              <w:rPr>
                <w:ins w:id="1564" w:author="Hudec Branislav" w:date="2015-12-29T11:49:00Z"/>
                <w:color w:val="000000"/>
                <w:sz w:val="22"/>
                <w:szCs w:val="22"/>
              </w:rPr>
            </w:pPr>
            <w:ins w:id="1565" w:author="Hudec Branislav" w:date="2015-12-29T11:49:00Z">
              <w:r w:rsidRPr="00BB2644">
                <w:rPr>
                  <w:color w:val="000000"/>
                  <w:sz w:val="22"/>
                  <w:szCs w:val="22"/>
                </w:rPr>
                <w:t>Hodnota zákazky s DPH</w:t>
              </w:r>
            </w:ins>
          </w:p>
        </w:tc>
        <w:tc>
          <w:tcPr>
            <w:tcW w:w="5528" w:type="dxa"/>
            <w:gridSpan w:val="5"/>
            <w:shd w:val="clear" w:color="auto" w:fill="auto"/>
            <w:vAlign w:val="center"/>
            <w:hideMark/>
          </w:tcPr>
          <w:p w:rsidR="00E92290" w:rsidRPr="00BB2644" w:rsidRDefault="00E92290" w:rsidP="001622F7">
            <w:pPr>
              <w:rPr>
                <w:ins w:id="1566" w:author="Hudec Branislav" w:date="2015-12-29T11:49:00Z"/>
                <w:color w:val="000000"/>
                <w:sz w:val="22"/>
                <w:szCs w:val="22"/>
              </w:rPr>
            </w:pPr>
            <w:ins w:id="1567" w:author="Hudec Branislav" w:date="2015-12-29T11:49:00Z">
              <w:r w:rsidRPr="00BB2644">
                <w:rPr>
                  <w:color w:val="000000"/>
                  <w:sz w:val="22"/>
                  <w:szCs w:val="22"/>
                </w:rPr>
                <w:t> </w:t>
              </w:r>
            </w:ins>
          </w:p>
        </w:tc>
      </w:tr>
      <w:tr w:rsidR="00E92290" w:rsidRPr="00BB2644" w:rsidTr="001622F7">
        <w:trPr>
          <w:trHeight w:val="300"/>
          <w:ins w:id="1568" w:author="Hudec Branislav" w:date="2015-12-29T11:49:00Z"/>
        </w:trPr>
        <w:tc>
          <w:tcPr>
            <w:tcW w:w="3559" w:type="dxa"/>
            <w:gridSpan w:val="2"/>
            <w:shd w:val="clear" w:color="auto" w:fill="auto"/>
            <w:vAlign w:val="center"/>
            <w:hideMark/>
          </w:tcPr>
          <w:p w:rsidR="00E92290" w:rsidRPr="00BB2644" w:rsidRDefault="00E92290" w:rsidP="001622F7">
            <w:pPr>
              <w:rPr>
                <w:ins w:id="1569" w:author="Hudec Branislav" w:date="2015-12-29T11:49:00Z"/>
                <w:color w:val="000000"/>
                <w:sz w:val="22"/>
                <w:szCs w:val="22"/>
              </w:rPr>
            </w:pPr>
            <w:ins w:id="1570" w:author="Hudec Branislav" w:date="2015-12-29T11:49:00Z">
              <w:r w:rsidRPr="00BB2644">
                <w:rPr>
                  <w:color w:val="000000"/>
                  <w:sz w:val="22"/>
                  <w:szCs w:val="22"/>
                </w:rPr>
                <w:t>Oprávnené výdavky z hodnoty zákazky</w:t>
              </w:r>
            </w:ins>
          </w:p>
        </w:tc>
        <w:tc>
          <w:tcPr>
            <w:tcW w:w="5528" w:type="dxa"/>
            <w:gridSpan w:val="5"/>
            <w:shd w:val="clear" w:color="auto" w:fill="auto"/>
            <w:vAlign w:val="center"/>
            <w:hideMark/>
          </w:tcPr>
          <w:p w:rsidR="00E92290" w:rsidRPr="00BB2644" w:rsidRDefault="00E92290" w:rsidP="001622F7">
            <w:pPr>
              <w:rPr>
                <w:ins w:id="1571" w:author="Hudec Branislav" w:date="2015-12-29T11:49:00Z"/>
                <w:color w:val="000000"/>
                <w:sz w:val="22"/>
                <w:szCs w:val="22"/>
              </w:rPr>
            </w:pPr>
            <w:ins w:id="1572" w:author="Hudec Branislav" w:date="2015-12-29T11:49:00Z">
              <w:r w:rsidRPr="00BB2644">
                <w:rPr>
                  <w:color w:val="000000"/>
                  <w:sz w:val="22"/>
                  <w:szCs w:val="22"/>
                </w:rPr>
                <w:t> </w:t>
              </w:r>
            </w:ins>
          </w:p>
        </w:tc>
      </w:tr>
      <w:tr w:rsidR="00E92290" w:rsidRPr="00BB2644" w:rsidTr="001622F7">
        <w:trPr>
          <w:trHeight w:val="300"/>
          <w:ins w:id="1573" w:author="Hudec Branislav" w:date="2015-12-29T11:49:00Z"/>
        </w:trPr>
        <w:tc>
          <w:tcPr>
            <w:tcW w:w="3559" w:type="dxa"/>
            <w:gridSpan w:val="2"/>
            <w:shd w:val="clear" w:color="auto" w:fill="auto"/>
            <w:vAlign w:val="center"/>
            <w:hideMark/>
          </w:tcPr>
          <w:p w:rsidR="00E92290" w:rsidRPr="00BB2644" w:rsidRDefault="00E92290" w:rsidP="001622F7">
            <w:pPr>
              <w:rPr>
                <w:ins w:id="1574" w:author="Hudec Branislav" w:date="2015-12-29T11:49:00Z"/>
                <w:color w:val="000000"/>
                <w:sz w:val="22"/>
                <w:szCs w:val="22"/>
              </w:rPr>
            </w:pPr>
            <w:ins w:id="1575" w:author="Hudec Branislav" w:date="2015-12-29T11:49:00Z">
              <w:r w:rsidRPr="00BB2644">
                <w:rPr>
                  <w:color w:val="000000"/>
                  <w:sz w:val="22"/>
                  <w:szCs w:val="22"/>
                </w:rPr>
                <w:t>Dátum podpisu zmluvy s dodávateľom</w:t>
              </w:r>
            </w:ins>
          </w:p>
        </w:tc>
        <w:tc>
          <w:tcPr>
            <w:tcW w:w="5528" w:type="dxa"/>
            <w:gridSpan w:val="5"/>
            <w:shd w:val="clear" w:color="auto" w:fill="auto"/>
            <w:vAlign w:val="center"/>
            <w:hideMark/>
          </w:tcPr>
          <w:p w:rsidR="00E92290" w:rsidRPr="00BB2644" w:rsidRDefault="00E92290" w:rsidP="001622F7">
            <w:pPr>
              <w:rPr>
                <w:ins w:id="1576" w:author="Hudec Branislav" w:date="2015-12-29T11:49:00Z"/>
                <w:color w:val="000000"/>
                <w:sz w:val="22"/>
                <w:szCs w:val="22"/>
              </w:rPr>
            </w:pPr>
            <w:ins w:id="1577" w:author="Hudec Branislav" w:date="2015-12-29T11:49:00Z">
              <w:r w:rsidRPr="00BB2644">
                <w:rPr>
                  <w:color w:val="000000"/>
                  <w:sz w:val="22"/>
                  <w:szCs w:val="22"/>
                </w:rPr>
                <w:t> </w:t>
              </w:r>
            </w:ins>
          </w:p>
        </w:tc>
      </w:tr>
      <w:tr w:rsidR="00E92290" w:rsidRPr="00BB2644" w:rsidTr="001622F7">
        <w:trPr>
          <w:trHeight w:val="300"/>
          <w:ins w:id="1578" w:author="Hudec Branislav" w:date="2015-12-29T11:49:00Z"/>
        </w:trPr>
        <w:tc>
          <w:tcPr>
            <w:tcW w:w="3559" w:type="dxa"/>
            <w:gridSpan w:val="2"/>
            <w:shd w:val="clear" w:color="auto" w:fill="auto"/>
            <w:vAlign w:val="center"/>
            <w:hideMark/>
          </w:tcPr>
          <w:p w:rsidR="00E92290" w:rsidRPr="00BB2644" w:rsidRDefault="00E92290" w:rsidP="001622F7">
            <w:pPr>
              <w:rPr>
                <w:ins w:id="1579" w:author="Hudec Branislav" w:date="2015-12-29T11:49:00Z"/>
                <w:color w:val="000000"/>
                <w:sz w:val="22"/>
                <w:szCs w:val="22"/>
              </w:rPr>
            </w:pPr>
            <w:ins w:id="1580" w:author="Hudec Branislav" w:date="2015-12-29T11:49:00Z">
              <w:r w:rsidRPr="00BB2644">
                <w:rPr>
                  <w:color w:val="000000"/>
                  <w:sz w:val="22"/>
                  <w:szCs w:val="22"/>
                </w:rPr>
                <w:t>Dátum nadobudnutia účinnosti zmluvy</w:t>
              </w:r>
            </w:ins>
          </w:p>
        </w:tc>
        <w:tc>
          <w:tcPr>
            <w:tcW w:w="5528" w:type="dxa"/>
            <w:gridSpan w:val="5"/>
            <w:shd w:val="clear" w:color="auto" w:fill="auto"/>
            <w:vAlign w:val="center"/>
            <w:hideMark/>
          </w:tcPr>
          <w:p w:rsidR="00E92290" w:rsidRPr="00BB2644" w:rsidRDefault="00E92290" w:rsidP="001622F7">
            <w:pPr>
              <w:rPr>
                <w:ins w:id="1581" w:author="Hudec Branislav" w:date="2015-12-29T11:49:00Z"/>
                <w:color w:val="000000"/>
                <w:sz w:val="22"/>
                <w:szCs w:val="22"/>
              </w:rPr>
            </w:pPr>
            <w:ins w:id="1582" w:author="Hudec Branislav" w:date="2015-12-29T11:49:00Z">
              <w:r w:rsidRPr="00BB2644">
                <w:rPr>
                  <w:color w:val="000000"/>
                  <w:sz w:val="22"/>
                  <w:szCs w:val="22"/>
                </w:rPr>
                <w:t> </w:t>
              </w:r>
            </w:ins>
          </w:p>
        </w:tc>
      </w:tr>
      <w:tr w:rsidR="00E92290" w:rsidRPr="00BB2644" w:rsidTr="001622F7">
        <w:trPr>
          <w:trHeight w:val="300"/>
          <w:ins w:id="1583" w:author="Hudec Branislav" w:date="2015-12-29T11:49:00Z"/>
        </w:trPr>
        <w:tc>
          <w:tcPr>
            <w:tcW w:w="3559" w:type="dxa"/>
            <w:gridSpan w:val="2"/>
            <w:shd w:val="clear" w:color="auto" w:fill="auto"/>
            <w:vAlign w:val="center"/>
            <w:hideMark/>
          </w:tcPr>
          <w:p w:rsidR="00E92290" w:rsidRPr="00BB2644" w:rsidRDefault="00E92290" w:rsidP="001622F7">
            <w:pPr>
              <w:rPr>
                <w:ins w:id="1584" w:author="Hudec Branislav" w:date="2015-12-29T11:49:00Z"/>
                <w:color w:val="000000"/>
                <w:sz w:val="22"/>
                <w:szCs w:val="22"/>
              </w:rPr>
            </w:pPr>
            <w:proofErr w:type="spellStart"/>
            <w:ins w:id="1585" w:author="Hudec Branislav" w:date="2015-12-29T11:49:00Z">
              <w:r w:rsidRPr="00BB2644">
                <w:rPr>
                  <w:color w:val="000000"/>
                  <w:sz w:val="22"/>
                  <w:szCs w:val="22"/>
                </w:rPr>
                <w:t>Link</w:t>
              </w:r>
              <w:proofErr w:type="spellEnd"/>
              <w:r w:rsidRPr="00BB2644">
                <w:rPr>
                  <w:color w:val="000000"/>
                  <w:sz w:val="22"/>
                  <w:szCs w:val="22"/>
                </w:rPr>
                <w:t xml:space="preserve"> na CRZ, prípadne webové sídlo</w:t>
              </w:r>
            </w:ins>
          </w:p>
        </w:tc>
        <w:tc>
          <w:tcPr>
            <w:tcW w:w="5528" w:type="dxa"/>
            <w:gridSpan w:val="5"/>
            <w:shd w:val="clear" w:color="auto" w:fill="auto"/>
            <w:vAlign w:val="center"/>
            <w:hideMark/>
          </w:tcPr>
          <w:p w:rsidR="00E92290" w:rsidRPr="00BB2644" w:rsidRDefault="00E92290" w:rsidP="001622F7">
            <w:pPr>
              <w:rPr>
                <w:ins w:id="1586" w:author="Hudec Branislav" w:date="2015-12-29T11:49:00Z"/>
                <w:color w:val="000000"/>
                <w:sz w:val="22"/>
                <w:szCs w:val="22"/>
              </w:rPr>
            </w:pPr>
            <w:ins w:id="1587" w:author="Hudec Branislav" w:date="2015-12-29T11:49:00Z">
              <w:r w:rsidRPr="00BB2644">
                <w:rPr>
                  <w:color w:val="000000"/>
                  <w:sz w:val="22"/>
                  <w:szCs w:val="22"/>
                </w:rPr>
                <w:t> </w:t>
              </w:r>
            </w:ins>
          </w:p>
        </w:tc>
      </w:tr>
      <w:tr w:rsidR="00E92290" w:rsidRPr="00BB2644" w:rsidTr="001622F7">
        <w:trPr>
          <w:trHeight w:val="810"/>
          <w:ins w:id="1588" w:author="Hudec Branislav" w:date="2015-12-29T11:49:00Z"/>
        </w:trPr>
        <w:tc>
          <w:tcPr>
            <w:tcW w:w="3559" w:type="dxa"/>
            <w:gridSpan w:val="2"/>
            <w:shd w:val="clear" w:color="auto" w:fill="auto"/>
            <w:vAlign w:val="center"/>
            <w:hideMark/>
          </w:tcPr>
          <w:p w:rsidR="00E92290" w:rsidRPr="00BB2644" w:rsidRDefault="00E92290" w:rsidP="001622F7">
            <w:pPr>
              <w:rPr>
                <w:ins w:id="1589" w:author="Hudec Branislav" w:date="2015-12-29T11:49:00Z"/>
                <w:color w:val="000000"/>
                <w:sz w:val="22"/>
                <w:szCs w:val="22"/>
              </w:rPr>
            </w:pPr>
            <w:ins w:id="1590" w:author="Hudec Branislav" w:date="2015-12-29T11:49:00Z">
              <w:r w:rsidRPr="00BB2644">
                <w:rPr>
                  <w:color w:val="000000"/>
                  <w:sz w:val="22"/>
                  <w:szCs w:val="22"/>
                </w:rPr>
                <w:t>Priradenie predmetu obstarania k aktivitám projektu / k rozpočtovým položkám</w:t>
              </w:r>
            </w:ins>
          </w:p>
        </w:tc>
        <w:tc>
          <w:tcPr>
            <w:tcW w:w="5528" w:type="dxa"/>
            <w:gridSpan w:val="5"/>
            <w:shd w:val="clear" w:color="auto" w:fill="auto"/>
            <w:vAlign w:val="center"/>
            <w:hideMark/>
          </w:tcPr>
          <w:p w:rsidR="00E92290" w:rsidRPr="00BB2644" w:rsidRDefault="00E92290" w:rsidP="001622F7">
            <w:pPr>
              <w:rPr>
                <w:ins w:id="1591" w:author="Hudec Branislav" w:date="2015-12-29T11:49:00Z"/>
                <w:color w:val="000000"/>
                <w:sz w:val="22"/>
                <w:szCs w:val="22"/>
              </w:rPr>
            </w:pPr>
            <w:ins w:id="1592" w:author="Hudec Branislav" w:date="2015-12-29T11:49:00Z">
              <w:r w:rsidRPr="00BB2644">
                <w:rPr>
                  <w:color w:val="000000"/>
                  <w:sz w:val="22"/>
                  <w:szCs w:val="22"/>
                </w:rPr>
                <w:t> </w:t>
              </w:r>
            </w:ins>
          </w:p>
        </w:tc>
      </w:tr>
      <w:tr w:rsidR="00E92290" w:rsidRPr="00BB2644" w:rsidTr="001622F7">
        <w:trPr>
          <w:trHeight w:val="315"/>
          <w:ins w:id="1593" w:author="Hudec Branislav" w:date="2015-12-29T11:49:00Z"/>
        </w:trPr>
        <w:tc>
          <w:tcPr>
            <w:tcW w:w="582" w:type="dxa"/>
            <w:shd w:val="clear" w:color="000000" w:fill="60497A"/>
            <w:vAlign w:val="center"/>
            <w:hideMark/>
          </w:tcPr>
          <w:p w:rsidR="00E92290" w:rsidRPr="00BB2644" w:rsidRDefault="00E92290" w:rsidP="001622F7">
            <w:pPr>
              <w:jc w:val="center"/>
              <w:rPr>
                <w:ins w:id="1594" w:author="Hudec Branislav" w:date="2015-12-29T11:49:00Z"/>
                <w:b/>
                <w:bCs/>
                <w:color w:val="FFFFFF"/>
                <w:sz w:val="22"/>
                <w:szCs w:val="22"/>
              </w:rPr>
            </w:pPr>
            <w:ins w:id="1595" w:author="Hudec Branislav" w:date="2015-12-29T11:49:00Z">
              <w:r w:rsidRPr="00BB2644">
                <w:rPr>
                  <w:b/>
                  <w:bCs/>
                  <w:color w:val="FFFFFF"/>
                  <w:sz w:val="22"/>
                  <w:szCs w:val="22"/>
                </w:rPr>
                <w:t>P. č.</w:t>
              </w:r>
            </w:ins>
          </w:p>
        </w:tc>
        <w:tc>
          <w:tcPr>
            <w:tcW w:w="4820" w:type="dxa"/>
            <w:gridSpan w:val="2"/>
            <w:shd w:val="clear" w:color="000000" w:fill="60497A"/>
            <w:vAlign w:val="center"/>
            <w:hideMark/>
          </w:tcPr>
          <w:p w:rsidR="00E92290" w:rsidRPr="00BB2644" w:rsidRDefault="00E92290" w:rsidP="001622F7">
            <w:pPr>
              <w:jc w:val="center"/>
              <w:rPr>
                <w:ins w:id="1596" w:author="Hudec Branislav" w:date="2015-12-29T11:49:00Z"/>
                <w:b/>
                <w:bCs/>
                <w:color w:val="FFFFFF"/>
                <w:sz w:val="22"/>
                <w:szCs w:val="22"/>
              </w:rPr>
            </w:pPr>
            <w:ins w:id="1597" w:author="Hudec Branislav" w:date="2015-12-29T11:49:00Z">
              <w:r w:rsidRPr="00BB2644">
                <w:rPr>
                  <w:b/>
                  <w:bCs/>
                  <w:color w:val="FFFFFF"/>
                  <w:sz w:val="22"/>
                  <w:szCs w:val="22"/>
                </w:rPr>
                <w:t>Kontrolné otázky</w:t>
              </w:r>
            </w:ins>
          </w:p>
        </w:tc>
        <w:tc>
          <w:tcPr>
            <w:tcW w:w="567" w:type="dxa"/>
            <w:shd w:val="clear" w:color="000000" w:fill="60497A"/>
            <w:vAlign w:val="center"/>
            <w:hideMark/>
          </w:tcPr>
          <w:p w:rsidR="00E92290" w:rsidRPr="00BB2644" w:rsidRDefault="00E92290" w:rsidP="001622F7">
            <w:pPr>
              <w:jc w:val="center"/>
              <w:rPr>
                <w:ins w:id="1598" w:author="Hudec Branislav" w:date="2015-12-29T11:49:00Z"/>
                <w:b/>
                <w:bCs/>
                <w:color w:val="FFFFFF"/>
                <w:sz w:val="22"/>
                <w:szCs w:val="22"/>
              </w:rPr>
            </w:pPr>
            <w:ins w:id="1599" w:author="Hudec Branislav" w:date="2015-12-29T11:49:00Z">
              <w:r w:rsidRPr="00BB2644">
                <w:rPr>
                  <w:b/>
                  <w:bCs/>
                  <w:color w:val="FFFFFF"/>
                  <w:sz w:val="22"/>
                  <w:szCs w:val="22"/>
                </w:rPr>
                <w:t>áno</w:t>
              </w:r>
            </w:ins>
          </w:p>
        </w:tc>
        <w:tc>
          <w:tcPr>
            <w:tcW w:w="567" w:type="dxa"/>
            <w:shd w:val="clear" w:color="000000" w:fill="60497A"/>
            <w:vAlign w:val="center"/>
            <w:hideMark/>
          </w:tcPr>
          <w:p w:rsidR="00E92290" w:rsidRPr="00BB2644" w:rsidRDefault="00E92290" w:rsidP="001622F7">
            <w:pPr>
              <w:jc w:val="center"/>
              <w:rPr>
                <w:ins w:id="1600" w:author="Hudec Branislav" w:date="2015-12-29T11:49:00Z"/>
                <w:b/>
                <w:bCs/>
                <w:color w:val="FFFFFF"/>
                <w:sz w:val="22"/>
                <w:szCs w:val="22"/>
              </w:rPr>
            </w:pPr>
            <w:ins w:id="1601" w:author="Hudec Branislav" w:date="2015-12-29T11:49:00Z">
              <w:r w:rsidRPr="00BB2644">
                <w:rPr>
                  <w:b/>
                  <w:bCs/>
                  <w:color w:val="FFFFFF"/>
                  <w:sz w:val="22"/>
                  <w:szCs w:val="22"/>
                </w:rPr>
                <w:t>nie</w:t>
              </w:r>
            </w:ins>
          </w:p>
        </w:tc>
        <w:tc>
          <w:tcPr>
            <w:tcW w:w="776" w:type="dxa"/>
            <w:shd w:val="clear" w:color="000000" w:fill="60497A"/>
            <w:vAlign w:val="center"/>
            <w:hideMark/>
          </w:tcPr>
          <w:p w:rsidR="00E92290" w:rsidRPr="00BB2644" w:rsidRDefault="00E92290" w:rsidP="001622F7">
            <w:pPr>
              <w:jc w:val="center"/>
              <w:rPr>
                <w:ins w:id="1602" w:author="Hudec Branislav" w:date="2015-12-29T11:49:00Z"/>
                <w:b/>
                <w:bCs/>
                <w:color w:val="FFFFFF"/>
                <w:sz w:val="22"/>
                <w:szCs w:val="22"/>
              </w:rPr>
            </w:pPr>
            <w:ins w:id="1603" w:author="Hudec Branislav" w:date="2015-12-29T11:49:00Z">
              <w:r w:rsidRPr="00BB2644">
                <w:rPr>
                  <w:b/>
                  <w:bCs/>
                  <w:color w:val="FFFFFF"/>
                  <w:sz w:val="22"/>
                  <w:szCs w:val="22"/>
                </w:rPr>
                <w:t>netýka sa</w:t>
              </w:r>
            </w:ins>
          </w:p>
        </w:tc>
        <w:tc>
          <w:tcPr>
            <w:tcW w:w="1775" w:type="dxa"/>
            <w:shd w:val="clear" w:color="000000" w:fill="60497A"/>
            <w:vAlign w:val="center"/>
            <w:hideMark/>
          </w:tcPr>
          <w:p w:rsidR="00E92290" w:rsidRPr="00BB2644" w:rsidRDefault="00E92290" w:rsidP="001622F7">
            <w:pPr>
              <w:jc w:val="center"/>
              <w:rPr>
                <w:ins w:id="1604" w:author="Hudec Branislav" w:date="2015-12-29T11:49:00Z"/>
                <w:b/>
                <w:bCs/>
                <w:color w:val="FFFFFF"/>
                <w:sz w:val="22"/>
                <w:szCs w:val="22"/>
              </w:rPr>
            </w:pPr>
            <w:ins w:id="1605" w:author="Hudec Branislav" w:date="2015-12-29T11:49:00Z">
              <w:r w:rsidRPr="00BB2644">
                <w:rPr>
                  <w:b/>
                  <w:bCs/>
                  <w:color w:val="FFFFFF"/>
                  <w:sz w:val="22"/>
                  <w:szCs w:val="22"/>
                </w:rPr>
                <w:t>Poznámka</w:t>
              </w:r>
            </w:ins>
          </w:p>
        </w:tc>
      </w:tr>
      <w:tr w:rsidR="00E92290" w:rsidRPr="00BB2644" w:rsidTr="001622F7">
        <w:trPr>
          <w:trHeight w:val="900"/>
          <w:ins w:id="1606" w:author="Hudec Branislav" w:date="2015-12-29T11:49:00Z"/>
        </w:trPr>
        <w:tc>
          <w:tcPr>
            <w:tcW w:w="582" w:type="dxa"/>
            <w:shd w:val="clear" w:color="auto" w:fill="auto"/>
            <w:noWrap/>
            <w:vAlign w:val="center"/>
            <w:hideMark/>
          </w:tcPr>
          <w:p w:rsidR="00E92290" w:rsidRPr="00BB2644" w:rsidRDefault="00E92290" w:rsidP="001622F7">
            <w:pPr>
              <w:jc w:val="center"/>
              <w:rPr>
                <w:ins w:id="1607" w:author="Hudec Branislav" w:date="2015-12-29T11:49:00Z"/>
                <w:color w:val="000000"/>
                <w:sz w:val="22"/>
                <w:szCs w:val="22"/>
              </w:rPr>
            </w:pPr>
            <w:ins w:id="1608" w:author="Hudec Branislav" w:date="2015-12-29T11:49:00Z">
              <w:r w:rsidRPr="00BB2644">
                <w:rPr>
                  <w:color w:val="000000"/>
                  <w:sz w:val="22"/>
                  <w:szCs w:val="22"/>
                </w:rPr>
                <w:lastRenderedPageBreak/>
                <w:t>1</w:t>
              </w:r>
            </w:ins>
          </w:p>
        </w:tc>
        <w:tc>
          <w:tcPr>
            <w:tcW w:w="4820" w:type="dxa"/>
            <w:gridSpan w:val="2"/>
            <w:shd w:val="clear" w:color="auto" w:fill="auto"/>
            <w:vAlign w:val="center"/>
            <w:hideMark/>
          </w:tcPr>
          <w:p w:rsidR="00E92290" w:rsidRPr="00BB2644" w:rsidRDefault="00E92290" w:rsidP="001622F7">
            <w:pPr>
              <w:rPr>
                <w:ins w:id="1609" w:author="Hudec Branislav" w:date="2015-12-29T11:49:00Z"/>
                <w:color w:val="000000"/>
                <w:sz w:val="22"/>
                <w:szCs w:val="22"/>
              </w:rPr>
            </w:pPr>
            <w:ins w:id="1610" w:author="Hudec Branislav" w:date="2015-12-29T11:49:00Z">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ins>
          </w:p>
        </w:tc>
        <w:tc>
          <w:tcPr>
            <w:tcW w:w="567" w:type="dxa"/>
            <w:shd w:val="clear" w:color="auto" w:fill="auto"/>
            <w:vAlign w:val="center"/>
            <w:hideMark/>
          </w:tcPr>
          <w:p w:rsidR="00E92290" w:rsidRPr="00BB2644" w:rsidRDefault="00E92290" w:rsidP="001622F7">
            <w:pPr>
              <w:jc w:val="center"/>
              <w:rPr>
                <w:ins w:id="1611" w:author="Hudec Branislav" w:date="2015-12-29T11:49:00Z"/>
                <w:color w:val="000000"/>
                <w:sz w:val="22"/>
                <w:szCs w:val="22"/>
              </w:rPr>
            </w:pPr>
            <w:ins w:id="1612" w:author="Hudec Branislav" w:date="2015-12-29T11:49:00Z">
              <w:r w:rsidRPr="00BB2644">
                <w:rPr>
                  <w:color w:val="000000"/>
                  <w:sz w:val="22"/>
                  <w:szCs w:val="22"/>
                </w:rPr>
                <w:t> </w:t>
              </w:r>
            </w:ins>
          </w:p>
        </w:tc>
        <w:tc>
          <w:tcPr>
            <w:tcW w:w="567" w:type="dxa"/>
            <w:shd w:val="clear" w:color="auto" w:fill="auto"/>
            <w:vAlign w:val="center"/>
            <w:hideMark/>
          </w:tcPr>
          <w:p w:rsidR="00E92290" w:rsidRPr="00BB2644" w:rsidRDefault="00E92290" w:rsidP="001622F7">
            <w:pPr>
              <w:jc w:val="center"/>
              <w:rPr>
                <w:ins w:id="1613" w:author="Hudec Branislav" w:date="2015-12-29T11:49:00Z"/>
                <w:color w:val="000000"/>
                <w:sz w:val="22"/>
                <w:szCs w:val="22"/>
              </w:rPr>
            </w:pPr>
            <w:ins w:id="1614" w:author="Hudec Branislav" w:date="2015-12-29T11:49:00Z">
              <w:r w:rsidRPr="00BB2644">
                <w:rPr>
                  <w:color w:val="000000"/>
                  <w:sz w:val="22"/>
                  <w:szCs w:val="22"/>
                </w:rPr>
                <w:t> </w:t>
              </w:r>
            </w:ins>
          </w:p>
        </w:tc>
        <w:tc>
          <w:tcPr>
            <w:tcW w:w="776" w:type="dxa"/>
            <w:shd w:val="clear" w:color="auto" w:fill="auto"/>
            <w:vAlign w:val="center"/>
            <w:hideMark/>
          </w:tcPr>
          <w:p w:rsidR="00E92290" w:rsidRPr="00BB2644" w:rsidRDefault="00E92290" w:rsidP="001622F7">
            <w:pPr>
              <w:jc w:val="center"/>
              <w:rPr>
                <w:ins w:id="1615" w:author="Hudec Branislav" w:date="2015-12-29T11:49:00Z"/>
                <w:color w:val="000000"/>
                <w:sz w:val="22"/>
                <w:szCs w:val="22"/>
              </w:rPr>
            </w:pPr>
            <w:ins w:id="1616" w:author="Hudec Branislav" w:date="2015-12-29T11:49:00Z">
              <w:r w:rsidRPr="00BB2644">
                <w:rPr>
                  <w:color w:val="000000"/>
                  <w:sz w:val="22"/>
                  <w:szCs w:val="22"/>
                </w:rPr>
                <w:t> </w:t>
              </w:r>
            </w:ins>
          </w:p>
        </w:tc>
        <w:tc>
          <w:tcPr>
            <w:tcW w:w="1775" w:type="dxa"/>
            <w:shd w:val="clear" w:color="auto" w:fill="auto"/>
            <w:vAlign w:val="center"/>
            <w:hideMark/>
          </w:tcPr>
          <w:p w:rsidR="00E92290" w:rsidRPr="00BB2644" w:rsidRDefault="00E92290" w:rsidP="001622F7">
            <w:pPr>
              <w:jc w:val="center"/>
              <w:rPr>
                <w:ins w:id="1617" w:author="Hudec Branislav" w:date="2015-12-29T11:49:00Z"/>
                <w:color w:val="000000"/>
                <w:sz w:val="22"/>
                <w:szCs w:val="22"/>
              </w:rPr>
            </w:pPr>
            <w:ins w:id="1618" w:author="Hudec Branislav" w:date="2015-12-29T11:49:00Z">
              <w:r w:rsidRPr="00BB2644">
                <w:rPr>
                  <w:color w:val="000000"/>
                  <w:sz w:val="22"/>
                  <w:szCs w:val="22"/>
                </w:rPr>
                <w:t> </w:t>
              </w:r>
            </w:ins>
          </w:p>
        </w:tc>
      </w:tr>
      <w:tr w:rsidR="00E92290" w:rsidRPr="00BB2644" w:rsidTr="001622F7">
        <w:trPr>
          <w:trHeight w:val="900"/>
          <w:ins w:id="1619" w:author="Hudec Branislav" w:date="2015-12-29T11:49:00Z"/>
        </w:trPr>
        <w:tc>
          <w:tcPr>
            <w:tcW w:w="582" w:type="dxa"/>
            <w:shd w:val="clear" w:color="auto" w:fill="auto"/>
            <w:noWrap/>
            <w:vAlign w:val="center"/>
            <w:hideMark/>
          </w:tcPr>
          <w:p w:rsidR="00E92290" w:rsidRPr="00BB2644" w:rsidRDefault="00E92290" w:rsidP="001622F7">
            <w:pPr>
              <w:jc w:val="center"/>
              <w:rPr>
                <w:ins w:id="1620" w:author="Hudec Branislav" w:date="2015-12-29T11:49:00Z"/>
                <w:color w:val="000000"/>
                <w:sz w:val="22"/>
                <w:szCs w:val="22"/>
              </w:rPr>
            </w:pPr>
            <w:ins w:id="1621" w:author="Hudec Branislav" w:date="2015-12-29T11:49:00Z">
              <w:r w:rsidRPr="00BB2644">
                <w:rPr>
                  <w:color w:val="000000"/>
                  <w:sz w:val="22"/>
                  <w:szCs w:val="22"/>
                </w:rPr>
                <w:t>2</w:t>
              </w:r>
            </w:ins>
          </w:p>
        </w:tc>
        <w:tc>
          <w:tcPr>
            <w:tcW w:w="4820" w:type="dxa"/>
            <w:gridSpan w:val="2"/>
            <w:shd w:val="clear" w:color="auto" w:fill="auto"/>
            <w:vAlign w:val="center"/>
            <w:hideMark/>
          </w:tcPr>
          <w:p w:rsidR="00E92290" w:rsidRPr="00BB2644" w:rsidRDefault="00E92290" w:rsidP="001622F7">
            <w:pPr>
              <w:rPr>
                <w:ins w:id="1622" w:author="Hudec Branislav" w:date="2015-12-29T11:49:00Z"/>
                <w:color w:val="000000"/>
                <w:sz w:val="22"/>
                <w:szCs w:val="22"/>
              </w:rPr>
            </w:pPr>
            <w:ins w:id="1623" w:author="Hudec Branislav" w:date="2015-12-29T11:49:00Z">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ins>
          </w:p>
        </w:tc>
        <w:tc>
          <w:tcPr>
            <w:tcW w:w="567" w:type="dxa"/>
            <w:shd w:val="clear" w:color="auto" w:fill="auto"/>
            <w:vAlign w:val="center"/>
            <w:hideMark/>
          </w:tcPr>
          <w:p w:rsidR="00E92290" w:rsidRPr="00BB2644" w:rsidRDefault="00E92290" w:rsidP="001622F7">
            <w:pPr>
              <w:jc w:val="center"/>
              <w:rPr>
                <w:ins w:id="1624" w:author="Hudec Branislav" w:date="2015-12-29T11:49:00Z"/>
                <w:color w:val="000000"/>
                <w:sz w:val="22"/>
                <w:szCs w:val="22"/>
              </w:rPr>
            </w:pPr>
            <w:ins w:id="1625" w:author="Hudec Branislav" w:date="2015-12-29T11:49:00Z">
              <w:r w:rsidRPr="00BB2644">
                <w:rPr>
                  <w:color w:val="000000"/>
                  <w:sz w:val="22"/>
                  <w:szCs w:val="22"/>
                </w:rPr>
                <w:t> </w:t>
              </w:r>
            </w:ins>
          </w:p>
        </w:tc>
        <w:tc>
          <w:tcPr>
            <w:tcW w:w="567" w:type="dxa"/>
            <w:shd w:val="clear" w:color="auto" w:fill="auto"/>
            <w:vAlign w:val="center"/>
            <w:hideMark/>
          </w:tcPr>
          <w:p w:rsidR="00E92290" w:rsidRPr="00BB2644" w:rsidRDefault="00E92290" w:rsidP="001622F7">
            <w:pPr>
              <w:jc w:val="center"/>
              <w:rPr>
                <w:ins w:id="1626" w:author="Hudec Branislav" w:date="2015-12-29T11:49:00Z"/>
                <w:color w:val="000000"/>
                <w:sz w:val="22"/>
                <w:szCs w:val="22"/>
              </w:rPr>
            </w:pPr>
            <w:ins w:id="1627" w:author="Hudec Branislav" w:date="2015-12-29T11:49:00Z">
              <w:r w:rsidRPr="00BB2644">
                <w:rPr>
                  <w:color w:val="000000"/>
                  <w:sz w:val="22"/>
                  <w:szCs w:val="22"/>
                </w:rPr>
                <w:t> </w:t>
              </w:r>
            </w:ins>
          </w:p>
        </w:tc>
        <w:tc>
          <w:tcPr>
            <w:tcW w:w="776" w:type="dxa"/>
            <w:shd w:val="clear" w:color="auto" w:fill="auto"/>
            <w:vAlign w:val="center"/>
            <w:hideMark/>
          </w:tcPr>
          <w:p w:rsidR="00E92290" w:rsidRPr="00BB2644" w:rsidRDefault="00E92290" w:rsidP="001622F7">
            <w:pPr>
              <w:jc w:val="center"/>
              <w:rPr>
                <w:ins w:id="1628" w:author="Hudec Branislav" w:date="2015-12-29T11:49:00Z"/>
                <w:color w:val="000000"/>
                <w:sz w:val="22"/>
                <w:szCs w:val="22"/>
              </w:rPr>
            </w:pPr>
            <w:ins w:id="1629" w:author="Hudec Branislav" w:date="2015-12-29T11:49:00Z">
              <w:r w:rsidRPr="00BB2644">
                <w:rPr>
                  <w:color w:val="000000"/>
                  <w:sz w:val="22"/>
                  <w:szCs w:val="22"/>
                </w:rPr>
                <w:t> </w:t>
              </w:r>
            </w:ins>
          </w:p>
        </w:tc>
        <w:tc>
          <w:tcPr>
            <w:tcW w:w="1775" w:type="dxa"/>
            <w:shd w:val="clear" w:color="auto" w:fill="auto"/>
            <w:vAlign w:val="center"/>
            <w:hideMark/>
          </w:tcPr>
          <w:p w:rsidR="00E92290" w:rsidRPr="00BB2644" w:rsidRDefault="00E92290" w:rsidP="001622F7">
            <w:pPr>
              <w:jc w:val="center"/>
              <w:rPr>
                <w:ins w:id="1630" w:author="Hudec Branislav" w:date="2015-12-29T11:49:00Z"/>
                <w:color w:val="000000"/>
                <w:sz w:val="22"/>
                <w:szCs w:val="22"/>
              </w:rPr>
            </w:pPr>
            <w:ins w:id="1631" w:author="Hudec Branislav" w:date="2015-12-29T11:49:00Z">
              <w:r w:rsidRPr="00BB2644">
                <w:rPr>
                  <w:color w:val="000000"/>
                  <w:sz w:val="22"/>
                  <w:szCs w:val="22"/>
                </w:rPr>
                <w:t> </w:t>
              </w:r>
            </w:ins>
          </w:p>
        </w:tc>
      </w:tr>
      <w:tr w:rsidR="00E92290" w:rsidRPr="00BB2644" w:rsidTr="001622F7">
        <w:trPr>
          <w:trHeight w:val="1500"/>
          <w:ins w:id="1632" w:author="Hudec Branislav" w:date="2015-12-29T11:49:00Z"/>
        </w:trPr>
        <w:tc>
          <w:tcPr>
            <w:tcW w:w="582" w:type="dxa"/>
            <w:shd w:val="clear" w:color="auto" w:fill="auto"/>
            <w:noWrap/>
            <w:vAlign w:val="center"/>
            <w:hideMark/>
          </w:tcPr>
          <w:p w:rsidR="00E92290" w:rsidRPr="00BB2644" w:rsidRDefault="00E92290" w:rsidP="001622F7">
            <w:pPr>
              <w:jc w:val="center"/>
              <w:rPr>
                <w:ins w:id="1633" w:author="Hudec Branislav" w:date="2015-12-29T11:49:00Z"/>
                <w:color w:val="000000"/>
                <w:sz w:val="22"/>
                <w:szCs w:val="22"/>
              </w:rPr>
            </w:pPr>
            <w:ins w:id="1634" w:author="Hudec Branislav" w:date="2015-12-29T11:49:00Z">
              <w:r w:rsidRPr="00BB2644">
                <w:rPr>
                  <w:color w:val="000000"/>
                  <w:sz w:val="22"/>
                  <w:szCs w:val="22"/>
                </w:rPr>
                <w:t>3</w:t>
              </w:r>
            </w:ins>
          </w:p>
        </w:tc>
        <w:tc>
          <w:tcPr>
            <w:tcW w:w="4820" w:type="dxa"/>
            <w:gridSpan w:val="2"/>
            <w:shd w:val="clear" w:color="auto" w:fill="auto"/>
            <w:vAlign w:val="center"/>
            <w:hideMark/>
          </w:tcPr>
          <w:p w:rsidR="00E92290" w:rsidRDefault="00E92290" w:rsidP="001622F7">
            <w:pPr>
              <w:rPr>
                <w:ins w:id="1635" w:author="Hudec Branislav" w:date="2015-12-29T11:49:00Z"/>
                <w:color w:val="000000"/>
                <w:sz w:val="22"/>
                <w:szCs w:val="22"/>
              </w:rPr>
            </w:pPr>
            <w:ins w:id="1636" w:author="Hudec Branislav" w:date="2015-12-29T11:49:00Z">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ins>
          </w:p>
          <w:p w:rsidR="00E92290" w:rsidRPr="00BB2644" w:rsidRDefault="00E92290" w:rsidP="001622F7">
            <w:pPr>
              <w:rPr>
                <w:ins w:id="1637" w:author="Hudec Branislav" w:date="2015-12-29T11:49:00Z"/>
                <w:color w:val="000000"/>
                <w:sz w:val="22"/>
                <w:szCs w:val="22"/>
              </w:rPr>
            </w:pPr>
            <w:ins w:id="1638" w:author="Hudec Branislav" w:date="2015-12-29T11:49:00Z">
              <w:r>
                <w:rPr>
                  <w:color w:val="000000"/>
                  <w:sz w:val="22"/>
                  <w:szCs w:val="22"/>
                </w:rPr>
                <w:t>d) Je zmluva uzavretá v lehote viazanosti ponúk?</w:t>
              </w:r>
              <w:r w:rsidRPr="00BB2644">
                <w:rPr>
                  <w:color w:val="000000"/>
                  <w:sz w:val="22"/>
                  <w:szCs w:val="22"/>
                </w:rPr>
                <w:t xml:space="preserve"> </w:t>
              </w:r>
            </w:ins>
          </w:p>
        </w:tc>
        <w:tc>
          <w:tcPr>
            <w:tcW w:w="567" w:type="dxa"/>
            <w:shd w:val="clear" w:color="auto" w:fill="auto"/>
            <w:vAlign w:val="center"/>
            <w:hideMark/>
          </w:tcPr>
          <w:p w:rsidR="00E92290" w:rsidRPr="00BB2644" w:rsidRDefault="00E92290" w:rsidP="001622F7">
            <w:pPr>
              <w:jc w:val="center"/>
              <w:rPr>
                <w:ins w:id="1639" w:author="Hudec Branislav" w:date="2015-12-29T11:49:00Z"/>
                <w:color w:val="000000"/>
                <w:sz w:val="22"/>
                <w:szCs w:val="22"/>
              </w:rPr>
            </w:pPr>
            <w:ins w:id="1640" w:author="Hudec Branislav" w:date="2015-12-29T11:49:00Z">
              <w:r w:rsidRPr="00BB2644">
                <w:rPr>
                  <w:color w:val="000000"/>
                  <w:sz w:val="22"/>
                  <w:szCs w:val="22"/>
                </w:rPr>
                <w:t> </w:t>
              </w:r>
            </w:ins>
          </w:p>
        </w:tc>
        <w:tc>
          <w:tcPr>
            <w:tcW w:w="567" w:type="dxa"/>
            <w:shd w:val="clear" w:color="auto" w:fill="auto"/>
            <w:vAlign w:val="center"/>
            <w:hideMark/>
          </w:tcPr>
          <w:p w:rsidR="00E92290" w:rsidRPr="00BB2644" w:rsidRDefault="00E92290" w:rsidP="001622F7">
            <w:pPr>
              <w:jc w:val="center"/>
              <w:rPr>
                <w:ins w:id="1641" w:author="Hudec Branislav" w:date="2015-12-29T11:49:00Z"/>
                <w:color w:val="000000"/>
                <w:sz w:val="22"/>
                <w:szCs w:val="22"/>
              </w:rPr>
            </w:pPr>
            <w:ins w:id="1642" w:author="Hudec Branislav" w:date="2015-12-29T11:49:00Z">
              <w:r w:rsidRPr="00BB2644">
                <w:rPr>
                  <w:color w:val="000000"/>
                  <w:sz w:val="22"/>
                  <w:szCs w:val="22"/>
                </w:rPr>
                <w:t> </w:t>
              </w:r>
            </w:ins>
          </w:p>
        </w:tc>
        <w:tc>
          <w:tcPr>
            <w:tcW w:w="776" w:type="dxa"/>
            <w:shd w:val="clear" w:color="auto" w:fill="auto"/>
            <w:vAlign w:val="center"/>
            <w:hideMark/>
          </w:tcPr>
          <w:p w:rsidR="00E92290" w:rsidRPr="00BB2644" w:rsidRDefault="00E92290" w:rsidP="001622F7">
            <w:pPr>
              <w:jc w:val="center"/>
              <w:rPr>
                <w:ins w:id="1643" w:author="Hudec Branislav" w:date="2015-12-29T11:49:00Z"/>
                <w:color w:val="000000"/>
                <w:sz w:val="22"/>
                <w:szCs w:val="22"/>
              </w:rPr>
            </w:pPr>
            <w:ins w:id="1644" w:author="Hudec Branislav" w:date="2015-12-29T11:49:00Z">
              <w:r w:rsidRPr="00BB2644">
                <w:rPr>
                  <w:color w:val="000000"/>
                  <w:sz w:val="22"/>
                  <w:szCs w:val="22"/>
                </w:rPr>
                <w:t> </w:t>
              </w:r>
            </w:ins>
          </w:p>
        </w:tc>
        <w:tc>
          <w:tcPr>
            <w:tcW w:w="1775" w:type="dxa"/>
            <w:shd w:val="clear" w:color="auto" w:fill="auto"/>
            <w:vAlign w:val="center"/>
            <w:hideMark/>
          </w:tcPr>
          <w:p w:rsidR="00E92290" w:rsidRPr="00BB2644" w:rsidRDefault="00E92290" w:rsidP="001622F7">
            <w:pPr>
              <w:jc w:val="center"/>
              <w:rPr>
                <w:ins w:id="1645" w:author="Hudec Branislav" w:date="2015-12-29T11:49:00Z"/>
                <w:color w:val="000000"/>
                <w:sz w:val="22"/>
                <w:szCs w:val="22"/>
              </w:rPr>
            </w:pPr>
            <w:ins w:id="1646" w:author="Hudec Branislav" w:date="2015-12-29T11:49:00Z">
              <w:r w:rsidRPr="00BB2644">
                <w:rPr>
                  <w:color w:val="000000"/>
                  <w:sz w:val="22"/>
                  <w:szCs w:val="22"/>
                </w:rPr>
                <w:t> </w:t>
              </w:r>
            </w:ins>
          </w:p>
        </w:tc>
      </w:tr>
      <w:tr w:rsidR="00E92290" w:rsidRPr="00BB2644" w:rsidTr="001622F7">
        <w:trPr>
          <w:trHeight w:val="600"/>
          <w:ins w:id="1647" w:author="Hudec Branislav" w:date="2015-12-29T11:49:00Z"/>
        </w:trPr>
        <w:tc>
          <w:tcPr>
            <w:tcW w:w="582" w:type="dxa"/>
            <w:shd w:val="clear" w:color="auto" w:fill="auto"/>
            <w:noWrap/>
            <w:vAlign w:val="center"/>
            <w:hideMark/>
          </w:tcPr>
          <w:p w:rsidR="00E92290" w:rsidRPr="00BB2644" w:rsidRDefault="00E92290" w:rsidP="001622F7">
            <w:pPr>
              <w:jc w:val="center"/>
              <w:rPr>
                <w:ins w:id="1648" w:author="Hudec Branislav" w:date="2015-12-29T11:49:00Z"/>
                <w:color w:val="000000"/>
                <w:sz w:val="22"/>
                <w:szCs w:val="22"/>
              </w:rPr>
            </w:pPr>
            <w:ins w:id="1649" w:author="Hudec Branislav" w:date="2015-12-29T11:49:00Z">
              <w:r w:rsidRPr="00BB2644">
                <w:rPr>
                  <w:color w:val="000000"/>
                  <w:sz w:val="22"/>
                  <w:szCs w:val="22"/>
                </w:rPr>
                <w:t>4</w:t>
              </w:r>
            </w:ins>
          </w:p>
        </w:tc>
        <w:tc>
          <w:tcPr>
            <w:tcW w:w="4820" w:type="dxa"/>
            <w:gridSpan w:val="2"/>
            <w:shd w:val="clear" w:color="auto" w:fill="auto"/>
            <w:vAlign w:val="center"/>
            <w:hideMark/>
          </w:tcPr>
          <w:p w:rsidR="00E92290" w:rsidRPr="00BB2644" w:rsidRDefault="00E92290" w:rsidP="001622F7">
            <w:pPr>
              <w:rPr>
                <w:ins w:id="1650" w:author="Hudec Branislav" w:date="2015-12-29T11:49:00Z"/>
                <w:color w:val="000000"/>
                <w:sz w:val="22"/>
                <w:szCs w:val="22"/>
              </w:rPr>
            </w:pPr>
            <w:ins w:id="1651" w:author="Hudec Branislav" w:date="2015-12-29T11:49:00Z">
              <w:r w:rsidRPr="00BB2644">
                <w:rPr>
                  <w:color w:val="000000"/>
                  <w:sz w:val="22"/>
                  <w:szCs w:val="22"/>
                </w:rPr>
                <w:t>Je kontrolované verejné obstarávanie v súlade so závermi vykonanej 1. a 2. ex-ante kontroly a dokumentáciou schválenou v rámci týchto ex-ante kontrol?</w:t>
              </w:r>
            </w:ins>
          </w:p>
        </w:tc>
        <w:tc>
          <w:tcPr>
            <w:tcW w:w="567" w:type="dxa"/>
            <w:shd w:val="clear" w:color="auto" w:fill="auto"/>
            <w:vAlign w:val="center"/>
            <w:hideMark/>
          </w:tcPr>
          <w:p w:rsidR="00E92290" w:rsidRPr="00BB2644" w:rsidRDefault="00E92290" w:rsidP="001622F7">
            <w:pPr>
              <w:jc w:val="center"/>
              <w:rPr>
                <w:ins w:id="1652" w:author="Hudec Branislav" w:date="2015-12-29T11:49:00Z"/>
                <w:color w:val="000000"/>
                <w:sz w:val="22"/>
                <w:szCs w:val="22"/>
              </w:rPr>
            </w:pPr>
            <w:ins w:id="1653" w:author="Hudec Branislav" w:date="2015-12-29T11:49:00Z">
              <w:r w:rsidRPr="00BB2644">
                <w:rPr>
                  <w:color w:val="000000"/>
                  <w:sz w:val="22"/>
                  <w:szCs w:val="22"/>
                </w:rPr>
                <w:t> </w:t>
              </w:r>
            </w:ins>
          </w:p>
        </w:tc>
        <w:tc>
          <w:tcPr>
            <w:tcW w:w="567" w:type="dxa"/>
            <w:shd w:val="clear" w:color="auto" w:fill="auto"/>
            <w:vAlign w:val="center"/>
            <w:hideMark/>
          </w:tcPr>
          <w:p w:rsidR="00E92290" w:rsidRPr="00BB2644" w:rsidRDefault="00E92290" w:rsidP="001622F7">
            <w:pPr>
              <w:jc w:val="center"/>
              <w:rPr>
                <w:ins w:id="1654" w:author="Hudec Branislav" w:date="2015-12-29T11:49:00Z"/>
                <w:color w:val="000000"/>
                <w:sz w:val="22"/>
                <w:szCs w:val="22"/>
              </w:rPr>
            </w:pPr>
            <w:ins w:id="1655" w:author="Hudec Branislav" w:date="2015-12-29T11:49:00Z">
              <w:r w:rsidRPr="00BB2644">
                <w:rPr>
                  <w:color w:val="000000"/>
                  <w:sz w:val="22"/>
                  <w:szCs w:val="22"/>
                </w:rPr>
                <w:t> </w:t>
              </w:r>
            </w:ins>
          </w:p>
        </w:tc>
        <w:tc>
          <w:tcPr>
            <w:tcW w:w="776" w:type="dxa"/>
            <w:shd w:val="clear" w:color="auto" w:fill="auto"/>
            <w:vAlign w:val="center"/>
            <w:hideMark/>
          </w:tcPr>
          <w:p w:rsidR="00E92290" w:rsidRPr="00BB2644" w:rsidRDefault="00E92290" w:rsidP="001622F7">
            <w:pPr>
              <w:jc w:val="center"/>
              <w:rPr>
                <w:ins w:id="1656" w:author="Hudec Branislav" w:date="2015-12-29T11:49:00Z"/>
                <w:color w:val="000000"/>
                <w:sz w:val="22"/>
                <w:szCs w:val="22"/>
              </w:rPr>
            </w:pPr>
            <w:ins w:id="1657" w:author="Hudec Branislav" w:date="2015-12-29T11:49:00Z">
              <w:r w:rsidRPr="00BB2644">
                <w:rPr>
                  <w:color w:val="000000"/>
                  <w:sz w:val="22"/>
                  <w:szCs w:val="22"/>
                </w:rPr>
                <w:t> </w:t>
              </w:r>
            </w:ins>
          </w:p>
        </w:tc>
        <w:tc>
          <w:tcPr>
            <w:tcW w:w="1775" w:type="dxa"/>
            <w:shd w:val="clear" w:color="auto" w:fill="auto"/>
            <w:vAlign w:val="center"/>
            <w:hideMark/>
          </w:tcPr>
          <w:p w:rsidR="00E92290" w:rsidRPr="00BB2644" w:rsidRDefault="00E92290" w:rsidP="001622F7">
            <w:pPr>
              <w:jc w:val="center"/>
              <w:rPr>
                <w:ins w:id="1658" w:author="Hudec Branislav" w:date="2015-12-29T11:49:00Z"/>
                <w:color w:val="000000"/>
                <w:sz w:val="22"/>
                <w:szCs w:val="22"/>
              </w:rPr>
            </w:pPr>
            <w:ins w:id="1659" w:author="Hudec Branislav" w:date="2015-12-29T11:49:00Z">
              <w:r w:rsidRPr="00BB2644">
                <w:rPr>
                  <w:color w:val="000000"/>
                  <w:sz w:val="22"/>
                  <w:szCs w:val="22"/>
                </w:rPr>
                <w:t> </w:t>
              </w:r>
            </w:ins>
          </w:p>
        </w:tc>
      </w:tr>
      <w:tr w:rsidR="00E92290" w:rsidRPr="00BB2644" w:rsidTr="001622F7">
        <w:trPr>
          <w:trHeight w:val="600"/>
          <w:ins w:id="1660" w:author="Hudec Branislav" w:date="2015-12-29T11:49:00Z"/>
        </w:trPr>
        <w:tc>
          <w:tcPr>
            <w:tcW w:w="582" w:type="dxa"/>
            <w:shd w:val="clear" w:color="auto" w:fill="auto"/>
            <w:noWrap/>
            <w:vAlign w:val="center"/>
            <w:hideMark/>
          </w:tcPr>
          <w:p w:rsidR="00E92290" w:rsidRPr="00BB2644" w:rsidRDefault="00E92290" w:rsidP="001622F7">
            <w:pPr>
              <w:jc w:val="center"/>
              <w:rPr>
                <w:ins w:id="1661" w:author="Hudec Branislav" w:date="2015-12-29T11:49:00Z"/>
                <w:color w:val="000000"/>
                <w:sz w:val="22"/>
                <w:szCs w:val="22"/>
              </w:rPr>
            </w:pPr>
            <w:ins w:id="1662" w:author="Hudec Branislav" w:date="2015-12-29T11:49:00Z">
              <w:r w:rsidRPr="00BB2644">
                <w:rPr>
                  <w:color w:val="000000"/>
                  <w:sz w:val="22"/>
                  <w:szCs w:val="22"/>
                </w:rPr>
                <w:t>5</w:t>
              </w:r>
            </w:ins>
          </w:p>
        </w:tc>
        <w:tc>
          <w:tcPr>
            <w:tcW w:w="4820" w:type="dxa"/>
            <w:gridSpan w:val="2"/>
            <w:shd w:val="clear" w:color="auto" w:fill="auto"/>
            <w:vAlign w:val="center"/>
            <w:hideMark/>
          </w:tcPr>
          <w:p w:rsidR="00E92290" w:rsidRPr="00BB2644" w:rsidRDefault="00E92290" w:rsidP="001622F7">
            <w:pPr>
              <w:rPr>
                <w:ins w:id="1663" w:author="Hudec Branislav" w:date="2015-12-29T11:49:00Z"/>
                <w:color w:val="000000"/>
                <w:sz w:val="22"/>
                <w:szCs w:val="22"/>
              </w:rPr>
            </w:pPr>
            <w:ins w:id="1664" w:author="Hudec Branislav" w:date="2015-12-29T11:49:00Z">
              <w:r w:rsidRPr="00BB2644">
                <w:rPr>
                  <w:color w:val="000000"/>
                  <w:sz w:val="22"/>
                  <w:szCs w:val="22"/>
                </w:rPr>
                <w:t>Uverejnil verejný obstarávateľ v profile všet</w:t>
              </w:r>
              <w:r>
                <w:rPr>
                  <w:color w:val="000000"/>
                  <w:sz w:val="22"/>
                  <w:szCs w:val="22"/>
                </w:rPr>
                <w:t>k</w:t>
              </w:r>
              <w:r w:rsidRPr="00BB2644">
                <w:rPr>
                  <w:color w:val="000000"/>
                  <w:sz w:val="22"/>
                  <w:szCs w:val="22"/>
                </w:rPr>
                <w:t>y zákonom vyžadované dokumenty (existujúce k momentu výkonu kontroly VO)?</w:t>
              </w:r>
            </w:ins>
          </w:p>
        </w:tc>
        <w:tc>
          <w:tcPr>
            <w:tcW w:w="567" w:type="dxa"/>
            <w:shd w:val="clear" w:color="auto" w:fill="auto"/>
            <w:vAlign w:val="center"/>
            <w:hideMark/>
          </w:tcPr>
          <w:p w:rsidR="00E92290" w:rsidRPr="00BB2644" w:rsidRDefault="00E92290" w:rsidP="001622F7">
            <w:pPr>
              <w:jc w:val="center"/>
              <w:rPr>
                <w:ins w:id="1665" w:author="Hudec Branislav" w:date="2015-12-29T11:49:00Z"/>
                <w:color w:val="000000"/>
                <w:sz w:val="22"/>
                <w:szCs w:val="22"/>
              </w:rPr>
            </w:pPr>
            <w:ins w:id="1666" w:author="Hudec Branislav" w:date="2015-12-29T11:49:00Z">
              <w:r w:rsidRPr="00BB2644">
                <w:rPr>
                  <w:color w:val="000000"/>
                  <w:sz w:val="22"/>
                  <w:szCs w:val="22"/>
                </w:rPr>
                <w:t> </w:t>
              </w:r>
            </w:ins>
          </w:p>
        </w:tc>
        <w:tc>
          <w:tcPr>
            <w:tcW w:w="567" w:type="dxa"/>
            <w:shd w:val="clear" w:color="auto" w:fill="auto"/>
            <w:vAlign w:val="center"/>
            <w:hideMark/>
          </w:tcPr>
          <w:p w:rsidR="00E92290" w:rsidRPr="00BB2644" w:rsidRDefault="00E92290" w:rsidP="001622F7">
            <w:pPr>
              <w:jc w:val="center"/>
              <w:rPr>
                <w:ins w:id="1667" w:author="Hudec Branislav" w:date="2015-12-29T11:49:00Z"/>
                <w:color w:val="000000"/>
                <w:sz w:val="22"/>
                <w:szCs w:val="22"/>
              </w:rPr>
            </w:pPr>
            <w:ins w:id="1668" w:author="Hudec Branislav" w:date="2015-12-29T11:49:00Z">
              <w:r w:rsidRPr="00BB2644">
                <w:rPr>
                  <w:color w:val="000000"/>
                  <w:sz w:val="22"/>
                  <w:szCs w:val="22"/>
                </w:rPr>
                <w:t> </w:t>
              </w:r>
            </w:ins>
          </w:p>
        </w:tc>
        <w:tc>
          <w:tcPr>
            <w:tcW w:w="776" w:type="dxa"/>
            <w:shd w:val="clear" w:color="auto" w:fill="auto"/>
            <w:vAlign w:val="center"/>
            <w:hideMark/>
          </w:tcPr>
          <w:p w:rsidR="00E92290" w:rsidRPr="00BB2644" w:rsidRDefault="00E92290" w:rsidP="001622F7">
            <w:pPr>
              <w:jc w:val="center"/>
              <w:rPr>
                <w:ins w:id="1669" w:author="Hudec Branislav" w:date="2015-12-29T11:49:00Z"/>
                <w:color w:val="000000"/>
                <w:sz w:val="22"/>
                <w:szCs w:val="22"/>
              </w:rPr>
            </w:pPr>
            <w:ins w:id="1670" w:author="Hudec Branislav" w:date="2015-12-29T11:49:00Z">
              <w:r w:rsidRPr="00BB2644">
                <w:rPr>
                  <w:color w:val="000000"/>
                  <w:sz w:val="22"/>
                  <w:szCs w:val="22"/>
                </w:rPr>
                <w:t> </w:t>
              </w:r>
            </w:ins>
          </w:p>
        </w:tc>
        <w:tc>
          <w:tcPr>
            <w:tcW w:w="1775" w:type="dxa"/>
            <w:shd w:val="clear" w:color="auto" w:fill="auto"/>
            <w:vAlign w:val="center"/>
            <w:hideMark/>
          </w:tcPr>
          <w:p w:rsidR="00E92290" w:rsidRPr="00BB2644" w:rsidRDefault="00E92290" w:rsidP="001622F7">
            <w:pPr>
              <w:jc w:val="center"/>
              <w:rPr>
                <w:ins w:id="1671" w:author="Hudec Branislav" w:date="2015-12-29T11:49:00Z"/>
                <w:color w:val="000000"/>
                <w:sz w:val="22"/>
                <w:szCs w:val="22"/>
              </w:rPr>
            </w:pPr>
            <w:ins w:id="1672" w:author="Hudec Branislav" w:date="2015-12-29T11:49:00Z">
              <w:r w:rsidRPr="00BB2644">
                <w:rPr>
                  <w:color w:val="000000"/>
                  <w:sz w:val="22"/>
                  <w:szCs w:val="22"/>
                </w:rPr>
                <w:t> </w:t>
              </w:r>
            </w:ins>
          </w:p>
        </w:tc>
      </w:tr>
      <w:tr w:rsidR="00E92290" w:rsidRPr="00BB2644" w:rsidTr="001622F7">
        <w:trPr>
          <w:trHeight w:val="300"/>
          <w:ins w:id="1673" w:author="Hudec Branislav" w:date="2015-12-29T11:49:00Z"/>
        </w:trPr>
        <w:tc>
          <w:tcPr>
            <w:tcW w:w="582" w:type="dxa"/>
            <w:shd w:val="clear" w:color="auto" w:fill="auto"/>
            <w:noWrap/>
            <w:vAlign w:val="center"/>
            <w:hideMark/>
          </w:tcPr>
          <w:p w:rsidR="00E92290" w:rsidRPr="00BB2644" w:rsidRDefault="00E92290" w:rsidP="001622F7">
            <w:pPr>
              <w:jc w:val="center"/>
              <w:rPr>
                <w:ins w:id="1674" w:author="Hudec Branislav" w:date="2015-12-29T11:49:00Z"/>
                <w:color w:val="000000"/>
                <w:sz w:val="22"/>
                <w:szCs w:val="22"/>
              </w:rPr>
            </w:pPr>
            <w:ins w:id="1675" w:author="Hudec Branislav" w:date="2015-12-29T11:49:00Z">
              <w:r w:rsidRPr="00BB2644">
                <w:rPr>
                  <w:color w:val="000000"/>
                  <w:sz w:val="22"/>
                  <w:szCs w:val="22"/>
                </w:rPr>
                <w:t>6</w:t>
              </w:r>
            </w:ins>
          </w:p>
        </w:tc>
        <w:tc>
          <w:tcPr>
            <w:tcW w:w="4820" w:type="dxa"/>
            <w:gridSpan w:val="2"/>
            <w:shd w:val="clear" w:color="auto" w:fill="auto"/>
            <w:vAlign w:val="center"/>
            <w:hideMark/>
          </w:tcPr>
          <w:p w:rsidR="00E92290" w:rsidRPr="00BB2644" w:rsidRDefault="00E92290" w:rsidP="001622F7">
            <w:pPr>
              <w:rPr>
                <w:ins w:id="1676" w:author="Hudec Branislav" w:date="2015-12-29T11:49:00Z"/>
                <w:color w:val="000000"/>
                <w:sz w:val="22"/>
                <w:szCs w:val="22"/>
              </w:rPr>
            </w:pPr>
            <w:ins w:id="1677" w:author="Hudec Branislav" w:date="2015-12-29T11:49:00Z">
              <w:r w:rsidRPr="00BB2644">
                <w:rPr>
                  <w:color w:val="000000"/>
                  <w:sz w:val="22"/>
                  <w:szCs w:val="22"/>
                </w:rPr>
                <w:t>Neboli identifikované iné porušenia pravidiel a postupov verejného obstarávania?</w:t>
              </w:r>
            </w:ins>
          </w:p>
        </w:tc>
        <w:tc>
          <w:tcPr>
            <w:tcW w:w="567" w:type="dxa"/>
            <w:shd w:val="clear" w:color="auto" w:fill="auto"/>
            <w:vAlign w:val="center"/>
            <w:hideMark/>
          </w:tcPr>
          <w:p w:rsidR="00E92290" w:rsidRPr="00BB2644" w:rsidRDefault="00E92290" w:rsidP="001622F7">
            <w:pPr>
              <w:jc w:val="center"/>
              <w:rPr>
                <w:ins w:id="1678" w:author="Hudec Branislav" w:date="2015-12-29T11:49:00Z"/>
                <w:color w:val="000000"/>
                <w:sz w:val="22"/>
                <w:szCs w:val="22"/>
              </w:rPr>
            </w:pPr>
            <w:ins w:id="1679" w:author="Hudec Branislav" w:date="2015-12-29T11:49:00Z">
              <w:r w:rsidRPr="00BB2644">
                <w:rPr>
                  <w:color w:val="000000"/>
                  <w:sz w:val="22"/>
                  <w:szCs w:val="22"/>
                </w:rPr>
                <w:t> </w:t>
              </w:r>
            </w:ins>
          </w:p>
        </w:tc>
        <w:tc>
          <w:tcPr>
            <w:tcW w:w="567" w:type="dxa"/>
            <w:shd w:val="clear" w:color="auto" w:fill="auto"/>
            <w:vAlign w:val="center"/>
            <w:hideMark/>
          </w:tcPr>
          <w:p w:rsidR="00E92290" w:rsidRPr="00BB2644" w:rsidRDefault="00E92290" w:rsidP="001622F7">
            <w:pPr>
              <w:jc w:val="center"/>
              <w:rPr>
                <w:ins w:id="1680" w:author="Hudec Branislav" w:date="2015-12-29T11:49:00Z"/>
                <w:color w:val="000000"/>
                <w:sz w:val="22"/>
                <w:szCs w:val="22"/>
              </w:rPr>
            </w:pPr>
            <w:ins w:id="1681" w:author="Hudec Branislav" w:date="2015-12-29T11:49:00Z">
              <w:r w:rsidRPr="00BB2644">
                <w:rPr>
                  <w:color w:val="000000"/>
                  <w:sz w:val="22"/>
                  <w:szCs w:val="22"/>
                </w:rPr>
                <w:t> </w:t>
              </w:r>
            </w:ins>
          </w:p>
        </w:tc>
        <w:tc>
          <w:tcPr>
            <w:tcW w:w="776" w:type="dxa"/>
            <w:shd w:val="clear" w:color="auto" w:fill="auto"/>
            <w:vAlign w:val="center"/>
            <w:hideMark/>
          </w:tcPr>
          <w:p w:rsidR="00E92290" w:rsidRPr="00BB2644" w:rsidRDefault="00E92290" w:rsidP="001622F7">
            <w:pPr>
              <w:jc w:val="center"/>
              <w:rPr>
                <w:ins w:id="1682" w:author="Hudec Branislav" w:date="2015-12-29T11:49:00Z"/>
                <w:color w:val="000000"/>
                <w:sz w:val="22"/>
                <w:szCs w:val="22"/>
              </w:rPr>
            </w:pPr>
            <w:ins w:id="1683" w:author="Hudec Branislav" w:date="2015-12-29T11:49:00Z">
              <w:r w:rsidRPr="00BB2644">
                <w:rPr>
                  <w:color w:val="000000"/>
                  <w:sz w:val="22"/>
                  <w:szCs w:val="22"/>
                </w:rPr>
                <w:t> </w:t>
              </w:r>
            </w:ins>
          </w:p>
        </w:tc>
        <w:tc>
          <w:tcPr>
            <w:tcW w:w="1775" w:type="dxa"/>
            <w:shd w:val="clear" w:color="auto" w:fill="auto"/>
            <w:vAlign w:val="center"/>
            <w:hideMark/>
          </w:tcPr>
          <w:p w:rsidR="00E92290" w:rsidRPr="00BB2644" w:rsidRDefault="00E92290" w:rsidP="001622F7">
            <w:pPr>
              <w:jc w:val="center"/>
              <w:rPr>
                <w:ins w:id="1684" w:author="Hudec Branislav" w:date="2015-12-29T11:49:00Z"/>
                <w:color w:val="000000"/>
                <w:sz w:val="22"/>
                <w:szCs w:val="22"/>
              </w:rPr>
            </w:pPr>
            <w:ins w:id="1685" w:author="Hudec Branislav" w:date="2015-12-29T11:49:00Z">
              <w:r w:rsidRPr="00BB2644">
                <w:rPr>
                  <w:color w:val="000000"/>
                  <w:sz w:val="22"/>
                  <w:szCs w:val="22"/>
                </w:rPr>
                <w:t> </w:t>
              </w:r>
            </w:ins>
          </w:p>
        </w:tc>
      </w:tr>
      <w:tr w:rsidR="00E92290" w:rsidRPr="00BB2644" w:rsidTr="001622F7">
        <w:trPr>
          <w:trHeight w:val="300"/>
          <w:ins w:id="1686" w:author="Hudec Branislav" w:date="2015-12-29T11:49:00Z"/>
        </w:trPr>
        <w:tc>
          <w:tcPr>
            <w:tcW w:w="9087" w:type="dxa"/>
            <w:gridSpan w:val="7"/>
            <w:shd w:val="clear" w:color="auto" w:fill="auto"/>
            <w:noWrap/>
            <w:vAlign w:val="center"/>
          </w:tcPr>
          <w:p w:rsidR="00E92290" w:rsidRPr="00BD2FCC" w:rsidRDefault="00E92290" w:rsidP="001622F7">
            <w:pPr>
              <w:jc w:val="both"/>
              <w:rPr>
                <w:ins w:id="1687" w:author="Hudec Branislav" w:date="2015-12-29T11:49:00Z"/>
                <w:b/>
                <w:sz w:val="20"/>
                <w:szCs w:val="20"/>
              </w:rPr>
            </w:pPr>
            <w:ins w:id="1688" w:author="Hudec Branislav" w:date="2015-12-29T11:49:00Z">
              <w:r w:rsidRPr="00BD2FCC">
                <w:rPr>
                  <w:b/>
                  <w:sz w:val="20"/>
                  <w:szCs w:val="20"/>
                </w:rPr>
                <w:t>VYJADRENIE</w:t>
              </w:r>
            </w:ins>
          </w:p>
          <w:p w:rsidR="00E92290" w:rsidRPr="00BD2FCC" w:rsidRDefault="00E92290" w:rsidP="001622F7">
            <w:pPr>
              <w:jc w:val="both"/>
              <w:rPr>
                <w:ins w:id="1689" w:author="Hudec Branislav" w:date="2015-12-29T11:49:00Z"/>
                <w:sz w:val="20"/>
                <w:szCs w:val="20"/>
              </w:rPr>
            </w:pPr>
          </w:p>
          <w:p w:rsidR="00E92290" w:rsidRPr="00A54276" w:rsidRDefault="00E92290" w:rsidP="001622F7">
            <w:pPr>
              <w:rPr>
                <w:ins w:id="1690" w:author="Hudec Branislav" w:date="2015-12-29T11:49:00Z"/>
              </w:rPr>
            </w:pPr>
            <w:ins w:id="1691" w:author="Hudec Branislav" w:date="2015-12-29T11:49:00Z">
              <w:r w:rsidRPr="00B64015">
                <w:rPr>
                  <w:sz w:val="20"/>
                  <w:szCs w:val="20"/>
                </w:rPr>
                <w:t xml:space="preserve">Na základe overených skutočností potvrdzujem, že </w:t>
              </w:r>
              <w:r>
                <w:rPr>
                  <w:sz w:val="20"/>
                  <w:szCs w:val="20"/>
                </w:rPr>
                <w:t xml:space="preserve"> </w:t>
              </w:r>
            </w:ins>
            <w:customXmlInsRangeStart w:id="1692" w:author="Hudec Branislav" w:date="2015-12-29T11:49:00Z"/>
            <w:sdt>
              <w:sdtPr>
                <w:rPr>
                  <w:sz w:val="20"/>
                  <w:szCs w:val="20"/>
                </w:rPr>
                <w:id w:val="-861438794"/>
                <w:placeholder>
                  <w:docPart w:val="1B3979FAE7594760A04109410EAAF11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InsRangeEnd w:id="1692"/>
                <w:ins w:id="1693" w:author="Hudec Branislav" w:date="2015-12-29T11:49:00Z">
                  <w:r w:rsidRPr="00B64015">
                    <w:rPr>
                      <w:sz w:val="20"/>
                      <w:szCs w:val="20"/>
                    </w:rPr>
                    <w:t>Vyberte položku.</w:t>
                  </w:r>
                </w:ins>
                <w:customXmlInsRangeStart w:id="1694" w:author="Hudec Branislav" w:date="2015-12-29T11:49:00Z"/>
              </w:sdtContent>
            </w:sdt>
            <w:customXmlInsRangeEnd w:id="1694"/>
            <w:ins w:id="1695" w:author="Hudec Branislav" w:date="2015-12-29T11:49:00Z">
              <w:r w:rsidRPr="00B64015">
                <w:rPr>
                  <w:sz w:val="20"/>
                  <w:szCs w:val="20"/>
                </w:rPr>
                <w:t xml:space="preserve">   </w:t>
              </w:r>
            </w:ins>
          </w:p>
          <w:p w:rsidR="00E92290" w:rsidRPr="00BB2644" w:rsidRDefault="00E92290" w:rsidP="001622F7">
            <w:pPr>
              <w:rPr>
                <w:ins w:id="1696" w:author="Hudec Branislav" w:date="2015-12-29T11:49:00Z"/>
                <w:b/>
                <w:bCs/>
                <w:color w:val="000000"/>
                <w:sz w:val="22"/>
                <w:szCs w:val="22"/>
              </w:rPr>
            </w:pPr>
          </w:p>
        </w:tc>
      </w:tr>
      <w:tr w:rsidR="00E92290" w:rsidRPr="00BB2644" w:rsidTr="001622F7">
        <w:trPr>
          <w:trHeight w:val="300"/>
          <w:ins w:id="1697" w:author="Hudec Branislav" w:date="2015-12-29T11:49:00Z"/>
        </w:trPr>
        <w:tc>
          <w:tcPr>
            <w:tcW w:w="3559" w:type="dxa"/>
            <w:gridSpan w:val="2"/>
            <w:shd w:val="clear" w:color="auto" w:fill="auto"/>
            <w:vAlign w:val="center"/>
            <w:hideMark/>
          </w:tcPr>
          <w:p w:rsidR="00E92290" w:rsidRPr="00BB2644" w:rsidRDefault="00E92290" w:rsidP="001622F7">
            <w:pPr>
              <w:rPr>
                <w:ins w:id="1698" w:author="Hudec Branislav" w:date="2015-12-29T11:49:00Z"/>
                <w:b/>
                <w:bCs/>
                <w:sz w:val="22"/>
                <w:szCs w:val="22"/>
              </w:rPr>
            </w:pPr>
            <w:ins w:id="1699" w:author="Hudec Branislav" w:date="2015-12-29T11:49:00Z">
              <w:r w:rsidRPr="00BB2644">
                <w:rPr>
                  <w:b/>
                  <w:bCs/>
                  <w:sz w:val="22"/>
                  <w:szCs w:val="22"/>
                </w:rPr>
                <w:t>Kontrolu vykonal</w:t>
              </w:r>
              <w:r w:rsidRPr="00BD2FCC">
                <w:rPr>
                  <w:rStyle w:val="Odkaznapoznmkupodiarou"/>
                  <w:b/>
                  <w:bCs/>
                  <w:sz w:val="20"/>
                  <w:szCs w:val="20"/>
                </w:rPr>
                <w:footnoteReference w:id="21"/>
              </w:r>
              <w:r w:rsidRPr="00BB2644">
                <w:rPr>
                  <w:b/>
                  <w:bCs/>
                  <w:sz w:val="22"/>
                  <w:szCs w:val="22"/>
                </w:rPr>
                <w:t>:</w:t>
              </w:r>
            </w:ins>
          </w:p>
        </w:tc>
        <w:tc>
          <w:tcPr>
            <w:tcW w:w="5528" w:type="dxa"/>
            <w:gridSpan w:val="5"/>
            <w:shd w:val="clear" w:color="auto" w:fill="auto"/>
            <w:vAlign w:val="center"/>
            <w:hideMark/>
          </w:tcPr>
          <w:p w:rsidR="00E92290" w:rsidRPr="00BB2644" w:rsidRDefault="00E92290" w:rsidP="001622F7">
            <w:pPr>
              <w:rPr>
                <w:ins w:id="1702" w:author="Hudec Branislav" w:date="2015-12-29T11:49:00Z"/>
                <w:color w:val="000000"/>
                <w:sz w:val="22"/>
                <w:szCs w:val="22"/>
              </w:rPr>
            </w:pPr>
            <w:ins w:id="1703" w:author="Hudec Branislav" w:date="2015-12-29T11:49:00Z">
              <w:r w:rsidRPr="00BB2644">
                <w:rPr>
                  <w:color w:val="000000"/>
                  <w:sz w:val="22"/>
                  <w:szCs w:val="22"/>
                </w:rPr>
                <w:t> </w:t>
              </w:r>
            </w:ins>
          </w:p>
        </w:tc>
      </w:tr>
      <w:tr w:rsidR="00E92290" w:rsidRPr="00BB2644" w:rsidTr="001622F7">
        <w:trPr>
          <w:trHeight w:val="300"/>
          <w:ins w:id="1704" w:author="Hudec Branislav" w:date="2015-12-29T11:49:00Z"/>
        </w:trPr>
        <w:tc>
          <w:tcPr>
            <w:tcW w:w="3559" w:type="dxa"/>
            <w:gridSpan w:val="2"/>
            <w:shd w:val="clear" w:color="auto" w:fill="auto"/>
            <w:vAlign w:val="center"/>
            <w:hideMark/>
          </w:tcPr>
          <w:p w:rsidR="00E92290" w:rsidRPr="00BB2644" w:rsidRDefault="00E92290" w:rsidP="001622F7">
            <w:pPr>
              <w:rPr>
                <w:ins w:id="1705" w:author="Hudec Branislav" w:date="2015-12-29T11:49:00Z"/>
                <w:b/>
                <w:bCs/>
                <w:sz w:val="22"/>
                <w:szCs w:val="22"/>
              </w:rPr>
            </w:pPr>
            <w:ins w:id="1706" w:author="Hudec Branislav" w:date="2015-12-29T11:49:00Z">
              <w:r w:rsidRPr="00BB2644">
                <w:rPr>
                  <w:b/>
                  <w:bCs/>
                  <w:sz w:val="22"/>
                  <w:szCs w:val="22"/>
                </w:rPr>
                <w:t>Dátum:</w:t>
              </w:r>
            </w:ins>
          </w:p>
        </w:tc>
        <w:tc>
          <w:tcPr>
            <w:tcW w:w="5528" w:type="dxa"/>
            <w:gridSpan w:val="5"/>
            <w:shd w:val="clear" w:color="auto" w:fill="auto"/>
            <w:vAlign w:val="center"/>
            <w:hideMark/>
          </w:tcPr>
          <w:p w:rsidR="00E92290" w:rsidRPr="00BB2644" w:rsidRDefault="00E92290" w:rsidP="001622F7">
            <w:pPr>
              <w:rPr>
                <w:ins w:id="1707" w:author="Hudec Branislav" w:date="2015-12-29T11:49:00Z"/>
                <w:color w:val="000000"/>
                <w:sz w:val="22"/>
                <w:szCs w:val="22"/>
              </w:rPr>
            </w:pPr>
            <w:ins w:id="1708" w:author="Hudec Branislav" w:date="2015-12-29T11:49:00Z">
              <w:r w:rsidRPr="00BB2644">
                <w:rPr>
                  <w:color w:val="000000"/>
                  <w:sz w:val="22"/>
                  <w:szCs w:val="22"/>
                </w:rPr>
                <w:t> </w:t>
              </w:r>
            </w:ins>
          </w:p>
        </w:tc>
      </w:tr>
      <w:tr w:rsidR="00E92290" w:rsidRPr="00BB2644" w:rsidTr="001622F7">
        <w:trPr>
          <w:trHeight w:val="300"/>
          <w:ins w:id="1709" w:author="Hudec Branislav" w:date="2015-12-29T11:49:00Z"/>
        </w:trPr>
        <w:tc>
          <w:tcPr>
            <w:tcW w:w="3559" w:type="dxa"/>
            <w:gridSpan w:val="2"/>
            <w:shd w:val="clear" w:color="000000" w:fill="FFFFFF"/>
            <w:vAlign w:val="center"/>
            <w:hideMark/>
          </w:tcPr>
          <w:p w:rsidR="00E92290" w:rsidRPr="00BB2644" w:rsidRDefault="00E92290" w:rsidP="001622F7">
            <w:pPr>
              <w:rPr>
                <w:ins w:id="1710" w:author="Hudec Branislav" w:date="2015-12-29T11:49:00Z"/>
                <w:b/>
                <w:bCs/>
                <w:sz w:val="22"/>
                <w:szCs w:val="22"/>
              </w:rPr>
            </w:pPr>
            <w:ins w:id="1711" w:author="Hudec Branislav" w:date="2015-12-29T11:49:00Z">
              <w:r w:rsidRPr="00BB2644">
                <w:rPr>
                  <w:b/>
                  <w:bCs/>
                  <w:sz w:val="22"/>
                  <w:szCs w:val="22"/>
                </w:rPr>
                <w:t>Podpis:</w:t>
              </w:r>
            </w:ins>
          </w:p>
        </w:tc>
        <w:tc>
          <w:tcPr>
            <w:tcW w:w="5528" w:type="dxa"/>
            <w:gridSpan w:val="5"/>
            <w:shd w:val="clear" w:color="auto" w:fill="auto"/>
            <w:vAlign w:val="center"/>
            <w:hideMark/>
          </w:tcPr>
          <w:p w:rsidR="00E92290" w:rsidRPr="00BB2644" w:rsidRDefault="00E92290" w:rsidP="001622F7">
            <w:pPr>
              <w:rPr>
                <w:ins w:id="1712" w:author="Hudec Branislav" w:date="2015-12-29T11:49:00Z"/>
                <w:color w:val="000000"/>
                <w:sz w:val="22"/>
                <w:szCs w:val="22"/>
              </w:rPr>
            </w:pPr>
            <w:ins w:id="1713" w:author="Hudec Branislav" w:date="2015-12-29T11:49:00Z">
              <w:r w:rsidRPr="00BB2644">
                <w:rPr>
                  <w:color w:val="000000"/>
                  <w:sz w:val="22"/>
                  <w:szCs w:val="22"/>
                </w:rPr>
                <w:t> </w:t>
              </w:r>
            </w:ins>
          </w:p>
        </w:tc>
      </w:tr>
      <w:tr w:rsidR="00E92290" w:rsidRPr="00BB2644" w:rsidTr="001622F7">
        <w:trPr>
          <w:trHeight w:val="300"/>
          <w:ins w:id="1714" w:author="Hudec Branislav" w:date="2015-12-29T11:49:00Z"/>
        </w:trPr>
        <w:tc>
          <w:tcPr>
            <w:tcW w:w="9087" w:type="dxa"/>
            <w:gridSpan w:val="7"/>
            <w:shd w:val="clear" w:color="auto" w:fill="auto"/>
            <w:noWrap/>
            <w:vAlign w:val="bottom"/>
            <w:hideMark/>
          </w:tcPr>
          <w:p w:rsidR="00E92290" w:rsidRPr="00BB2644" w:rsidRDefault="00E92290" w:rsidP="001622F7">
            <w:pPr>
              <w:jc w:val="center"/>
              <w:rPr>
                <w:ins w:id="1715" w:author="Hudec Branislav" w:date="2015-12-29T11:49:00Z"/>
                <w:color w:val="000000"/>
                <w:sz w:val="22"/>
                <w:szCs w:val="22"/>
              </w:rPr>
            </w:pPr>
            <w:ins w:id="1716" w:author="Hudec Branislav" w:date="2015-12-29T11:49:00Z">
              <w:r w:rsidRPr="00BB2644">
                <w:rPr>
                  <w:color w:val="000000"/>
                  <w:sz w:val="22"/>
                  <w:szCs w:val="22"/>
                </w:rPr>
                <w:t> </w:t>
              </w:r>
            </w:ins>
          </w:p>
        </w:tc>
      </w:tr>
      <w:tr w:rsidR="00E92290" w:rsidRPr="00BB2644" w:rsidTr="001622F7">
        <w:trPr>
          <w:trHeight w:val="300"/>
          <w:ins w:id="1717" w:author="Hudec Branislav" w:date="2015-12-29T11:49:00Z"/>
        </w:trPr>
        <w:tc>
          <w:tcPr>
            <w:tcW w:w="3559" w:type="dxa"/>
            <w:gridSpan w:val="2"/>
            <w:shd w:val="clear" w:color="000000" w:fill="FFFFFF"/>
            <w:vAlign w:val="center"/>
            <w:hideMark/>
          </w:tcPr>
          <w:p w:rsidR="00E92290" w:rsidRPr="00BB2644" w:rsidRDefault="00E92290" w:rsidP="001622F7">
            <w:pPr>
              <w:rPr>
                <w:ins w:id="1718" w:author="Hudec Branislav" w:date="2015-12-29T11:49:00Z"/>
                <w:b/>
                <w:bCs/>
                <w:sz w:val="22"/>
                <w:szCs w:val="22"/>
              </w:rPr>
            </w:pPr>
            <w:ins w:id="1719" w:author="Hudec Branislav" w:date="2015-12-29T11:49:00Z">
              <w:r w:rsidRPr="00BB2644">
                <w:rPr>
                  <w:b/>
                  <w:bCs/>
                  <w:sz w:val="22"/>
                  <w:szCs w:val="22"/>
                </w:rPr>
                <w:t>Kontrolu vykonal</w:t>
              </w:r>
              <w:r w:rsidRPr="00BD2FCC">
                <w:rPr>
                  <w:rStyle w:val="Odkaznapoznmkupodiarou"/>
                  <w:b/>
                  <w:bCs/>
                  <w:sz w:val="20"/>
                  <w:szCs w:val="20"/>
                </w:rPr>
                <w:footnoteReference w:id="22"/>
              </w:r>
              <w:r w:rsidRPr="00BB2644">
                <w:rPr>
                  <w:b/>
                  <w:bCs/>
                  <w:sz w:val="22"/>
                  <w:szCs w:val="22"/>
                </w:rPr>
                <w:t>:</w:t>
              </w:r>
            </w:ins>
          </w:p>
        </w:tc>
        <w:tc>
          <w:tcPr>
            <w:tcW w:w="5528" w:type="dxa"/>
            <w:gridSpan w:val="5"/>
            <w:shd w:val="clear" w:color="auto" w:fill="auto"/>
            <w:vAlign w:val="center"/>
            <w:hideMark/>
          </w:tcPr>
          <w:p w:rsidR="00E92290" w:rsidRPr="00BB2644" w:rsidRDefault="00E92290" w:rsidP="001622F7">
            <w:pPr>
              <w:rPr>
                <w:ins w:id="1722" w:author="Hudec Branislav" w:date="2015-12-29T11:49:00Z"/>
                <w:color w:val="000000"/>
                <w:sz w:val="22"/>
                <w:szCs w:val="22"/>
              </w:rPr>
            </w:pPr>
            <w:ins w:id="1723" w:author="Hudec Branislav" w:date="2015-12-29T11:49:00Z">
              <w:r w:rsidRPr="00BB2644">
                <w:rPr>
                  <w:color w:val="000000"/>
                  <w:sz w:val="22"/>
                  <w:szCs w:val="22"/>
                </w:rPr>
                <w:t> </w:t>
              </w:r>
            </w:ins>
          </w:p>
        </w:tc>
      </w:tr>
      <w:tr w:rsidR="00E92290" w:rsidRPr="00BB2644" w:rsidTr="001622F7">
        <w:trPr>
          <w:trHeight w:val="300"/>
          <w:ins w:id="1724" w:author="Hudec Branislav" w:date="2015-12-29T11:49:00Z"/>
        </w:trPr>
        <w:tc>
          <w:tcPr>
            <w:tcW w:w="3559" w:type="dxa"/>
            <w:gridSpan w:val="2"/>
            <w:shd w:val="clear" w:color="000000" w:fill="FFFFFF"/>
            <w:vAlign w:val="center"/>
            <w:hideMark/>
          </w:tcPr>
          <w:p w:rsidR="00E92290" w:rsidRPr="00BB2644" w:rsidRDefault="00E92290" w:rsidP="001622F7">
            <w:pPr>
              <w:rPr>
                <w:ins w:id="1725" w:author="Hudec Branislav" w:date="2015-12-29T11:49:00Z"/>
                <w:b/>
                <w:bCs/>
                <w:sz w:val="22"/>
                <w:szCs w:val="22"/>
              </w:rPr>
            </w:pPr>
            <w:ins w:id="1726" w:author="Hudec Branislav" w:date="2015-12-29T11:49:00Z">
              <w:r w:rsidRPr="00BB2644">
                <w:rPr>
                  <w:b/>
                  <w:bCs/>
                  <w:sz w:val="22"/>
                  <w:szCs w:val="22"/>
                </w:rPr>
                <w:t xml:space="preserve">Dátum: </w:t>
              </w:r>
            </w:ins>
          </w:p>
        </w:tc>
        <w:tc>
          <w:tcPr>
            <w:tcW w:w="5528" w:type="dxa"/>
            <w:gridSpan w:val="5"/>
            <w:shd w:val="clear" w:color="auto" w:fill="auto"/>
            <w:vAlign w:val="center"/>
            <w:hideMark/>
          </w:tcPr>
          <w:p w:rsidR="00E92290" w:rsidRPr="00BB2644" w:rsidRDefault="00E92290" w:rsidP="001622F7">
            <w:pPr>
              <w:rPr>
                <w:ins w:id="1727" w:author="Hudec Branislav" w:date="2015-12-29T11:49:00Z"/>
                <w:color w:val="000000"/>
                <w:sz w:val="22"/>
                <w:szCs w:val="22"/>
              </w:rPr>
            </w:pPr>
            <w:ins w:id="1728" w:author="Hudec Branislav" w:date="2015-12-29T11:49:00Z">
              <w:r w:rsidRPr="00BB2644">
                <w:rPr>
                  <w:color w:val="000000"/>
                  <w:sz w:val="22"/>
                  <w:szCs w:val="22"/>
                </w:rPr>
                <w:t> </w:t>
              </w:r>
            </w:ins>
          </w:p>
        </w:tc>
      </w:tr>
      <w:tr w:rsidR="00E92290" w:rsidRPr="00BB2644" w:rsidTr="001622F7">
        <w:trPr>
          <w:trHeight w:val="300"/>
          <w:ins w:id="1729" w:author="Hudec Branislav" w:date="2015-12-29T11:49:00Z"/>
        </w:trPr>
        <w:tc>
          <w:tcPr>
            <w:tcW w:w="3559" w:type="dxa"/>
            <w:gridSpan w:val="2"/>
            <w:shd w:val="clear" w:color="000000" w:fill="FFFFFF"/>
            <w:vAlign w:val="center"/>
            <w:hideMark/>
          </w:tcPr>
          <w:p w:rsidR="00E92290" w:rsidRPr="00BB2644" w:rsidRDefault="00E92290" w:rsidP="001622F7">
            <w:pPr>
              <w:rPr>
                <w:ins w:id="1730" w:author="Hudec Branislav" w:date="2015-12-29T11:49:00Z"/>
                <w:b/>
                <w:bCs/>
                <w:sz w:val="22"/>
                <w:szCs w:val="22"/>
              </w:rPr>
            </w:pPr>
            <w:ins w:id="1731" w:author="Hudec Branislav" w:date="2015-12-29T11:49:00Z">
              <w:r w:rsidRPr="00BB2644">
                <w:rPr>
                  <w:b/>
                  <w:bCs/>
                  <w:sz w:val="22"/>
                  <w:szCs w:val="22"/>
                </w:rPr>
                <w:t>Podpis:</w:t>
              </w:r>
            </w:ins>
          </w:p>
        </w:tc>
        <w:tc>
          <w:tcPr>
            <w:tcW w:w="5528" w:type="dxa"/>
            <w:gridSpan w:val="5"/>
            <w:shd w:val="clear" w:color="auto" w:fill="auto"/>
            <w:vAlign w:val="center"/>
            <w:hideMark/>
          </w:tcPr>
          <w:p w:rsidR="00E92290" w:rsidRPr="00BB2644" w:rsidRDefault="00E92290" w:rsidP="001622F7">
            <w:pPr>
              <w:rPr>
                <w:ins w:id="1732" w:author="Hudec Branislav" w:date="2015-12-29T11:49:00Z"/>
                <w:color w:val="000000"/>
                <w:sz w:val="22"/>
                <w:szCs w:val="22"/>
              </w:rPr>
            </w:pPr>
            <w:ins w:id="1733" w:author="Hudec Branislav" w:date="2015-12-29T11:49:00Z">
              <w:r w:rsidRPr="00BB2644">
                <w:rPr>
                  <w:color w:val="000000"/>
                  <w:sz w:val="22"/>
                  <w:szCs w:val="22"/>
                </w:rPr>
                <w:t> </w:t>
              </w:r>
            </w:ins>
          </w:p>
        </w:tc>
      </w:tr>
    </w:tbl>
    <w:p w:rsidR="00A200F4" w:rsidRDefault="00A200F4">
      <w:pPr>
        <w:spacing w:after="200" w:line="276" w:lineRule="auto"/>
      </w:pPr>
    </w:p>
    <w:p w:rsidR="0084554C" w:rsidRDefault="0084554C">
      <w:pPr>
        <w:spacing w:after="200" w:line="276" w:lineRule="auto"/>
      </w:pPr>
    </w:p>
    <w:p w:rsidR="0084554C" w:rsidRDefault="0084554C">
      <w:pPr>
        <w:spacing w:after="200" w:line="276" w:lineRule="auto"/>
      </w:pPr>
    </w:p>
    <w:p w:rsidR="0084554C" w:rsidRDefault="0084554C">
      <w:pPr>
        <w:spacing w:after="200" w:line="276" w:lineRule="auto"/>
      </w:pPr>
    </w:p>
    <w:p w:rsidR="0084554C" w:rsidRDefault="0084554C">
      <w:pPr>
        <w:spacing w:after="200" w:line="276" w:lineRule="auto"/>
      </w:pPr>
    </w:p>
    <w:p w:rsidR="0084554C" w:rsidRDefault="0084554C">
      <w:pPr>
        <w:spacing w:after="200" w:line="276" w:lineRule="auto"/>
      </w:pPr>
    </w:p>
    <w:p w:rsidR="0084554C" w:rsidDel="001622F7" w:rsidRDefault="0084554C">
      <w:pPr>
        <w:spacing w:after="200" w:line="276" w:lineRule="auto"/>
        <w:rPr>
          <w:ins w:id="1734" w:author="Hudec Branislav" w:date="2015-12-29T11:15:00Z"/>
          <w:del w:id="1735" w:author="Tibor Barna" w:date="2015-12-29T12:22:00Z"/>
        </w:rPr>
      </w:pPr>
    </w:p>
    <w:p w:rsidR="00A200F4" w:rsidDel="001622F7" w:rsidRDefault="00A200F4">
      <w:pPr>
        <w:spacing w:after="200" w:line="276" w:lineRule="auto"/>
        <w:rPr>
          <w:ins w:id="1736" w:author="Hudec Branislav" w:date="2015-12-29T11:15:00Z"/>
          <w:del w:id="1737" w:author="Tibor Barna" w:date="2015-12-29T12:22:00Z"/>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200F4" w:rsidRPr="00BB2644" w:rsidTr="001622F7">
        <w:trPr>
          <w:trHeight w:val="645"/>
          <w:ins w:id="1738" w:author="Hudec Branislav" w:date="2015-12-29T11:18:00Z"/>
        </w:trPr>
        <w:tc>
          <w:tcPr>
            <w:tcW w:w="9087" w:type="dxa"/>
            <w:gridSpan w:val="7"/>
            <w:shd w:val="clear" w:color="000000" w:fill="60497A"/>
            <w:vAlign w:val="center"/>
            <w:hideMark/>
          </w:tcPr>
          <w:p w:rsidR="00A200F4" w:rsidRPr="00BB2644" w:rsidRDefault="00A200F4" w:rsidP="001622F7">
            <w:pPr>
              <w:jc w:val="center"/>
              <w:rPr>
                <w:ins w:id="1739" w:author="Hudec Branislav" w:date="2015-12-29T11:18:00Z"/>
                <w:b/>
                <w:bCs/>
                <w:color w:val="FFFFFF"/>
              </w:rPr>
            </w:pPr>
            <w:bookmarkStart w:id="1740" w:name="KZ_12"/>
            <w:ins w:id="1741" w:author="Hudec Branislav" w:date="2015-12-29T11:18:00Z">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ins>
            <w:ins w:id="1742" w:author="Tibor Barna" w:date="2016-01-04T09:14:00Z">
              <w:r w:rsidR="009E2AA7" w:rsidRPr="009E2AA7">
                <w:rPr>
                  <w:b/>
                  <w:bCs/>
                  <w:color w:val="FFFFFF"/>
                </w:rPr>
                <w:t>Nadlimitná zákazka - verejná súťaž s využitím elektronického trhoviska - štandardná ex-post kontrola</w:t>
              </w:r>
            </w:ins>
            <w:ins w:id="1743" w:author="Hudec Branislav" w:date="2015-12-29T11:26:00Z">
              <w:del w:id="1744" w:author="Tibor Barna" w:date="2016-01-04T09:14:00Z">
                <w:r w:rsidR="004E2338" w:rsidDel="009E2AA7">
                  <w:rPr>
                    <w:b/>
                    <w:bCs/>
                    <w:color w:val="FFFFFF"/>
                  </w:rPr>
                  <w:delText>Nad</w:delText>
                </w:r>
              </w:del>
            </w:ins>
            <w:ins w:id="1745" w:author="Hudec Branislav" w:date="2015-12-29T11:18:00Z">
              <w:del w:id="1746" w:author="Tibor Barna" w:date="2016-01-04T09:14:00Z">
                <w:r w:rsidRPr="00A46A14" w:rsidDel="009E2AA7">
                  <w:rPr>
                    <w:b/>
                    <w:bCs/>
                    <w:color w:val="FFFFFF"/>
                  </w:rPr>
                  <w:delText>limitná zákazka realizovaná cez elektronické trhovisko - štandardná ex-post kontrola</w:delText>
                </w:r>
              </w:del>
            </w:ins>
          </w:p>
        </w:tc>
      </w:tr>
      <w:bookmarkEnd w:id="1740"/>
      <w:tr w:rsidR="00A200F4" w:rsidRPr="00BB2644" w:rsidTr="001622F7">
        <w:trPr>
          <w:trHeight w:val="330"/>
          <w:ins w:id="1747" w:author="Hudec Branislav" w:date="2015-12-29T11:18:00Z"/>
        </w:trPr>
        <w:tc>
          <w:tcPr>
            <w:tcW w:w="9087" w:type="dxa"/>
            <w:gridSpan w:val="7"/>
            <w:shd w:val="clear" w:color="auto" w:fill="auto"/>
            <w:vAlign w:val="center"/>
            <w:hideMark/>
          </w:tcPr>
          <w:p w:rsidR="00A200F4" w:rsidRPr="00BB2644" w:rsidRDefault="00A200F4" w:rsidP="001622F7">
            <w:pPr>
              <w:jc w:val="center"/>
              <w:rPr>
                <w:ins w:id="1748" w:author="Hudec Branislav" w:date="2015-12-29T11:18:00Z"/>
                <w:b/>
                <w:bCs/>
                <w:color w:val="000000"/>
                <w:sz w:val="22"/>
                <w:szCs w:val="22"/>
              </w:rPr>
            </w:pPr>
            <w:ins w:id="1749" w:author="Hudec Branislav" w:date="2015-12-29T11:18:00Z">
              <w:r w:rsidRPr="00BB2644">
                <w:rPr>
                  <w:b/>
                  <w:bCs/>
                  <w:color w:val="000000"/>
                  <w:sz w:val="22"/>
                  <w:szCs w:val="22"/>
                </w:rPr>
                <w:t>Identifikácia programu</w:t>
              </w:r>
            </w:ins>
          </w:p>
        </w:tc>
      </w:tr>
      <w:tr w:rsidR="00A200F4" w:rsidRPr="00BB2644" w:rsidTr="001622F7">
        <w:trPr>
          <w:trHeight w:val="300"/>
          <w:ins w:id="1750" w:author="Hudec Branislav" w:date="2015-12-29T11:18:00Z"/>
        </w:trPr>
        <w:tc>
          <w:tcPr>
            <w:tcW w:w="3559" w:type="dxa"/>
            <w:gridSpan w:val="2"/>
            <w:shd w:val="clear" w:color="auto" w:fill="auto"/>
            <w:vAlign w:val="center"/>
            <w:hideMark/>
          </w:tcPr>
          <w:p w:rsidR="00A200F4" w:rsidRPr="00BB2644" w:rsidRDefault="00A200F4" w:rsidP="001622F7">
            <w:pPr>
              <w:rPr>
                <w:ins w:id="1751" w:author="Hudec Branislav" w:date="2015-12-29T11:18:00Z"/>
                <w:color w:val="000000"/>
                <w:sz w:val="22"/>
                <w:szCs w:val="22"/>
              </w:rPr>
            </w:pPr>
            <w:ins w:id="1752" w:author="Hudec Branislav" w:date="2015-12-29T11:18:00Z">
              <w:r w:rsidRPr="00BB2644">
                <w:rPr>
                  <w:color w:val="000000"/>
                  <w:sz w:val="22"/>
                  <w:szCs w:val="22"/>
                </w:rPr>
                <w:t>Názov programu</w:t>
              </w:r>
            </w:ins>
          </w:p>
        </w:tc>
        <w:tc>
          <w:tcPr>
            <w:tcW w:w="5528" w:type="dxa"/>
            <w:gridSpan w:val="5"/>
            <w:shd w:val="clear" w:color="auto" w:fill="auto"/>
            <w:vAlign w:val="center"/>
            <w:hideMark/>
          </w:tcPr>
          <w:p w:rsidR="00A200F4" w:rsidRPr="00BB2644" w:rsidRDefault="00A200F4" w:rsidP="001622F7">
            <w:pPr>
              <w:rPr>
                <w:ins w:id="1753" w:author="Hudec Branislav" w:date="2015-12-29T11:18:00Z"/>
                <w:color w:val="000000"/>
                <w:sz w:val="22"/>
                <w:szCs w:val="22"/>
              </w:rPr>
            </w:pPr>
            <w:ins w:id="1754" w:author="Hudec Branislav" w:date="2015-12-29T11:18:00Z">
              <w:r w:rsidRPr="00BB2644">
                <w:rPr>
                  <w:color w:val="000000"/>
                  <w:sz w:val="22"/>
                  <w:szCs w:val="22"/>
                </w:rPr>
                <w:t> </w:t>
              </w:r>
            </w:ins>
          </w:p>
        </w:tc>
      </w:tr>
      <w:tr w:rsidR="00A200F4" w:rsidRPr="00BB2644" w:rsidTr="001622F7">
        <w:trPr>
          <w:trHeight w:val="660"/>
          <w:ins w:id="1755" w:author="Hudec Branislav" w:date="2015-12-29T11:18:00Z"/>
        </w:trPr>
        <w:tc>
          <w:tcPr>
            <w:tcW w:w="3559" w:type="dxa"/>
            <w:gridSpan w:val="2"/>
            <w:shd w:val="clear" w:color="auto" w:fill="auto"/>
            <w:vAlign w:val="center"/>
            <w:hideMark/>
          </w:tcPr>
          <w:p w:rsidR="00A200F4" w:rsidRPr="00BB2644" w:rsidRDefault="00A200F4" w:rsidP="001622F7">
            <w:pPr>
              <w:rPr>
                <w:ins w:id="1756" w:author="Hudec Branislav" w:date="2015-12-29T11:18:00Z"/>
                <w:color w:val="000000"/>
                <w:sz w:val="22"/>
                <w:szCs w:val="22"/>
              </w:rPr>
            </w:pPr>
            <w:ins w:id="1757" w:author="Hudec Branislav" w:date="2015-12-29T11:18:00Z">
              <w:r w:rsidRPr="00BB2644">
                <w:rPr>
                  <w:color w:val="000000"/>
                  <w:sz w:val="22"/>
                  <w:szCs w:val="22"/>
                </w:rPr>
                <w:t>Názov opatrenia</w:t>
              </w:r>
            </w:ins>
          </w:p>
        </w:tc>
        <w:tc>
          <w:tcPr>
            <w:tcW w:w="5528" w:type="dxa"/>
            <w:gridSpan w:val="5"/>
            <w:shd w:val="clear" w:color="auto" w:fill="auto"/>
            <w:vAlign w:val="center"/>
            <w:hideMark/>
          </w:tcPr>
          <w:p w:rsidR="00A200F4" w:rsidRPr="00BB2644" w:rsidRDefault="00A200F4" w:rsidP="001622F7">
            <w:pPr>
              <w:rPr>
                <w:ins w:id="1758" w:author="Hudec Branislav" w:date="2015-12-29T11:18:00Z"/>
                <w:color w:val="000000"/>
                <w:sz w:val="22"/>
                <w:szCs w:val="22"/>
              </w:rPr>
            </w:pPr>
            <w:ins w:id="1759" w:author="Hudec Branislav" w:date="2015-12-29T11:18:00Z">
              <w:r w:rsidRPr="00BB2644">
                <w:rPr>
                  <w:color w:val="000000"/>
                  <w:sz w:val="22"/>
                  <w:szCs w:val="22"/>
                </w:rPr>
                <w:t> </w:t>
              </w:r>
            </w:ins>
          </w:p>
        </w:tc>
      </w:tr>
      <w:tr w:rsidR="00A200F4" w:rsidRPr="00BB2644" w:rsidTr="001622F7">
        <w:trPr>
          <w:trHeight w:val="330"/>
          <w:ins w:id="1760" w:author="Hudec Branislav" w:date="2015-12-29T11:18:00Z"/>
        </w:trPr>
        <w:tc>
          <w:tcPr>
            <w:tcW w:w="9087" w:type="dxa"/>
            <w:gridSpan w:val="7"/>
            <w:shd w:val="clear" w:color="auto" w:fill="auto"/>
            <w:vAlign w:val="center"/>
            <w:hideMark/>
          </w:tcPr>
          <w:p w:rsidR="00A200F4" w:rsidRPr="00BB2644" w:rsidRDefault="00A200F4" w:rsidP="001622F7">
            <w:pPr>
              <w:jc w:val="center"/>
              <w:rPr>
                <w:ins w:id="1761" w:author="Hudec Branislav" w:date="2015-12-29T11:18:00Z"/>
                <w:b/>
                <w:bCs/>
                <w:color w:val="000000"/>
                <w:sz w:val="22"/>
                <w:szCs w:val="22"/>
              </w:rPr>
            </w:pPr>
            <w:ins w:id="1762" w:author="Hudec Branislav" w:date="2015-12-29T11:18:00Z">
              <w:r w:rsidRPr="00BB2644">
                <w:rPr>
                  <w:b/>
                  <w:bCs/>
                  <w:color w:val="000000"/>
                  <w:sz w:val="22"/>
                  <w:szCs w:val="22"/>
                </w:rPr>
                <w:t>Identifikácia projektu a prijímateľa</w:t>
              </w:r>
            </w:ins>
          </w:p>
        </w:tc>
      </w:tr>
      <w:tr w:rsidR="00A200F4" w:rsidRPr="00BB2644" w:rsidTr="001622F7">
        <w:trPr>
          <w:trHeight w:val="330"/>
          <w:ins w:id="1763" w:author="Hudec Branislav" w:date="2015-12-29T11:18:00Z"/>
        </w:trPr>
        <w:tc>
          <w:tcPr>
            <w:tcW w:w="3559" w:type="dxa"/>
            <w:gridSpan w:val="2"/>
            <w:shd w:val="clear" w:color="auto" w:fill="auto"/>
            <w:vAlign w:val="center"/>
            <w:hideMark/>
          </w:tcPr>
          <w:p w:rsidR="00A200F4" w:rsidRPr="00BB2644" w:rsidRDefault="00A200F4" w:rsidP="001622F7">
            <w:pPr>
              <w:rPr>
                <w:ins w:id="1764" w:author="Hudec Branislav" w:date="2015-12-29T11:18:00Z"/>
                <w:color w:val="000000"/>
                <w:sz w:val="22"/>
                <w:szCs w:val="22"/>
              </w:rPr>
            </w:pPr>
            <w:ins w:id="1765" w:author="Hudec Branislav" w:date="2015-12-29T11:18:00Z">
              <w:r w:rsidRPr="00BB2644">
                <w:rPr>
                  <w:color w:val="000000"/>
                  <w:sz w:val="22"/>
                  <w:szCs w:val="22"/>
                </w:rPr>
                <w:t>Kód projektu v ITMS</w:t>
              </w:r>
            </w:ins>
          </w:p>
        </w:tc>
        <w:tc>
          <w:tcPr>
            <w:tcW w:w="5528" w:type="dxa"/>
            <w:gridSpan w:val="5"/>
            <w:shd w:val="clear" w:color="auto" w:fill="auto"/>
            <w:vAlign w:val="center"/>
            <w:hideMark/>
          </w:tcPr>
          <w:p w:rsidR="00A200F4" w:rsidRPr="00BB2644" w:rsidRDefault="00A200F4" w:rsidP="001622F7">
            <w:pPr>
              <w:rPr>
                <w:ins w:id="1766" w:author="Hudec Branislav" w:date="2015-12-29T11:18:00Z"/>
                <w:color w:val="000000"/>
                <w:sz w:val="22"/>
                <w:szCs w:val="22"/>
              </w:rPr>
            </w:pPr>
            <w:ins w:id="1767" w:author="Hudec Branislav" w:date="2015-12-29T11:18:00Z">
              <w:r w:rsidRPr="00BB2644">
                <w:rPr>
                  <w:color w:val="000000"/>
                  <w:sz w:val="22"/>
                  <w:szCs w:val="22"/>
                </w:rPr>
                <w:t> </w:t>
              </w:r>
            </w:ins>
          </w:p>
        </w:tc>
      </w:tr>
      <w:tr w:rsidR="00A200F4" w:rsidRPr="00BB2644" w:rsidTr="001622F7">
        <w:trPr>
          <w:trHeight w:val="300"/>
          <w:ins w:id="1768" w:author="Hudec Branislav" w:date="2015-12-29T11:18:00Z"/>
        </w:trPr>
        <w:tc>
          <w:tcPr>
            <w:tcW w:w="3559" w:type="dxa"/>
            <w:gridSpan w:val="2"/>
            <w:shd w:val="clear" w:color="auto" w:fill="auto"/>
            <w:vAlign w:val="center"/>
            <w:hideMark/>
          </w:tcPr>
          <w:p w:rsidR="00A200F4" w:rsidRPr="00BB2644" w:rsidRDefault="00A200F4" w:rsidP="001622F7">
            <w:pPr>
              <w:rPr>
                <w:ins w:id="1769" w:author="Hudec Branislav" w:date="2015-12-29T11:18:00Z"/>
                <w:color w:val="000000"/>
                <w:sz w:val="22"/>
                <w:szCs w:val="22"/>
              </w:rPr>
            </w:pPr>
            <w:ins w:id="1770" w:author="Hudec Branislav" w:date="2015-12-29T11:18:00Z">
              <w:r w:rsidRPr="00BB2644">
                <w:rPr>
                  <w:color w:val="000000"/>
                  <w:sz w:val="22"/>
                  <w:szCs w:val="22"/>
                </w:rPr>
                <w:t>Názov projektu</w:t>
              </w:r>
            </w:ins>
          </w:p>
        </w:tc>
        <w:tc>
          <w:tcPr>
            <w:tcW w:w="5528" w:type="dxa"/>
            <w:gridSpan w:val="5"/>
            <w:shd w:val="clear" w:color="auto" w:fill="auto"/>
            <w:vAlign w:val="center"/>
            <w:hideMark/>
          </w:tcPr>
          <w:p w:rsidR="00A200F4" w:rsidRPr="00BB2644" w:rsidRDefault="00A200F4" w:rsidP="001622F7">
            <w:pPr>
              <w:rPr>
                <w:ins w:id="1771" w:author="Hudec Branislav" w:date="2015-12-29T11:18:00Z"/>
                <w:color w:val="000000"/>
                <w:sz w:val="22"/>
                <w:szCs w:val="22"/>
              </w:rPr>
            </w:pPr>
            <w:ins w:id="1772" w:author="Hudec Branislav" w:date="2015-12-29T11:18:00Z">
              <w:r w:rsidRPr="00BB2644">
                <w:rPr>
                  <w:color w:val="000000"/>
                  <w:sz w:val="22"/>
                  <w:szCs w:val="22"/>
                </w:rPr>
                <w:t> </w:t>
              </w:r>
            </w:ins>
          </w:p>
        </w:tc>
      </w:tr>
      <w:tr w:rsidR="00A200F4" w:rsidRPr="00BB2644" w:rsidTr="001622F7">
        <w:trPr>
          <w:trHeight w:val="300"/>
          <w:ins w:id="1773" w:author="Hudec Branislav" w:date="2015-12-29T11:18:00Z"/>
        </w:trPr>
        <w:tc>
          <w:tcPr>
            <w:tcW w:w="3559" w:type="dxa"/>
            <w:gridSpan w:val="2"/>
            <w:shd w:val="clear" w:color="auto" w:fill="auto"/>
            <w:vAlign w:val="center"/>
            <w:hideMark/>
          </w:tcPr>
          <w:p w:rsidR="00A200F4" w:rsidRPr="00BB2644" w:rsidRDefault="00A200F4" w:rsidP="001622F7">
            <w:pPr>
              <w:rPr>
                <w:ins w:id="1774" w:author="Hudec Branislav" w:date="2015-12-29T11:18:00Z"/>
                <w:color w:val="000000"/>
                <w:sz w:val="22"/>
                <w:szCs w:val="22"/>
              </w:rPr>
            </w:pPr>
            <w:ins w:id="1775" w:author="Hudec Branislav" w:date="2015-12-29T11:18:00Z">
              <w:r w:rsidRPr="00BB2644">
                <w:rPr>
                  <w:color w:val="000000"/>
                  <w:sz w:val="22"/>
                  <w:szCs w:val="22"/>
                </w:rPr>
                <w:t>Názov/Meno a adresa sídla prijímateľa</w:t>
              </w:r>
            </w:ins>
          </w:p>
        </w:tc>
        <w:tc>
          <w:tcPr>
            <w:tcW w:w="5528" w:type="dxa"/>
            <w:gridSpan w:val="5"/>
            <w:shd w:val="clear" w:color="auto" w:fill="auto"/>
            <w:vAlign w:val="center"/>
            <w:hideMark/>
          </w:tcPr>
          <w:p w:rsidR="00A200F4" w:rsidRPr="00BB2644" w:rsidRDefault="00A200F4" w:rsidP="001622F7">
            <w:pPr>
              <w:rPr>
                <w:ins w:id="1776" w:author="Hudec Branislav" w:date="2015-12-29T11:18:00Z"/>
                <w:color w:val="000000"/>
                <w:sz w:val="22"/>
                <w:szCs w:val="22"/>
              </w:rPr>
            </w:pPr>
            <w:ins w:id="1777" w:author="Hudec Branislav" w:date="2015-12-29T11:18:00Z">
              <w:r w:rsidRPr="00BB2644">
                <w:rPr>
                  <w:color w:val="000000"/>
                  <w:sz w:val="22"/>
                  <w:szCs w:val="22"/>
                </w:rPr>
                <w:t> </w:t>
              </w:r>
            </w:ins>
          </w:p>
        </w:tc>
      </w:tr>
      <w:tr w:rsidR="00A200F4" w:rsidRPr="00BB2644" w:rsidTr="001622F7">
        <w:trPr>
          <w:trHeight w:val="300"/>
          <w:ins w:id="1778" w:author="Hudec Branislav" w:date="2015-12-29T11:18:00Z"/>
        </w:trPr>
        <w:tc>
          <w:tcPr>
            <w:tcW w:w="3559" w:type="dxa"/>
            <w:gridSpan w:val="2"/>
            <w:shd w:val="clear" w:color="auto" w:fill="auto"/>
            <w:vAlign w:val="center"/>
            <w:hideMark/>
          </w:tcPr>
          <w:p w:rsidR="00A200F4" w:rsidRPr="00BB2644" w:rsidRDefault="00A200F4" w:rsidP="001622F7">
            <w:pPr>
              <w:rPr>
                <w:ins w:id="1779" w:author="Hudec Branislav" w:date="2015-12-29T11:18:00Z"/>
                <w:color w:val="000000"/>
                <w:sz w:val="22"/>
                <w:szCs w:val="22"/>
              </w:rPr>
            </w:pPr>
            <w:ins w:id="1780" w:author="Hudec Branislav" w:date="2015-12-29T11:18:00Z">
              <w:r w:rsidRPr="00BB2644">
                <w:rPr>
                  <w:color w:val="000000"/>
                  <w:sz w:val="22"/>
                  <w:szCs w:val="22"/>
                </w:rPr>
                <w:t>Druh verejného obstarávateľa / obstarávateľa podľa ZVO</w:t>
              </w:r>
            </w:ins>
          </w:p>
        </w:tc>
        <w:tc>
          <w:tcPr>
            <w:tcW w:w="5528" w:type="dxa"/>
            <w:gridSpan w:val="5"/>
            <w:shd w:val="clear" w:color="auto" w:fill="auto"/>
            <w:vAlign w:val="center"/>
            <w:hideMark/>
          </w:tcPr>
          <w:p w:rsidR="00A200F4" w:rsidRPr="00BB2644" w:rsidRDefault="00A200F4" w:rsidP="001622F7">
            <w:pPr>
              <w:rPr>
                <w:ins w:id="1781" w:author="Hudec Branislav" w:date="2015-12-29T11:18:00Z"/>
                <w:color w:val="000000"/>
                <w:sz w:val="22"/>
                <w:szCs w:val="22"/>
              </w:rPr>
            </w:pPr>
            <w:ins w:id="1782" w:author="Hudec Branislav" w:date="2015-12-29T11:18:00Z">
              <w:r w:rsidRPr="00BB2644">
                <w:rPr>
                  <w:color w:val="000000"/>
                  <w:sz w:val="22"/>
                  <w:szCs w:val="22"/>
                </w:rPr>
                <w:t> </w:t>
              </w:r>
            </w:ins>
          </w:p>
        </w:tc>
      </w:tr>
      <w:tr w:rsidR="00A200F4" w:rsidRPr="00BB2644" w:rsidTr="001622F7">
        <w:trPr>
          <w:trHeight w:val="330"/>
          <w:ins w:id="1783" w:author="Hudec Branislav" w:date="2015-12-29T11:18:00Z"/>
        </w:trPr>
        <w:tc>
          <w:tcPr>
            <w:tcW w:w="9087" w:type="dxa"/>
            <w:gridSpan w:val="7"/>
            <w:shd w:val="clear" w:color="auto" w:fill="auto"/>
            <w:vAlign w:val="center"/>
            <w:hideMark/>
          </w:tcPr>
          <w:p w:rsidR="00A200F4" w:rsidRPr="00BB2644" w:rsidRDefault="00A200F4" w:rsidP="001622F7">
            <w:pPr>
              <w:jc w:val="center"/>
              <w:rPr>
                <w:ins w:id="1784" w:author="Hudec Branislav" w:date="2015-12-29T11:18:00Z"/>
                <w:b/>
                <w:bCs/>
                <w:color w:val="000000"/>
                <w:sz w:val="22"/>
                <w:szCs w:val="22"/>
              </w:rPr>
            </w:pPr>
            <w:ins w:id="1785" w:author="Hudec Branislav" w:date="2015-12-29T11:18:00Z">
              <w:r w:rsidRPr="00BB2644">
                <w:rPr>
                  <w:b/>
                  <w:bCs/>
                  <w:color w:val="000000"/>
                  <w:sz w:val="22"/>
                  <w:szCs w:val="22"/>
                </w:rPr>
                <w:t>Identifikácia zákazky</w:t>
              </w:r>
            </w:ins>
          </w:p>
        </w:tc>
      </w:tr>
      <w:tr w:rsidR="00A200F4" w:rsidRPr="00BB2644" w:rsidTr="001622F7">
        <w:trPr>
          <w:trHeight w:val="300"/>
          <w:ins w:id="1786" w:author="Hudec Branislav" w:date="2015-12-29T11:18:00Z"/>
        </w:trPr>
        <w:tc>
          <w:tcPr>
            <w:tcW w:w="3559" w:type="dxa"/>
            <w:gridSpan w:val="2"/>
            <w:shd w:val="clear" w:color="auto" w:fill="auto"/>
            <w:vAlign w:val="center"/>
            <w:hideMark/>
          </w:tcPr>
          <w:p w:rsidR="00A200F4" w:rsidRPr="00BB2644" w:rsidRDefault="00A200F4" w:rsidP="001622F7">
            <w:pPr>
              <w:rPr>
                <w:ins w:id="1787" w:author="Hudec Branislav" w:date="2015-12-29T11:18:00Z"/>
                <w:color w:val="000000"/>
                <w:sz w:val="22"/>
                <w:szCs w:val="22"/>
              </w:rPr>
            </w:pPr>
            <w:ins w:id="1788" w:author="Hudec Branislav" w:date="2015-12-29T11:18:00Z">
              <w:r w:rsidRPr="00BB2644">
                <w:rPr>
                  <w:color w:val="000000"/>
                  <w:sz w:val="22"/>
                  <w:szCs w:val="22"/>
                </w:rPr>
                <w:t>Druh zákazky podľa predpokladanej hodnoty zákazky</w:t>
              </w:r>
            </w:ins>
          </w:p>
        </w:tc>
        <w:tc>
          <w:tcPr>
            <w:tcW w:w="5528" w:type="dxa"/>
            <w:gridSpan w:val="5"/>
            <w:shd w:val="clear" w:color="auto" w:fill="auto"/>
            <w:vAlign w:val="center"/>
            <w:hideMark/>
          </w:tcPr>
          <w:p w:rsidR="00A200F4" w:rsidRPr="00BB2644" w:rsidRDefault="00A200F4" w:rsidP="001622F7">
            <w:pPr>
              <w:rPr>
                <w:ins w:id="1789" w:author="Hudec Branislav" w:date="2015-12-29T11:18:00Z"/>
                <w:color w:val="000000"/>
                <w:sz w:val="22"/>
                <w:szCs w:val="22"/>
              </w:rPr>
            </w:pPr>
            <w:ins w:id="1790" w:author="Hudec Branislav" w:date="2015-12-29T11:18:00Z">
              <w:r>
                <w:rPr>
                  <w:color w:val="000000"/>
                  <w:sz w:val="22"/>
                  <w:szCs w:val="22"/>
                </w:rPr>
                <w:t>Nad</w:t>
              </w:r>
              <w:r w:rsidRPr="00BB2644">
                <w:rPr>
                  <w:color w:val="000000"/>
                  <w:sz w:val="22"/>
                  <w:szCs w:val="22"/>
                </w:rPr>
                <w:t>limitná zákazka</w:t>
              </w:r>
            </w:ins>
          </w:p>
        </w:tc>
      </w:tr>
      <w:tr w:rsidR="00A200F4" w:rsidRPr="00BB2644" w:rsidTr="001622F7">
        <w:trPr>
          <w:trHeight w:val="300"/>
          <w:ins w:id="1791" w:author="Hudec Branislav" w:date="2015-12-29T11:18:00Z"/>
        </w:trPr>
        <w:tc>
          <w:tcPr>
            <w:tcW w:w="3559" w:type="dxa"/>
            <w:gridSpan w:val="2"/>
            <w:shd w:val="clear" w:color="auto" w:fill="auto"/>
            <w:vAlign w:val="center"/>
            <w:hideMark/>
          </w:tcPr>
          <w:p w:rsidR="00A200F4" w:rsidRPr="00BB2644" w:rsidRDefault="00A200F4" w:rsidP="001622F7">
            <w:pPr>
              <w:rPr>
                <w:ins w:id="1792" w:author="Hudec Branislav" w:date="2015-12-29T11:18:00Z"/>
                <w:color w:val="000000"/>
                <w:sz w:val="22"/>
                <w:szCs w:val="22"/>
              </w:rPr>
            </w:pPr>
            <w:ins w:id="1793" w:author="Hudec Branislav" w:date="2015-12-29T11:18:00Z">
              <w:r w:rsidRPr="00BB2644">
                <w:rPr>
                  <w:color w:val="000000"/>
                  <w:sz w:val="22"/>
                  <w:szCs w:val="22"/>
                </w:rPr>
                <w:t>Druh zákazky podľa postupu</w:t>
              </w:r>
            </w:ins>
          </w:p>
        </w:tc>
        <w:tc>
          <w:tcPr>
            <w:tcW w:w="5528" w:type="dxa"/>
            <w:gridSpan w:val="5"/>
            <w:shd w:val="clear" w:color="auto" w:fill="auto"/>
            <w:vAlign w:val="center"/>
            <w:hideMark/>
          </w:tcPr>
          <w:p w:rsidR="00A200F4" w:rsidRPr="00BB2644" w:rsidRDefault="00A200F4" w:rsidP="001622F7">
            <w:pPr>
              <w:rPr>
                <w:ins w:id="1794" w:author="Hudec Branislav" w:date="2015-12-29T11:18:00Z"/>
                <w:color w:val="000000"/>
                <w:sz w:val="22"/>
                <w:szCs w:val="22"/>
              </w:rPr>
            </w:pPr>
            <w:ins w:id="1795" w:author="Hudec Branislav" w:date="2015-12-29T11:18:00Z">
              <w:r>
                <w:rPr>
                  <w:color w:val="000000"/>
                  <w:sz w:val="22"/>
                  <w:szCs w:val="22"/>
                </w:rPr>
                <w:t>Nad</w:t>
              </w:r>
              <w:r w:rsidRPr="00BB2644">
                <w:rPr>
                  <w:color w:val="000000"/>
                  <w:sz w:val="22"/>
                  <w:szCs w:val="22"/>
                </w:rPr>
                <w:t xml:space="preserve">limitná </w:t>
              </w:r>
              <w:r>
                <w:rPr>
                  <w:color w:val="000000"/>
                  <w:sz w:val="22"/>
                  <w:szCs w:val="22"/>
                </w:rPr>
                <w:t>verejná sú</w:t>
              </w:r>
            </w:ins>
            <w:ins w:id="1796" w:author="Hudec Branislav" w:date="2015-12-29T11:19:00Z">
              <w:r>
                <w:rPr>
                  <w:color w:val="000000"/>
                  <w:sz w:val="22"/>
                  <w:szCs w:val="22"/>
                </w:rPr>
                <w:t>ťaž s využitím</w:t>
              </w:r>
            </w:ins>
            <w:ins w:id="1797" w:author="Hudec Branislav" w:date="2015-12-29T11:18:00Z">
              <w:r w:rsidRPr="00BB2644">
                <w:rPr>
                  <w:color w:val="000000"/>
                  <w:sz w:val="22"/>
                  <w:szCs w:val="22"/>
                </w:rPr>
                <w:t xml:space="preserve"> elektronické</w:t>
              </w:r>
            </w:ins>
            <w:ins w:id="1798" w:author="Hudec Branislav" w:date="2015-12-29T11:19:00Z">
              <w:r>
                <w:rPr>
                  <w:color w:val="000000"/>
                  <w:sz w:val="22"/>
                  <w:szCs w:val="22"/>
                </w:rPr>
                <w:t>ho</w:t>
              </w:r>
            </w:ins>
            <w:ins w:id="1799" w:author="Hudec Branislav" w:date="2015-12-29T11:18:00Z">
              <w:r w:rsidRPr="00BB2644">
                <w:rPr>
                  <w:color w:val="000000"/>
                  <w:sz w:val="22"/>
                  <w:szCs w:val="22"/>
                </w:rPr>
                <w:t xml:space="preserve"> trhovis</w:t>
              </w:r>
              <w:r>
                <w:rPr>
                  <w:color w:val="000000"/>
                  <w:sz w:val="22"/>
                  <w:szCs w:val="22"/>
                </w:rPr>
                <w:t>k</w:t>
              </w:r>
            </w:ins>
            <w:ins w:id="1800" w:author="Hudec Branislav" w:date="2015-12-29T11:19:00Z">
              <w:r>
                <w:rPr>
                  <w:color w:val="000000"/>
                  <w:sz w:val="22"/>
                  <w:szCs w:val="22"/>
                </w:rPr>
                <w:t>a</w:t>
              </w:r>
            </w:ins>
          </w:p>
        </w:tc>
      </w:tr>
      <w:tr w:rsidR="00A200F4" w:rsidRPr="00BB2644" w:rsidTr="001622F7">
        <w:trPr>
          <w:trHeight w:val="300"/>
          <w:ins w:id="1801" w:author="Hudec Branislav" w:date="2015-12-29T11:18:00Z"/>
        </w:trPr>
        <w:tc>
          <w:tcPr>
            <w:tcW w:w="3559" w:type="dxa"/>
            <w:gridSpan w:val="2"/>
            <w:shd w:val="clear" w:color="auto" w:fill="auto"/>
            <w:vAlign w:val="center"/>
            <w:hideMark/>
          </w:tcPr>
          <w:p w:rsidR="00A200F4" w:rsidRPr="00BB2644" w:rsidRDefault="00A200F4" w:rsidP="001622F7">
            <w:pPr>
              <w:rPr>
                <w:ins w:id="1802" w:author="Hudec Branislav" w:date="2015-12-29T11:18:00Z"/>
                <w:color w:val="000000"/>
                <w:sz w:val="22"/>
                <w:szCs w:val="22"/>
              </w:rPr>
            </w:pPr>
            <w:ins w:id="1803" w:author="Hudec Branislav" w:date="2015-12-29T11:18:00Z">
              <w:r w:rsidRPr="00BB2644">
                <w:rPr>
                  <w:color w:val="000000"/>
                  <w:sz w:val="22"/>
                  <w:szCs w:val="22"/>
                </w:rPr>
                <w:t>Druh zákazky podľa predmetu obstarania</w:t>
              </w:r>
            </w:ins>
          </w:p>
        </w:tc>
        <w:tc>
          <w:tcPr>
            <w:tcW w:w="5528" w:type="dxa"/>
            <w:gridSpan w:val="5"/>
            <w:shd w:val="clear" w:color="auto" w:fill="auto"/>
            <w:vAlign w:val="center"/>
            <w:hideMark/>
          </w:tcPr>
          <w:p w:rsidR="00A200F4" w:rsidRPr="00BB2644" w:rsidRDefault="00A200F4" w:rsidP="001622F7">
            <w:pPr>
              <w:rPr>
                <w:ins w:id="1804" w:author="Hudec Branislav" w:date="2015-12-29T11:18:00Z"/>
                <w:color w:val="000000"/>
                <w:sz w:val="22"/>
                <w:szCs w:val="22"/>
              </w:rPr>
            </w:pPr>
            <w:ins w:id="1805" w:author="Hudec Branislav" w:date="2015-12-29T11:18:00Z">
              <w:r w:rsidRPr="00BB2644">
                <w:rPr>
                  <w:color w:val="000000"/>
                  <w:sz w:val="22"/>
                  <w:szCs w:val="22"/>
                </w:rPr>
                <w:t xml:space="preserve"> </w:t>
              </w:r>
            </w:ins>
          </w:p>
        </w:tc>
      </w:tr>
      <w:tr w:rsidR="00A200F4" w:rsidRPr="00BB2644" w:rsidTr="001622F7">
        <w:trPr>
          <w:trHeight w:val="300"/>
          <w:ins w:id="1806" w:author="Hudec Branislav" w:date="2015-12-29T11:18:00Z"/>
        </w:trPr>
        <w:tc>
          <w:tcPr>
            <w:tcW w:w="3559" w:type="dxa"/>
            <w:gridSpan w:val="2"/>
            <w:shd w:val="clear" w:color="auto" w:fill="auto"/>
            <w:vAlign w:val="center"/>
            <w:hideMark/>
          </w:tcPr>
          <w:p w:rsidR="00A200F4" w:rsidRPr="00BB2644" w:rsidRDefault="00A200F4" w:rsidP="001622F7">
            <w:pPr>
              <w:rPr>
                <w:ins w:id="1807" w:author="Hudec Branislav" w:date="2015-12-29T11:18:00Z"/>
                <w:color w:val="000000"/>
                <w:sz w:val="22"/>
                <w:szCs w:val="22"/>
              </w:rPr>
            </w:pPr>
            <w:ins w:id="1808" w:author="Hudec Branislav" w:date="2015-12-29T11:18:00Z">
              <w:r w:rsidRPr="00BB2644">
                <w:rPr>
                  <w:color w:val="000000"/>
                  <w:sz w:val="22"/>
                  <w:szCs w:val="22"/>
                </w:rPr>
                <w:t>Typ kontroly</w:t>
              </w:r>
            </w:ins>
          </w:p>
        </w:tc>
        <w:tc>
          <w:tcPr>
            <w:tcW w:w="5528" w:type="dxa"/>
            <w:gridSpan w:val="5"/>
            <w:shd w:val="clear" w:color="auto" w:fill="auto"/>
            <w:vAlign w:val="center"/>
            <w:hideMark/>
          </w:tcPr>
          <w:p w:rsidR="00A200F4" w:rsidRPr="00BB2644" w:rsidRDefault="00A200F4" w:rsidP="001622F7">
            <w:pPr>
              <w:rPr>
                <w:ins w:id="1809" w:author="Hudec Branislav" w:date="2015-12-29T11:18:00Z"/>
                <w:color w:val="000000"/>
                <w:sz w:val="22"/>
                <w:szCs w:val="22"/>
              </w:rPr>
            </w:pPr>
            <w:ins w:id="1810" w:author="Hudec Branislav" w:date="2015-12-29T11:18:00Z">
              <w:r w:rsidRPr="00BB2644">
                <w:rPr>
                  <w:color w:val="000000"/>
                  <w:sz w:val="22"/>
                  <w:szCs w:val="22"/>
                </w:rPr>
                <w:t>Štandardná ex-post kontrola</w:t>
              </w:r>
            </w:ins>
          </w:p>
        </w:tc>
      </w:tr>
      <w:tr w:rsidR="00A200F4" w:rsidRPr="00BB2644" w:rsidTr="001622F7">
        <w:trPr>
          <w:trHeight w:val="300"/>
          <w:ins w:id="1811" w:author="Hudec Branislav" w:date="2015-12-29T11:18:00Z"/>
        </w:trPr>
        <w:tc>
          <w:tcPr>
            <w:tcW w:w="3559" w:type="dxa"/>
            <w:gridSpan w:val="2"/>
            <w:shd w:val="clear" w:color="auto" w:fill="auto"/>
            <w:vAlign w:val="center"/>
            <w:hideMark/>
          </w:tcPr>
          <w:p w:rsidR="00A200F4" w:rsidRPr="00BB2644" w:rsidRDefault="00A200F4" w:rsidP="001622F7">
            <w:pPr>
              <w:rPr>
                <w:ins w:id="1812" w:author="Hudec Branislav" w:date="2015-12-29T11:18:00Z"/>
                <w:color w:val="000000"/>
                <w:sz w:val="22"/>
                <w:szCs w:val="22"/>
              </w:rPr>
            </w:pPr>
            <w:ins w:id="1813" w:author="Hudec Branislav" w:date="2015-12-29T11:18:00Z">
              <w:r w:rsidRPr="00BB2644">
                <w:rPr>
                  <w:color w:val="000000"/>
                  <w:sz w:val="22"/>
                  <w:szCs w:val="22"/>
                </w:rPr>
                <w:t>Názov zákazky</w:t>
              </w:r>
            </w:ins>
          </w:p>
        </w:tc>
        <w:tc>
          <w:tcPr>
            <w:tcW w:w="5528" w:type="dxa"/>
            <w:gridSpan w:val="5"/>
            <w:shd w:val="clear" w:color="auto" w:fill="auto"/>
            <w:vAlign w:val="center"/>
            <w:hideMark/>
          </w:tcPr>
          <w:p w:rsidR="00A200F4" w:rsidRPr="00BB2644" w:rsidRDefault="00A200F4" w:rsidP="001622F7">
            <w:pPr>
              <w:rPr>
                <w:ins w:id="1814" w:author="Hudec Branislav" w:date="2015-12-29T11:18:00Z"/>
                <w:color w:val="000000"/>
                <w:sz w:val="22"/>
                <w:szCs w:val="22"/>
              </w:rPr>
            </w:pPr>
            <w:ins w:id="1815" w:author="Hudec Branislav" w:date="2015-12-29T11:18:00Z">
              <w:r w:rsidRPr="00BB2644">
                <w:rPr>
                  <w:color w:val="000000"/>
                  <w:sz w:val="22"/>
                  <w:szCs w:val="22"/>
                </w:rPr>
                <w:t> </w:t>
              </w:r>
            </w:ins>
          </w:p>
        </w:tc>
      </w:tr>
      <w:tr w:rsidR="00A200F4" w:rsidRPr="00BB2644" w:rsidTr="001622F7">
        <w:trPr>
          <w:trHeight w:val="300"/>
          <w:ins w:id="1816" w:author="Hudec Branislav" w:date="2015-12-29T11:18:00Z"/>
        </w:trPr>
        <w:tc>
          <w:tcPr>
            <w:tcW w:w="3559" w:type="dxa"/>
            <w:gridSpan w:val="2"/>
            <w:shd w:val="clear" w:color="auto" w:fill="auto"/>
            <w:vAlign w:val="center"/>
            <w:hideMark/>
          </w:tcPr>
          <w:p w:rsidR="00A200F4" w:rsidRPr="00BB2644" w:rsidRDefault="00A200F4" w:rsidP="001622F7">
            <w:pPr>
              <w:rPr>
                <w:ins w:id="1817" w:author="Hudec Branislav" w:date="2015-12-29T11:18:00Z"/>
                <w:color w:val="000000"/>
                <w:sz w:val="22"/>
                <w:szCs w:val="22"/>
              </w:rPr>
            </w:pPr>
            <w:ins w:id="1818" w:author="Hudec Branislav" w:date="2015-12-29T11:18:00Z">
              <w:r w:rsidRPr="00BB2644">
                <w:rPr>
                  <w:color w:val="000000"/>
                  <w:sz w:val="22"/>
                  <w:szCs w:val="22"/>
                </w:rPr>
                <w:t>Číslo oznámenia vo vestníku VO</w:t>
              </w:r>
            </w:ins>
          </w:p>
        </w:tc>
        <w:tc>
          <w:tcPr>
            <w:tcW w:w="5528" w:type="dxa"/>
            <w:gridSpan w:val="5"/>
            <w:shd w:val="clear" w:color="auto" w:fill="auto"/>
            <w:vAlign w:val="center"/>
            <w:hideMark/>
          </w:tcPr>
          <w:p w:rsidR="00A200F4" w:rsidRPr="00BB2644" w:rsidRDefault="00A200F4" w:rsidP="001622F7">
            <w:pPr>
              <w:rPr>
                <w:ins w:id="1819" w:author="Hudec Branislav" w:date="2015-12-29T11:18:00Z"/>
                <w:color w:val="000000"/>
                <w:sz w:val="22"/>
                <w:szCs w:val="22"/>
              </w:rPr>
            </w:pPr>
            <w:ins w:id="1820" w:author="Hudec Branislav" w:date="2015-12-29T11:18:00Z">
              <w:r w:rsidRPr="00BB2644">
                <w:rPr>
                  <w:color w:val="000000"/>
                  <w:sz w:val="22"/>
                  <w:szCs w:val="22"/>
                </w:rPr>
                <w:t> </w:t>
              </w:r>
            </w:ins>
          </w:p>
        </w:tc>
      </w:tr>
      <w:tr w:rsidR="00A200F4" w:rsidRPr="00BB2644" w:rsidTr="001622F7">
        <w:trPr>
          <w:trHeight w:val="300"/>
          <w:ins w:id="1821" w:author="Hudec Branislav" w:date="2015-12-29T11:18:00Z"/>
        </w:trPr>
        <w:tc>
          <w:tcPr>
            <w:tcW w:w="3559" w:type="dxa"/>
            <w:gridSpan w:val="2"/>
            <w:shd w:val="clear" w:color="auto" w:fill="auto"/>
            <w:vAlign w:val="center"/>
            <w:hideMark/>
          </w:tcPr>
          <w:p w:rsidR="00A200F4" w:rsidRPr="00BB2644" w:rsidRDefault="00A200F4" w:rsidP="001622F7">
            <w:pPr>
              <w:rPr>
                <w:ins w:id="1822" w:author="Hudec Branislav" w:date="2015-12-29T11:18:00Z"/>
                <w:color w:val="000000"/>
                <w:sz w:val="22"/>
                <w:szCs w:val="22"/>
              </w:rPr>
            </w:pPr>
            <w:ins w:id="1823" w:author="Hudec Branislav" w:date="2015-12-29T11:18:00Z">
              <w:r w:rsidRPr="00BB2644">
                <w:rPr>
                  <w:color w:val="000000"/>
                  <w:sz w:val="22"/>
                  <w:szCs w:val="22"/>
                </w:rPr>
                <w:t>Číslo oznámenia v európskom vestníku</w:t>
              </w:r>
            </w:ins>
          </w:p>
        </w:tc>
        <w:tc>
          <w:tcPr>
            <w:tcW w:w="5528" w:type="dxa"/>
            <w:gridSpan w:val="5"/>
            <w:shd w:val="clear" w:color="auto" w:fill="auto"/>
            <w:vAlign w:val="center"/>
            <w:hideMark/>
          </w:tcPr>
          <w:p w:rsidR="00A200F4" w:rsidRPr="00BB2644" w:rsidRDefault="00A200F4" w:rsidP="001622F7">
            <w:pPr>
              <w:rPr>
                <w:ins w:id="1824" w:author="Hudec Branislav" w:date="2015-12-29T11:18:00Z"/>
                <w:color w:val="000000"/>
                <w:sz w:val="22"/>
                <w:szCs w:val="22"/>
              </w:rPr>
            </w:pPr>
            <w:ins w:id="1825" w:author="Hudec Branislav" w:date="2015-12-29T11:18:00Z">
              <w:r w:rsidRPr="00BB2644">
                <w:rPr>
                  <w:color w:val="000000"/>
                  <w:sz w:val="22"/>
                  <w:szCs w:val="22"/>
                </w:rPr>
                <w:t> </w:t>
              </w:r>
            </w:ins>
          </w:p>
        </w:tc>
      </w:tr>
      <w:tr w:rsidR="00A200F4" w:rsidRPr="00BB2644" w:rsidTr="001622F7">
        <w:trPr>
          <w:trHeight w:val="300"/>
          <w:ins w:id="1826" w:author="Hudec Branislav" w:date="2015-12-29T11:18:00Z"/>
        </w:trPr>
        <w:tc>
          <w:tcPr>
            <w:tcW w:w="3559" w:type="dxa"/>
            <w:gridSpan w:val="2"/>
            <w:shd w:val="clear" w:color="auto" w:fill="auto"/>
            <w:vAlign w:val="center"/>
            <w:hideMark/>
          </w:tcPr>
          <w:p w:rsidR="00A200F4" w:rsidRPr="00BB2644" w:rsidRDefault="00A200F4" w:rsidP="001622F7">
            <w:pPr>
              <w:rPr>
                <w:ins w:id="1827" w:author="Hudec Branislav" w:date="2015-12-29T11:18:00Z"/>
                <w:color w:val="000000"/>
                <w:sz w:val="22"/>
                <w:szCs w:val="22"/>
              </w:rPr>
            </w:pPr>
            <w:ins w:id="1828" w:author="Hudec Branislav" w:date="2015-12-29T11:18:00Z">
              <w:r w:rsidRPr="00BB2644">
                <w:rPr>
                  <w:color w:val="000000"/>
                  <w:sz w:val="22"/>
                  <w:szCs w:val="22"/>
                </w:rPr>
                <w:t>Názov dodávateľa</w:t>
              </w:r>
            </w:ins>
          </w:p>
        </w:tc>
        <w:tc>
          <w:tcPr>
            <w:tcW w:w="5528" w:type="dxa"/>
            <w:gridSpan w:val="5"/>
            <w:shd w:val="clear" w:color="auto" w:fill="auto"/>
            <w:vAlign w:val="center"/>
            <w:hideMark/>
          </w:tcPr>
          <w:p w:rsidR="00A200F4" w:rsidRPr="00BB2644" w:rsidRDefault="00A200F4" w:rsidP="001622F7">
            <w:pPr>
              <w:rPr>
                <w:ins w:id="1829" w:author="Hudec Branislav" w:date="2015-12-29T11:18:00Z"/>
                <w:color w:val="000000"/>
                <w:sz w:val="22"/>
                <w:szCs w:val="22"/>
              </w:rPr>
            </w:pPr>
            <w:ins w:id="1830" w:author="Hudec Branislav" w:date="2015-12-29T11:18:00Z">
              <w:r w:rsidRPr="00BB2644">
                <w:rPr>
                  <w:color w:val="000000"/>
                  <w:sz w:val="22"/>
                  <w:szCs w:val="22"/>
                </w:rPr>
                <w:t> </w:t>
              </w:r>
            </w:ins>
          </w:p>
        </w:tc>
      </w:tr>
      <w:tr w:rsidR="00A200F4" w:rsidRPr="00BB2644" w:rsidTr="001622F7">
        <w:trPr>
          <w:trHeight w:val="300"/>
          <w:ins w:id="1831" w:author="Hudec Branislav" w:date="2015-12-29T11:18:00Z"/>
        </w:trPr>
        <w:tc>
          <w:tcPr>
            <w:tcW w:w="3559" w:type="dxa"/>
            <w:gridSpan w:val="2"/>
            <w:shd w:val="clear" w:color="auto" w:fill="auto"/>
            <w:vAlign w:val="center"/>
            <w:hideMark/>
          </w:tcPr>
          <w:p w:rsidR="00A200F4" w:rsidRPr="00BB2644" w:rsidRDefault="00A200F4" w:rsidP="001622F7">
            <w:pPr>
              <w:rPr>
                <w:ins w:id="1832" w:author="Hudec Branislav" w:date="2015-12-29T11:18:00Z"/>
                <w:color w:val="000000"/>
                <w:sz w:val="22"/>
                <w:szCs w:val="22"/>
              </w:rPr>
            </w:pPr>
            <w:ins w:id="1833" w:author="Hudec Branislav" w:date="2015-12-29T11:18:00Z">
              <w:r w:rsidRPr="00BB2644">
                <w:rPr>
                  <w:color w:val="000000"/>
                  <w:sz w:val="22"/>
                  <w:szCs w:val="22"/>
                </w:rPr>
                <w:t>IČO dodávateľa</w:t>
              </w:r>
            </w:ins>
          </w:p>
        </w:tc>
        <w:tc>
          <w:tcPr>
            <w:tcW w:w="5528" w:type="dxa"/>
            <w:gridSpan w:val="5"/>
            <w:shd w:val="clear" w:color="auto" w:fill="auto"/>
            <w:vAlign w:val="center"/>
            <w:hideMark/>
          </w:tcPr>
          <w:p w:rsidR="00A200F4" w:rsidRPr="00BB2644" w:rsidRDefault="00A200F4" w:rsidP="001622F7">
            <w:pPr>
              <w:rPr>
                <w:ins w:id="1834" w:author="Hudec Branislav" w:date="2015-12-29T11:18:00Z"/>
                <w:color w:val="000000"/>
                <w:sz w:val="22"/>
                <w:szCs w:val="22"/>
              </w:rPr>
            </w:pPr>
            <w:ins w:id="1835" w:author="Hudec Branislav" w:date="2015-12-29T11:18:00Z">
              <w:r w:rsidRPr="00BB2644">
                <w:rPr>
                  <w:color w:val="000000"/>
                  <w:sz w:val="22"/>
                  <w:szCs w:val="22"/>
                </w:rPr>
                <w:t> </w:t>
              </w:r>
            </w:ins>
          </w:p>
        </w:tc>
      </w:tr>
      <w:tr w:rsidR="00A200F4" w:rsidRPr="00BB2644" w:rsidTr="001622F7">
        <w:trPr>
          <w:trHeight w:val="300"/>
          <w:ins w:id="1836" w:author="Hudec Branislav" w:date="2015-12-29T11:18:00Z"/>
        </w:trPr>
        <w:tc>
          <w:tcPr>
            <w:tcW w:w="3559" w:type="dxa"/>
            <w:gridSpan w:val="2"/>
            <w:shd w:val="clear" w:color="auto" w:fill="auto"/>
            <w:vAlign w:val="center"/>
            <w:hideMark/>
          </w:tcPr>
          <w:p w:rsidR="00A200F4" w:rsidRPr="00BB2644" w:rsidRDefault="00A200F4" w:rsidP="001622F7">
            <w:pPr>
              <w:rPr>
                <w:ins w:id="1837" w:author="Hudec Branislav" w:date="2015-12-29T11:18:00Z"/>
                <w:color w:val="000000"/>
                <w:sz w:val="22"/>
                <w:szCs w:val="22"/>
              </w:rPr>
            </w:pPr>
            <w:ins w:id="1838" w:author="Hudec Branislav" w:date="2015-12-29T11:18:00Z">
              <w:r w:rsidRPr="00BB2644">
                <w:rPr>
                  <w:color w:val="000000"/>
                  <w:sz w:val="22"/>
                  <w:szCs w:val="22"/>
                </w:rPr>
                <w:t>Predpokladaná hodnota zákazky</w:t>
              </w:r>
            </w:ins>
          </w:p>
        </w:tc>
        <w:tc>
          <w:tcPr>
            <w:tcW w:w="5528" w:type="dxa"/>
            <w:gridSpan w:val="5"/>
            <w:shd w:val="clear" w:color="auto" w:fill="auto"/>
            <w:vAlign w:val="center"/>
            <w:hideMark/>
          </w:tcPr>
          <w:p w:rsidR="00A200F4" w:rsidRPr="00BB2644" w:rsidRDefault="00A200F4" w:rsidP="001622F7">
            <w:pPr>
              <w:rPr>
                <w:ins w:id="1839" w:author="Hudec Branislav" w:date="2015-12-29T11:18:00Z"/>
                <w:color w:val="000000"/>
                <w:sz w:val="22"/>
                <w:szCs w:val="22"/>
              </w:rPr>
            </w:pPr>
            <w:ins w:id="1840" w:author="Hudec Branislav" w:date="2015-12-29T11:18:00Z">
              <w:r w:rsidRPr="00BB2644">
                <w:rPr>
                  <w:color w:val="000000"/>
                  <w:sz w:val="22"/>
                  <w:szCs w:val="22"/>
                </w:rPr>
                <w:t> </w:t>
              </w:r>
            </w:ins>
          </w:p>
        </w:tc>
      </w:tr>
      <w:tr w:rsidR="00A200F4" w:rsidRPr="00BB2644" w:rsidTr="001622F7">
        <w:trPr>
          <w:trHeight w:val="300"/>
          <w:ins w:id="1841" w:author="Hudec Branislav" w:date="2015-12-29T11:18:00Z"/>
        </w:trPr>
        <w:tc>
          <w:tcPr>
            <w:tcW w:w="3559" w:type="dxa"/>
            <w:gridSpan w:val="2"/>
            <w:shd w:val="clear" w:color="auto" w:fill="auto"/>
            <w:vAlign w:val="center"/>
            <w:hideMark/>
          </w:tcPr>
          <w:p w:rsidR="00A200F4" w:rsidRPr="00BB2644" w:rsidRDefault="00A200F4" w:rsidP="001622F7">
            <w:pPr>
              <w:rPr>
                <w:ins w:id="1842" w:author="Hudec Branislav" w:date="2015-12-29T11:18:00Z"/>
                <w:color w:val="000000"/>
                <w:sz w:val="22"/>
                <w:szCs w:val="22"/>
              </w:rPr>
            </w:pPr>
            <w:ins w:id="1843" w:author="Hudec Branislav" w:date="2015-12-29T11:18:00Z">
              <w:r w:rsidRPr="00BB2644">
                <w:rPr>
                  <w:color w:val="000000"/>
                  <w:sz w:val="22"/>
                  <w:szCs w:val="22"/>
                </w:rPr>
                <w:t>Hodnota zákazky bez DPH</w:t>
              </w:r>
            </w:ins>
          </w:p>
        </w:tc>
        <w:tc>
          <w:tcPr>
            <w:tcW w:w="5528" w:type="dxa"/>
            <w:gridSpan w:val="5"/>
            <w:shd w:val="clear" w:color="auto" w:fill="auto"/>
            <w:vAlign w:val="center"/>
            <w:hideMark/>
          </w:tcPr>
          <w:p w:rsidR="00A200F4" w:rsidRPr="00BB2644" w:rsidRDefault="00A200F4" w:rsidP="001622F7">
            <w:pPr>
              <w:rPr>
                <w:ins w:id="1844" w:author="Hudec Branislav" w:date="2015-12-29T11:18:00Z"/>
                <w:color w:val="000000"/>
                <w:sz w:val="22"/>
                <w:szCs w:val="22"/>
              </w:rPr>
            </w:pPr>
            <w:ins w:id="1845" w:author="Hudec Branislav" w:date="2015-12-29T11:18:00Z">
              <w:r w:rsidRPr="00BB2644">
                <w:rPr>
                  <w:color w:val="000000"/>
                  <w:sz w:val="22"/>
                  <w:szCs w:val="22"/>
                </w:rPr>
                <w:t> </w:t>
              </w:r>
            </w:ins>
          </w:p>
        </w:tc>
      </w:tr>
      <w:tr w:rsidR="00A200F4" w:rsidRPr="00BB2644" w:rsidTr="001622F7">
        <w:trPr>
          <w:trHeight w:val="300"/>
          <w:ins w:id="1846" w:author="Hudec Branislav" w:date="2015-12-29T11:18:00Z"/>
        </w:trPr>
        <w:tc>
          <w:tcPr>
            <w:tcW w:w="3559" w:type="dxa"/>
            <w:gridSpan w:val="2"/>
            <w:shd w:val="clear" w:color="auto" w:fill="auto"/>
            <w:vAlign w:val="center"/>
            <w:hideMark/>
          </w:tcPr>
          <w:p w:rsidR="00A200F4" w:rsidRPr="00BB2644" w:rsidRDefault="00A200F4" w:rsidP="001622F7">
            <w:pPr>
              <w:rPr>
                <w:ins w:id="1847" w:author="Hudec Branislav" w:date="2015-12-29T11:18:00Z"/>
                <w:color w:val="000000"/>
                <w:sz w:val="22"/>
                <w:szCs w:val="22"/>
              </w:rPr>
            </w:pPr>
            <w:ins w:id="1848" w:author="Hudec Branislav" w:date="2015-12-29T11:18:00Z">
              <w:r w:rsidRPr="00BB2644">
                <w:rPr>
                  <w:color w:val="000000"/>
                  <w:sz w:val="22"/>
                  <w:szCs w:val="22"/>
                </w:rPr>
                <w:t>Hodnota zákazky s DPH</w:t>
              </w:r>
            </w:ins>
          </w:p>
        </w:tc>
        <w:tc>
          <w:tcPr>
            <w:tcW w:w="5528" w:type="dxa"/>
            <w:gridSpan w:val="5"/>
            <w:shd w:val="clear" w:color="auto" w:fill="auto"/>
            <w:vAlign w:val="center"/>
            <w:hideMark/>
          </w:tcPr>
          <w:p w:rsidR="00A200F4" w:rsidRPr="00BB2644" w:rsidRDefault="00A200F4" w:rsidP="001622F7">
            <w:pPr>
              <w:rPr>
                <w:ins w:id="1849" w:author="Hudec Branislav" w:date="2015-12-29T11:18:00Z"/>
                <w:color w:val="000000"/>
                <w:sz w:val="22"/>
                <w:szCs w:val="22"/>
              </w:rPr>
            </w:pPr>
            <w:ins w:id="1850" w:author="Hudec Branislav" w:date="2015-12-29T11:18:00Z">
              <w:r w:rsidRPr="00BB2644">
                <w:rPr>
                  <w:color w:val="000000"/>
                  <w:sz w:val="22"/>
                  <w:szCs w:val="22"/>
                </w:rPr>
                <w:t> </w:t>
              </w:r>
            </w:ins>
          </w:p>
        </w:tc>
      </w:tr>
      <w:tr w:rsidR="00A200F4" w:rsidRPr="00BB2644" w:rsidTr="001622F7">
        <w:trPr>
          <w:trHeight w:val="300"/>
          <w:ins w:id="1851" w:author="Hudec Branislav" w:date="2015-12-29T11:18:00Z"/>
        </w:trPr>
        <w:tc>
          <w:tcPr>
            <w:tcW w:w="3559" w:type="dxa"/>
            <w:gridSpan w:val="2"/>
            <w:shd w:val="clear" w:color="auto" w:fill="auto"/>
            <w:vAlign w:val="center"/>
            <w:hideMark/>
          </w:tcPr>
          <w:p w:rsidR="00A200F4" w:rsidRPr="00BB2644" w:rsidRDefault="00A200F4" w:rsidP="001622F7">
            <w:pPr>
              <w:rPr>
                <w:ins w:id="1852" w:author="Hudec Branislav" w:date="2015-12-29T11:18:00Z"/>
                <w:color w:val="000000"/>
                <w:sz w:val="22"/>
                <w:szCs w:val="22"/>
              </w:rPr>
            </w:pPr>
            <w:ins w:id="1853" w:author="Hudec Branislav" w:date="2015-12-29T11:18:00Z">
              <w:r w:rsidRPr="00BB2644">
                <w:rPr>
                  <w:color w:val="000000"/>
                  <w:sz w:val="22"/>
                  <w:szCs w:val="22"/>
                </w:rPr>
                <w:t>Oprávnené výdavky z hodnoty zákazky</w:t>
              </w:r>
            </w:ins>
          </w:p>
        </w:tc>
        <w:tc>
          <w:tcPr>
            <w:tcW w:w="5528" w:type="dxa"/>
            <w:gridSpan w:val="5"/>
            <w:shd w:val="clear" w:color="auto" w:fill="auto"/>
            <w:vAlign w:val="center"/>
            <w:hideMark/>
          </w:tcPr>
          <w:p w:rsidR="00A200F4" w:rsidRPr="00BB2644" w:rsidRDefault="00A200F4" w:rsidP="001622F7">
            <w:pPr>
              <w:rPr>
                <w:ins w:id="1854" w:author="Hudec Branislav" w:date="2015-12-29T11:18:00Z"/>
                <w:color w:val="000000"/>
                <w:sz w:val="22"/>
                <w:szCs w:val="22"/>
              </w:rPr>
            </w:pPr>
            <w:ins w:id="1855" w:author="Hudec Branislav" w:date="2015-12-29T11:18:00Z">
              <w:r w:rsidRPr="00BB2644">
                <w:rPr>
                  <w:color w:val="000000"/>
                  <w:sz w:val="22"/>
                  <w:szCs w:val="22"/>
                </w:rPr>
                <w:t> </w:t>
              </w:r>
            </w:ins>
          </w:p>
        </w:tc>
      </w:tr>
      <w:tr w:rsidR="00A200F4" w:rsidRPr="00BB2644" w:rsidTr="001622F7">
        <w:trPr>
          <w:trHeight w:val="300"/>
          <w:ins w:id="1856" w:author="Hudec Branislav" w:date="2015-12-29T11:18:00Z"/>
        </w:trPr>
        <w:tc>
          <w:tcPr>
            <w:tcW w:w="3559" w:type="dxa"/>
            <w:gridSpan w:val="2"/>
            <w:shd w:val="clear" w:color="auto" w:fill="auto"/>
            <w:vAlign w:val="center"/>
            <w:hideMark/>
          </w:tcPr>
          <w:p w:rsidR="00A200F4" w:rsidRPr="00BB2644" w:rsidRDefault="00A200F4" w:rsidP="001622F7">
            <w:pPr>
              <w:rPr>
                <w:ins w:id="1857" w:author="Hudec Branislav" w:date="2015-12-29T11:18:00Z"/>
                <w:color w:val="000000"/>
                <w:sz w:val="22"/>
                <w:szCs w:val="22"/>
              </w:rPr>
            </w:pPr>
            <w:ins w:id="1858" w:author="Hudec Branislav" w:date="2015-12-29T11:18:00Z">
              <w:r w:rsidRPr="00BB2644">
                <w:rPr>
                  <w:color w:val="000000"/>
                  <w:sz w:val="22"/>
                  <w:szCs w:val="22"/>
                </w:rPr>
                <w:t>Dátum podpisu zmluvy s dodávateľom</w:t>
              </w:r>
            </w:ins>
          </w:p>
        </w:tc>
        <w:tc>
          <w:tcPr>
            <w:tcW w:w="5528" w:type="dxa"/>
            <w:gridSpan w:val="5"/>
            <w:shd w:val="clear" w:color="auto" w:fill="auto"/>
            <w:vAlign w:val="center"/>
            <w:hideMark/>
          </w:tcPr>
          <w:p w:rsidR="00A200F4" w:rsidRPr="00BB2644" w:rsidRDefault="00A200F4" w:rsidP="001622F7">
            <w:pPr>
              <w:rPr>
                <w:ins w:id="1859" w:author="Hudec Branislav" w:date="2015-12-29T11:18:00Z"/>
                <w:color w:val="000000"/>
                <w:sz w:val="22"/>
                <w:szCs w:val="22"/>
              </w:rPr>
            </w:pPr>
            <w:ins w:id="1860" w:author="Hudec Branislav" w:date="2015-12-29T11:18:00Z">
              <w:r w:rsidRPr="00BB2644">
                <w:rPr>
                  <w:color w:val="000000"/>
                  <w:sz w:val="22"/>
                  <w:szCs w:val="22"/>
                </w:rPr>
                <w:t> </w:t>
              </w:r>
            </w:ins>
          </w:p>
        </w:tc>
      </w:tr>
      <w:tr w:rsidR="00A200F4" w:rsidRPr="00BB2644" w:rsidTr="001622F7">
        <w:trPr>
          <w:trHeight w:val="300"/>
          <w:ins w:id="1861" w:author="Hudec Branislav" w:date="2015-12-29T11:18:00Z"/>
        </w:trPr>
        <w:tc>
          <w:tcPr>
            <w:tcW w:w="3559" w:type="dxa"/>
            <w:gridSpan w:val="2"/>
            <w:shd w:val="clear" w:color="auto" w:fill="auto"/>
            <w:vAlign w:val="center"/>
            <w:hideMark/>
          </w:tcPr>
          <w:p w:rsidR="00A200F4" w:rsidRPr="00BB2644" w:rsidRDefault="00A200F4" w:rsidP="001622F7">
            <w:pPr>
              <w:rPr>
                <w:ins w:id="1862" w:author="Hudec Branislav" w:date="2015-12-29T11:18:00Z"/>
                <w:color w:val="000000"/>
                <w:sz w:val="22"/>
                <w:szCs w:val="22"/>
              </w:rPr>
            </w:pPr>
            <w:ins w:id="1863" w:author="Hudec Branislav" w:date="2015-12-29T11:18:00Z">
              <w:r w:rsidRPr="00BB2644">
                <w:rPr>
                  <w:color w:val="000000"/>
                  <w:sz w:val="22"/>
                  <w:szCs w:val="22"/>
                </w:rPr>
                <w:t>Dátum nadobudnutia účinnosti zmluvy</w:t>
              </w:r>
            </w:ins>
          </w:p>
        </w:tc>
        <w:tc>
          <w:tcPr>
            <w:tcW w:w="5528" w:type="dxa"/>
            <w:gridSpan w:val="5"/>
            <w:shd w:val="clear" w:color="auto" w:fill="auto"/>
            <w:vAlign w:val="center"/>
            <w:hideMark/>
          </w:tcPr>
          <w:p w:rsidR="00A200F4" w:rsidRPr="00BB2644" w:rsidRDefault="00A200F4" w:rsidP="001622F7">
            <w:pPr>
              <w:rPr>
                <w:ins w:id="1864" w:author="Hudec Branislav" w:date="2015-12-29T11:18:00Z"/>
                <w:color w:val="000000"/>
                <w:sz w:val="22"/>
                <w:szCs w:val="22"/>
              </w:rPr>
            </w:pPr>
            <w:ins w:id="1865" w:author="Hudec Branislav" w:date="2015-12-29T11:18:00Z">
              <w:r w:rsidRPr="00BB2644">
                <w:rPr>
                  <w:color w:val="000000"/>
                  <w:sz w:val="22"/>
                  <w:szCs w:val="22"/>
                </w:rPr>
                <w:t> </w:t>
              </w:r>
            </w:ins>
          </w:p>
        </w:tc>
      </w:tr>
      <w:tr w:rsidR="00A200F4" w:rsidRPr="00BB2644" w:rsidTr="001622F7">
        <w:trPr>
          <w:trHeight w:val="300"/>
          <w:ins w:id="1866" w:author="Hudec Branislav" w:date="2015-12-29T11:18:00Z"/>
        </w:trPr>
        <w:tc>
          <w:tcPr>
            <w:tcW w:w="3559" w:type="dxa"/>
            <w:gridSpan w:val="2"/>
            <w:shd w:val="clear" w:color="auto" w:fill="auto"/>
            <w:vAlign w:val="center"/>
            <w:hideMark/>
          </w:tcPr>
          <w:p w:rsidR="00A200F4" w:rsidRPr="00BB2644" w:rsidRDefault="00A200F4" w:rsidP="001622F7">
            <w:pPr>
              <w:rPr>
                <w:ins w:id="1867" w:author="Hudec Branislav" w:date="2015-12-29T11:18:00Z"/>
                <w:color w:val="000000"/>
                <w:sz w:val="22"/>
                <w:szCs w:val="22"/>
              </w:rPr>
            </w:pPr>
            <w:proofErr w:type="spellStart"/>
            <w:ins w:id="1868" w:author="Hudec Branislav" w:date="2015-12-29T11:18:00Z">
              <w:r w:rsidRPr="00BB2644">
                <w:rPr>
                  <w:color w:val="000000"/>
                  <w:sz w:val="22"/>
                  <w:szCs w:val="22"/>
                </w:rPr>
                <w:t>Link</w:t>
              </w:r>
              <w:proofErr w:type="spellEnd"/>
              <w:r w:rsidRPr="00BB2644">
                <w:rPr>
                  <w:color w:val="000000"/>
                  <w:sz w:val="22"/>
                  <w:szCs w:val="22"/>
                </w:rPr>
                <w:t xml:space="preserve"> na CRZ, prípadne webové sídlo</w:t>
              </w:r>
            </w:ins>
          </w:p>
        </w:tc>
        <w:tc>
          <w:tcPr>
            <w:tcW w:w="5528" w:type="dxa"/>
            <w:gridSpan w:val="5"/>
            <w:shd w:val="clear" w:color="auto" w:fill="auto"/>
            <w:vAlign w:val="center"/>
            <w:hideMark/>
          </w:tcPr>
          <w:p w:rsidR="00A200F4" w:rsidRPr="00BB2644" w:rsidRDefault="00A200F4" w:rsidP="001622F7">
            <w:pPr>
              <w:rPr>
                <w:ins w:id="1869" w:author="Hudec Branislav" w:date="2015-12-29T11:18:00Z"/>
                <w:color w:val="000000"/>
                <w:sz w:val="22"/>
                <w:szCs w:val="22"/>
              </w:rPr>
            </w:pPr>
            <w:ins w:id="1870" w:author="Hudec Branislav" w:date="2015-12-29T11:18:00Z">
              <w:r w:rsidRPr="00BB2644">
                <w:rPr>
                  <w:color w:val="000000"/>
                  <w:sz w:val="22"/>
                  <w:szCs w:val="22"/>
                </w:rPr>
                <w:t> </w:t>
              </w:r>
            </w:ins>
          </w:p>
        </w:tc>
      </w:tr>
      <w:tr w:rsidR="00A200F4" w:rsidRPr="00BB2644" w:rsidTr="001622F7">
        <w:trPr>
          <w:trHeight w:val="810"/>
          <w:ins w:id="1871" w:author="Hudec Branislav" w:date="2015-12-29T11:18:00Z"/>
        </w:trPr>
        <w:tc>
          <w:tcPr>
            <w:tcW w:w="3559" w:type="dxa"/>
            <w:gridSpan w:val="2"/>
            <w:shd w:val="clear" w:color="auto" w:fill="auto"/>
            <w:vAlign w:val="center"/>
            <w:hideMark/>
          </w:tcPr>
          <w:p w:rsidR="00A200F4" w:rsidRPr="00BB2644" w:rsidRDefault="00A200F4" w:rsidP="001622F7">
            <w:pPr>
              <w:rPr>
                <w:ins w:id="1872" w:author="Hudec Branislav" w:date="2015-12-29T11:18:00Z"/>
                <w:color w:val="000000"/>
                <w:sz w:val="22"/>
                <w:szCs w:val="22"/>
              </w:rPr>
            </w:pPr>
            <w:ins w:id="1873" w:author="Hudec Branislav" w:date="2015-12-29T11:18:00Z">
              <w:r w:rsidRPr="00BB2644">
                <w:rPr>
                  <w:color w:val="000000"/>
                  <w:sz w:val="22"/>
                  <w:szCs w:val="22"/>
                </w:rPr>
                <w:t>Priradenie predmetu obstarania k aktivitám projektu / k rozpočtovým položkám</w:t>
              </w:r>
            </w:ins>
          </w:p>
        </w:tc>
        <w:tc>
          <w:tcPr>
            <w:tcW w:w="5528" w:type="dxa"/>
            <w:gridSpan w:val="5"/>
            <w:shd w:val="clear" w:color="auto" w:fill="auto"/>
            <w:vAlign w:val="center"/>
            <w:hideMark/>
          </w:tcPr>
          <w:p w:rsidR="00A200F4" w:rsidRPr="00BB2644" w:rsidRDefault="00A200F4" w:rsidP="001622F7">
            <w:pPr>
              <w:rPr>
                <w:ins w:id="1874" w:author="Hudec Branislav" w:date="2015-12-29T11:18:00Z"/>
                <w:color w:val="000000"/>
                <w:sz w:val="22"/>
                <w:szCs w:val="22"/>
              </w:rPr>
            </w:pPr>
            <w:ins w:id="1875" w:author="Hudec Branislav" w:date="2015-12-29T11:18:00Z">
              <w:r w:rsidRPr="00BB2644">
                <w:rPr>
                  <w:color w:val="000000"/>
                  <w:sz w:val="22"/>
                  <w:szCs w:val="22"/>
                </w:rPr>
                <w:t> </w:t>
              </w:r>
            </w:ins>
          </w:p>
        </w:tc>
      </w:tr>
      <w:tr w:rsidR="00A200F4" w:rsidRPr="00BB2644" w:rsidTr="001622F7">
        <w:trPr>
          <w:trHeight w:val="315"/>
          <w:ins w:id="1876" w:author="Hudec Branislav" w:date="2015-12-29T11:18:00Z"/>
        </w:trPr>
        <w:tc>
          <w:tcPr>
            <w:tcW w:w="582" w:type="dxa"/>
            <w:shd w:val="clear" w:color="000000" w:fill="60497A"/>
            <w:vAlign w:val="center"/>
            <w:hideMark/>
          </w:tcPr>
          <w:p w:rsidR="00A200F4" w:rsidRPr="00BB2644" w:rsidRDefault="00A200F4" w:rsidP="001622F7">
            <w:pPr>
              <w:jc w:val="center"/>
              <w:rPr>
                <w:ins w:id="1877" w:author="Hudec Branislav" w:date="2015-12-29T11:18:00Z"/>
                <w:b/>
                <w:bCs/>
                <w:color w:val="FFFFFF"/>
                <w:sz w:val="22"/>
                <w:szCs w:val="22"/>
              </w:rPr>
            </w:pPr>
            <w:ins w:id="1878" w:author="Hudec Branislav" w:date="2015-12-29T11:18:00Z">
              <w:r w:rsidRPr="00BB2644">
                <w:rPr>
                  <w:b/>
                  <w:bCs/>
                  <w:color w:val="FFFFFF"/>
                  <w:sz w:val="22"/>
                  <w:szCs w:val="22"/>
                </w:rPr>
                <w:t>P. č.</w:t>
              </w:r>
            </w:ins>
          </w:p>
        </w:tc>
        <w:tc>
          <w:tcPr>
            <w:tcW w:w="4820" w:type="dxa"/>
            <w:gridSpan w:val="2"/>
            <w:shd w:val="clear" w:color="000000" w:fill="60497A"/>
            <w:vAlign w:val="center"/>
            <w:hideMark/>
          </w:tcPr>
          <w:p w:rsidR="00A200F4" w:rsidRPr="00BB2644" w:rsidRDefault="00A200F4" w:rsidP="001622F7">
            <w:pPr>
              <w:jc w:val="center"/>
              <w:rPr>
                <w:ins w:id="1879" w:author="Hudec Branislav" w:date="2015-12-29T11:18:00Z"/>
                <w:b/>
                <w:bCs/>
                <w:color w:val="FFFFFF"/>
                <w:sz w:val="22"/>
                <w:szCs w:val="22"/>
              </w:rPr>
            </w:pPr>
            <w:ins w:id="1880" w:author="Hudec Branislav" w:date="2015-12-29T11:18:00Z">
              <w:r w:rsidRPr="00BB2644">
                <w:rPr>
                  <w:b/>
                  <w:bCs/>
                  <w:color w:val="FFFFFF"/>
                  <w:sz w:val="22"/>
                  <w:szCs w:val="22"/>
                </w:rPr>
                <w:t>Kontrolné otázky</w:t>
              </w:r>
            </w:ins>
          </w:p>
        </w:tc>
        <w:tc>
          <w:tcPr>
            <w:tcW w:w="567" w:type="dxa"/>
            <w:shd w:val="clear" w:color="000000" w:fill="60497A"/>
            <w:vAlign w:val="center"/>
            <w:hideMark/>
          </w:tcPr>
          <w:p w:rsidR="00A200F4" w:rsidRPr="00BB2644" w:rsidRDefault="00A200F4" w:rsidP="001622F7">
            <w:pPr>
              <w:jc w:val="center"/>
              <w:rPr>
                <w:ins w:id="1881" w:author="Hudec Branislav" w:date="2015-12-29T11:18:00Z"/>
                <w:b/>
                <w:bCs/>
                <w:color w:val="FFFFFF"/>
                <w:sz w:val="22"/>
                <w:szCs w:val="22"/>
              </w:rPr>
            </w:pPr>
            <w:ins w:id="1882" w:author="Hudec Branislav" w:date="2015-12-29T11:18:00Z">
              <w:r w:rsidRPr="00BB2644">
                <w:rPr>
                  <w:b/>
                  <w:bCs/>
                  <w:color w:val="FFFFFF"/>
                  <w:sz w:val="22"/>
                  <w:szCs w:val="22"/>
                </w:rPr>
                <w:t>áno</w:t>
              </w:r>
            </w:ins>
          </w:p>
        </w:tc>
        <w:tc>
          <w:tcPr>
            <w:tcW w:w="567" w:type="dxa"/>
            <w:shd w:val="clear" w:color="000000" w:fill="60497A"/>
            <w:vAlign w:val="center"/>
            <w:hideMark/>
          </w:tcPr>
          <w:p w:rsidR="00A200F4" w:rsidRPr="00BB2644" w:rsidRDefault="00A200F4" w:rsidP="001622F7">
            <w:pPr>
              <w:jc w:val="center"/>
              <w:rPr>
                <w:ins w:id="1883" w:author="Hudec Branislav" w:date="2015-12-29T11:18:00Z"/>
                <w:b/>
                <w:bCs/>
                <w:color w:val="FFFFFF"/>
                <w:sz w:val="22"/>
                <w:szCs w:val="22"/>
              </w:rPr>
            </w:pPr>
            <w:ins w:id="1884" w:author="Hudec Branislav" w:date="2015-12-29T11:18:00Z">
              <w:r w:rsidRPr="00BB2644">
                <w:rPr>
                  <w:b/>
                  <w:bCs/>
                  <w:color w:val="FFFFFF"/>
                  <w:sz w:val="22"/>
                  <w:szCs w:val="22"/>
                </w:rPr>
                <w:t>nie</w:t>
              </w:r>
            </w:ins>
          </w:p>
        </w:tc>
        <w:tc>
          <w:tcPr>
            <w:tcW w:w="776" w:type="dxa"/>
            <w:shd w:val="clear" w:color="000000" w:fill="60497A"/>
            <w:vAlign w:val="center"/>
            <w:hideMark/>
          </w:tcPr>
          <w:p w:rsidR="00A200F4" w:rsidRPr="00BB2644" w:rsidRDefault="00A200F4" w:rsidP="001622F7">
            <w:pPr>
              <w:jc w:val="center"/>
              <w:rPr>
                <w:ins w:id="1885" w:author="Hudec Branislav" w:date="2015-12-29T11:18:00Z"/>
                <w:b/>
                <w:bCs/>
                <w:color w:val="FFFFFF"/>
                <w:sz w:val="22"/>
                <w:szCs w:val="22"/>
              </w:rPr>
            </w:pPr>
            <w:ins w:id="1886" w:author="Hudec Branislav" w:date="2015-12-29T11:18:00Z">
              <w:r w:rsidRPr="00BB2644">
                <w:rPr>
                  <w:b/>
                  <w:bCs/>
                  <w:color w:val="FFFFFF"/>
                  <w:sz w:val="22"/>
                  <w:szCs w:val="22"/>
                </w:rPr>
                <w:t>netýka sa</w:t>
              </w:r>
            </w:ins>
          </w:p>
        </w:tc>
        <w:tc>
          <w:tcPr>
            <w:tcW w:w="1775" w:type="dxa"/>
            <w:shd w:val="clear" w:color="000000" w:fill="60497A"/>
            <w:vAlign w:val="center"/>
            <w:hideMark/>
          </w:tcPr>
          <w:p w:rsidR="00A200F4" w:rsidRPr="00BB2644" w:rsidRDefault="00A200F4" w:rsidP="001622F7">
            <w:pPr>
              <w:jc w:val="center"/>
              <w:rPr>
                <w:ins w:id="1887" w:author="Hudec Branislav" w:date="2015-12-29T11:18:00Z"/>
                <w:b/>
                <w:bCs/>
                <w:color w:val="FFFFFF"/>
                <w:sz w:val="22"/>
                <w:szCs w:val="22"/>
              </w:rPr>
            </w:pPr>
            <w:ins w:id="1888" w:author="Hudec Branislav" w:date="2015-12-29T11:18:00Z">
              <w:r w:rsidRPr="00BB2644">
                <w:rPr>
                  <w:b/>
                  <w:bCs/>
                  <w:color w:val="FFFFFF"/>
                  <w:sz w:val="22"/>
                  <w:szCs w:val="22"/>
                </w:rPr>
                <w:t>Poznámka</w:t>
              </w:r>
            </w:ins>
          </w:p>
        </w:tc>
      </w:tr>
      <w:tr w:rsidR="00A200F4" w:rsidRPr="00BB2644" w:rsidTr="001622F7">
        <w:trPr>
          <w:trHeight w:val="300"/>
          <w:ins w:id="1889" w:author="Hudec Branislav" w:date="2015-12-29T11:18:00Z"/>
        </w:trPr>
        <w:tc>
          <w:tcPr>
            <w:tcW w:w="582" w:type="dxa"/>
            <w:shd w:val="clear" w:color="auto" w:fill="auto"/>
            <w:noWrap/>
            <w:vAlign w:val="center"/>
            <w:hideMark/>
          </w:tcPr>
          <w:p w:rsidR="00A200F4" w:rsidRPr="00BB2644" w:rsidRDefault="00A200F4" w:rsidP="001622F7">
            <w:pPr>
              <w:jc w:val="center"/>
              <w:rPr>
                <w:ins w:id="1890" w:author="Hudec Branislav" w:date="2015-12-29T11:18:00Z"/>
                <w:color w:val="000000"/>
                <w:sz w:val="22"/>
                <w:szCs w:val="22"/>
              </w:rPr>
            </w:pPr>
            <w:ins w:id="1891" w:author="Hudec Branislav" w:date="2015-12-29T11:18:00Z">
              <w:r w:rsidRPr="00BB2644">
                <w:rPr>
                  <w:color w:val="000000"/>
                  <w:sz w:val="22"/>
                  <w:szCs w:val="22"/>
                </w:rPr>
                <w:t>1</w:t>
              </w:r>
            </w:ins>
          </w:p>
        </w:tc>
        <w:tc>
          <w:tcPr>
            <w:tcW w:w="4820" w:type="dxa"/>
            <w:gridSpan w:val="2"/>
            <w:shd w:val="clear" w:color="auto" w:fill="auto"/>
            <w:vAlign w:val="center"/>
            <w:hideMark/>
          </w:tcPr>
          <w:p w:rsidR="00A200F4" w:rsidRPr="00BB2644" w:rsidRDefault="00A200F4" w:rsidP="001622F7">
            <w:pPr>
              <w:rPr>
                <w:ins w:id="1892" w:author="Hudec Branislav" w:date="2015-12-29T11:18:00Z"/>
                <w:color w:val="000000"/>
                <w:sz w:val="22"/>
                <w:szCs w:val="22"/>
              </w:rPr>
            </w:pPr>
            <w:ins w:id="1893" w:author="Hudec Branislav" w:date="2015-12-29T11:18:00Z">
              <w:r w:rsidRPr="00BB2644">
                <w:rPr>
                  <w:color w:val="000000"/>
                  <w:sz w:val="22"/>
                  <w:szCs w:val="22"/>
                </w:rPr>
                <w:t xml:space="preserve">Bola zákazka </w:t>
              </w:r>
              <w:r>
                <w:rPr>
                  <w:color w:val="000000"/>
                  <w:sz w:val="22"/>
                  <w:szCs w:val="22"/>
                </w:rPr>
                <w:t xml:space="preserve">zadávaná v súlade s § </w:t>
              </w:r>
            </w:ins>
            <w:ins w:id="1894" w:author="Hudec Branislav" w:date="2015-12-29T11:21:00Z">
              <w:r>
                <w:rPr>
                  <w:color w:val="000000"/>
                  <w:sz w:val="22"/>
                  <w:szCs w:val="22"/>
                </w:rPr>
                <w:t>51 ods. 6</w:t>
              </w:r>
            </w:ins>
            <w:ins w:id="1895" w:author="Hudec Branislav" w:date="2015-12-29T11:18:00Z">
              <w:r w:rsidRPr="00BB2644">
                <w:rPr>
                  <w:color w:val="000000"/>
                  <w:sz w:val="22"/>
                  <w:szCs w:val="22"/>
                </w:rPr>
                <w:t xml:space="preserve"> ZVO?</w:t>
              </w:r>
            </w:ins>
          </w:p>
        </w:tc>
        <w:tc>
          <w:tcPr>
            <w:tcW w:w="567" w:type="dxa"/>
            <w:shd w:val="clear" w:color="auto" w:fill="auto"/>
            <w:hideMark/>
          </w:tcPr>
          <w:p w:rsidR="00A200F4" w:rsidRPr="00BB2644" w:rsidRDefault="00A200F4" w:rsidP="001622F7">
            <w:pPr>
              <w:jc w:val="both"/>
              <w:rPr>
                <w:ins w:id="1896" w:author="Hudec Branislav" w:date="2015-12-29T11:18:00Z"/>
                <w:b/>
                <w:bCs/>
                <w:color w:val="000000"/>
                <w:sz w:val="22"/>
                <w:szCs w:val="22"/>
              </w:rPr>
            </w:pPr>
            <w:ins w:id="1897" w:author="Hudec Branislav" w:date="2015-12-29T11:18:00Z">
              <w:r w:rsidRPr="00BB2644">
                <w:rPr>
                  <w:b/>
                  <w:bCs/>
                  <w:color w:val="000000"/>
                  <w:sz w:val="22"/>
                  <w:szCs w:val="22"/>
                </w:rPr>
                <w:t> </w:t>
              </w:r>
            </w:ins>
          </w:p>
        </w:tc>
        <w:tc>
          <w:tcPr>
            <w:tcW w:w="567" w:type="dxa"/>
            <w:shd w:val="clear" w:color="auto" w:fill="auto"/>
            <w:hideMark/>
          </w:tcPr>
          <w:p w:rsidR="00A200F4" w:rsidRPr="00BB2644" w:rsidRDefault="00A200F4" w:rsidP="001622F7">
            <w:pPr>
              <w:jc w:val="both"/>
              <w:rPr>
                <w:ins w:id="1898" w:author="Hudec Branislav" w:date="2015-12-29T11:18:00Z"/>
                <w:b/>
                <w:bCs/>
                <w:color w:val="000000"/>
                <w:sz w:val="22"/>
                <w:szCs w:val="22"/>
              </w:rPr>
            </w:pPr>
            <w:ins w:id="1899" w:author="Hudec Branislav" w:date="2015-12-29T11:18:00Z">
              <w:r w:rsidRPr="00BB2644">
                <w:rPr>
                  <w:b/>
                  <w:bCs/>
                  <w:color w:val="000000"/>
                  <w:sz w:val="22"/>
                  <w:szCs w:val="22"/>
                </w:rPr>
                <w:t> </w:t>
              </w:r>
            </w:ins>
          </w:p>
        </w:tc>
        <w:tc>
          <w:tcPr>
            <w:tcW w:w="776" w:type="dxa"/>
            <w:shd w:val="clear" w:color="auto" w:fill="auto"/>
            <w:hideMark/>
          </w:tcPr>
          <w:p w:rsidR="00A200F4" w:rsidRPr="00BB2644" w:rsidRDefault="00A200F4" w:rsidP="001622F7">
            <w:pPr>
              <w:jc w:val="both"/>
              <w:rPr>
                <w:ins w:id="1900" w:author="Hudec Branislav" w:date="2015-12-29T11:18:00Z"/>
                <w:b/>
                <w:bCs/>
                <w:color w:val="000000"/>
                <w:sz w:val="22"/>
                <w:szCs w:val="22"/>
              </w:rPr>
            </w:pPr>
            <w:ins w:id="1901" w:author="Hudec Branislav" w:date="2015-12-29T11:18:00Z">
              <w:r w:rsidRPr="00BB2644">
                <w:rPr>
                  <w:b/>
                  <w:bCs/>
                  <w:color w:val="000000"/>
                  <w:sz w:val="22"/>
                  <w:szCs w:val="22"/>
                </w:rPr>
                <w:t> </w:t>
              </w:r>
            </w:ins>
          </w:p>
        </w:tc>
        <w:tc>
          <w:tcPr>
            <w:tcW w:w="1775" w:type="dxa"/>
            <w:shd w:val="clear" w:color="auto" w:fill="auto"/>
            <w:hideMark/>
          </w:tcPr>
          <w:p w:rsidR="00A200F4" w:rsidRPr="00BB2644" w:rsidRDefault="00A200F4" w:rsidP="001622F7">
            <w:pPr>
              <w:jc w:val="both"/>
              <w:rPr>
                <w:ins w:id="1902" w:author="Hudec Branislav" w:date="2015-12-29T11:18:00Z"/>
                <w:b/>
                <w:bCs/>
                <w:color w:val="000000"/>
                <w:sz w:val="22"/>
                <w:szCs w:val="22"/>
              </w:rPr>
            </w:pPr>
            <w:ins w:id="1903" w:author="Hudec Branislav" w:date="2015-12-29T11:18:00Z">
              <w:r w:rsidRPr="00BB2644">
                <w:rPr>
                  <w:b/>
                  <w:bCs/>
                  <w:color w:val="000000"/>
                  <w:sz w:val="22"/>
                  <w:szCs w:val="22"/>
                </w:rPr>
                <w:t> </w:t>
              </w:r>
            </w:ins>
          </w:p>
        </w:tc>
      </w:tr>
      <w:tr w:rsidR="00A200F4" w:rsidRPr="00BB2644" w:rsidTr="001622F7">
        <w:trPr>
          <w:trHeight w:val="900"/>
          <w:ins w:id="1904" w:author="Hudec Branislav" w:date="2015-12-29T11:18:00Z"/>
        </w:trPr>
        <w:tc>
          <w:tcPr>
            <w:tcW w:w="582" w:type="dxa"/>
            <w:shd w:val="clear" w:color="auto" w:fill="auto"/>
            <w:noWrap/>
            <w:vAlign w:val="center"/>
            <w:hideMark/>
          </w:tcPr>
          <w:p w:rsidR="00A200F4" w:rsidRPr="00BB2644" w:rsidRDefault="00A200F4" w:rsidP="001622F7">
            <w:pPr>
              <w:jc w:val="center"/>
              <w:rPr>
                <w:ins w:id="1905" w:author="Hudec Branislav" w:date="2015-12-29T11:18:00Z"/>
                <w:color w:val="000000"/>
                <w:sz w:val="22"/>
                <w:szCs w:val="22"/>
              </w:rPr>
            </w:pPr>
            <w:ins w:id="1906" w:author="Hudec Branislav" w:date="2015-12-29T11:18:00Z">
              <w:r w:rsidRPr="00BB2644">
                <w:rPr>
                  <w:color w:val="000000"/>
                  <w:sz w:val="22"/>
                  <w:szCs w:val="22"/>
                </w:rPr>
                <w:t>2</w:t>
              </w:r>
            </w:ins>
          </w:p>
        </w:tc>
        <w:tc>
          <w:tcPr>
            <w:tcW w:w="4820" w:type="dxa"/>
            <w:gridSpan w:val="2"/>
            <w:shd w:val="clear" w:color="auto" w:fill="auto"/>
            <w:vAlign w:val="center"/>
            <w:hideMark/>
          </w:tcPr>
          <w:p w:rsidR="00A200F4" w:rsidRPr="00BB2644" w:rsidRDefault="00A200F4" w:rsidP="001622F7">
            <w:pPr>
              <w:rPr>
                <w:ins w:id="1907" w:author="Hudec Branislav" w:date="2015-12-29T11:18:00Z"/>
                <w:color w:val="000000"/>
                <w:sz w:val="22"/>
                <w:szCs w:val="22"/>
              </w:rPr>
            </w:pPr>
            <w:ins w:id="1908" w:author="Hudec Branislav" w:date="2015-12-29T11:18:00Z">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ins>
          </w:p>
        </w:tc>
        <w:tc>
          <w:tcPr>
            <w:tcW w:w="567" w:type="dxa"/>
            <w:shd w:val="clear" w:color="auto" w:fill="auto"/>
            <w:hideMark/>
          </w:tcPr>
          <w:p w:rsidR="00A200F4" w:rsidRPr="00BB2644" w:rsidRDefault="00A200F4" w:rsidP="001622F7">
            <w:pPr>
              <w:jc w:val="both"/>
              <w:rPr>
                <w:ins w:id="1909" w:author="Hudec Branislav" w:date="2015-12-29T11:18:00Z"/>
                <w:b/>
                <w:bCs/>
                <w:color w:val="000000"/>
                <w:sz w:val="22"/>
                <w:szCs w:val="22"/>
              </w:rPr>
            </w:pPr>
            <w:ins w:id="1910" w:author="Hudec Branislav" w:date="2015-12-29T11:18:00Z">
              <w:r w:rsidRPr="00BB2644">
                <w:rPr>
                  <w:b/>
                  <w:bCs/>
                  <w:color w:val="000000"/>
                  <w:sz w:val="22"/>
                  <w:szCs w:val="22"/>
                </w:rPr>
                <w:t> </w:t>
              </w:r>
            </w:ins>
          </w:p>
        </w:tc>
        <w:tc>
          <w:tcPr>
            <w:tcW w:w="567" w:type="dxa"/>
            <w:shd w:val="clear" w:color="auto" w:fill="auto"/>
            <w:hideMark/>
          </w:tcPr>
          <w:p w:rsidR="00A200F4" w:rsidRPr="00BB2644" w:rsidRDefault="00A200F4" w:rsidP="001622F7">
            <w:pPr>
              <w:jc w:val="both"/>
              <w:rPr>
                <w:ins w:id="1911" w:author="Hudec Branislav" w:date="2015-12-29T11:18:00Z"/>
                <w:b/>
                <w:bCs/>
                <w:color w:val="000000"/>
                <w:sz w:val="22"/>
                <w:szCs w:val="22"/>
              </w:rPr>
            </w:pPr>
            <w:ins w:id="1912" w:author="Hudec Branislav" w:date="2015-12-29T11:18:00Z">
              <w:r w:rsidRPr="00BB2644">
                <w:rPr>
                  <w:b/>
                  <w:bCs/>
                  <w:color w:val="000000"/>
                  <w:sz w:val="22"/>
                  <w:szCs w:val="22"/>
                </w:rPr>
                <w:t> </w:t>
              </w:r>
            </w:ins>
          </w:p>
        </w:tc>
        <w:tc>
          <w:tcPr>
            <w:tcW w:w="776" w:type="dxa"/>
            <w:shd w:val="clear" w:color="auto" w:fill="auto"/>
            <w:hideMark/>
          </w:tcPr>
          <w:p w:rsidR="00A200F4" w:rsidRPr="00BB2644" w:rsidRDefault="00A200F4" w:rsidP="001622F7">
            <w:pPr>
              <w:jc w:val="both"/>
              <w:rPr>
                <w:ins w:id="1913" w:author="Hudec Branislav" w:date="2015-12-29T11:18:00Z"/>
                <w:b/>
                <w:bCs/>
                <w:color w:val="000000"/>
                <w:sz w:val="22"/>
                <w:szCs w:val="22"/>
              </w:rPr>
            </w:pPr>
            <w:ins w:id="1914" w:author="Hudec Branislav" w:date="2015-12-29T11:18:00Z">
              <w:r w:rsidRPr="00BB2644">
                <w:rPr>
                  <w:b/>
                  <w:bCs/>
                  <w:color w:val="000000"/>
                  <w:sz w:val="22"/>
                  <w:szCs w:val="22"/>
                </w:rPr>
                <w:t> </w:t>
              </w:r>
            </w:ins>
          </w:p>
        </w:tc>
        <w:tc>
          <w:tcPr>
            <w:tcW w:w="1775" w:type="dxa"/>
            <w:shd w:val="clear" w:color="auto" w:fill="auto"/>
            <w:hideMark/>
          </w:tcPr>
          <w:p w:rsidR="00A200F4" w:rsidRPr="00BB2644" w:rsidRDefault="00A200F4" w:rsidP="001622F7">
            <w:pPr>
              <w:jc w:val="both"/>
              <w:rPr>
                <w:ins w:id="1915" w:author="Hudec Branislav" w:date="2015-12-29T11:18:00Z"/>
                <w:b/>
                <w:bCs/>
                <w:color w:val="000000"/>
                <w:sz w:val="22"/>
                <w:szCs w:val="22"/>
              </w:rPr>
            </w:pPr>
            <w:ins w:id="1916" w:author="Hudec Branislav" w:date="2015-12-29T11:18:00Z">
              <w:r w:rsidRPr="00BB2644">
                <w:rPr>
                  <w:b/>
                  <w:bCs/>
                  <w:color w:val="000000"/>
                  <w:sz w:val="22"/>
                  <w:szCs w:val="22"/>
                </w:rPr>
                <w:t> </w:t>
              </w:r>
            </w:ins>
          </w:p>
        </w:tc>
      </w:tr>
      <w:tr w:rsidR="00A200F4" w:rsidRPr="00BB2644" w:rsidTr="001622F7">
        <w:trPr>
          <w:trHeight w:val="900"/>
          <w:ins w:id="1917" w:author="Hudec Branislav" w:date="2015-12-29T11:18:00Z"/>
        </w:trPr>
        <w:tc>
          <w:tcPr>
            <w:tcW w:w="582" w:type="dxa"/>
            <w:shd w:val="clear" w:color="auto" w:fill="auto"/>
            <w:noWrap/>
            <w:vAlign w:val="center"/>
            <w:hideMark/>
          </w:tcPr>
          <w:p w:rsidR="00A200F4" w:rsidRPr="00BB2644" w:rsidRDefault="00A200F4" w:rsidP="001622F7">
            <w:pPr>
              <w:jc w:val="center"/>
              <w:rPr>
                <w:ins w:id="1918" w:author="Hudec Branislav" w:date="2015-12-29T11:18:00Z"/>
                <w:color w:val="000000"/>
                <w:sz w:val="22"/>
                <w:szCs w:val="22"/>
              </w:rPr>
            </w:pPr>
            <w:ins w:id="1919" w:author="Hudec Branislav" w:date="2015-12-29T11:18:00Z">
              <w:r w:rsidRPr="00BB2644">
                <w:rPr>
                  <w:color w:val="000000"/>
                  <w:sz w:val="22"/>
                  <w:szCs w:val="22"/>
                </w:rPr>
                <w:lastRenderedPageBreak/>
                <w:t>3</w:t>
              </w:r>
            </w:ins>
          </w:p>
        </w:tc>
        <w:tc>
          <w:tcPr>
            <w:tcW w:w="4820" w:type="dxa"/>
            <w:gridSpan w:val="2"/>
            <w:shd w:val="clear" w:color="auto" w:fill="auto"/>
            <w:vAlign w:val="center"/>
            <w:hideMark/>
          </w:tcPr>
          <w:p w:rsidR="00A200F4" w:rsidRPr="00BB2644" w:rsidRDefault="00A200F4" w:rsidP="001622F7">
            <w:pPr>
              <w:rPr>
                <w:ins w:id="1920" w:author="Hudec Branislav" w:date="2015-12-29T11:18:00Z"/>
                <w:color w:val="000000"/>
                <w:sz w:val="22"/>
                <w:szCs w:val="22"/>
              </w:rPr>
            </w:pPr>
            <w:ins w:id="1921" w:author="Hudec Branislav" w:date="2015-12-29T11:18:00Z">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ins>
          </w:p>
        </w:tc>
        <w:tc>
          <w:tcPr>
            <w:tcW w:w="567" w:type="dxa"/>
            <w:shd w:val="clear" w:color="auto" w:fill="auto"/>
            <w:hideMark/>
          </w:tcPr>
          <w:p w:rsidR="00A200F4" w:rsidRPr="00BB2644" w:rsidRDefault="00A200F4" w:rsidP="001622F7">
            <w:pPr>
              <w:jc w:val="both"/>
              <w:rPr>
                <w:ins w:id="1922" w:author="Hudec Branislav" w:date="2015-12-29T11:18:00Z"/>
                <w:b/>
                <w:bCs/>
                <w:color w:val="000000"/>
                <w:sz w:val="22"/>
                <w:szCs w:val="22"/>
              </w:rPr>
            </w:pPr>
            <w:ins w:id="1923" w:author="Hudec Branislav" w:date="2015-12-29T11:18:00Z">
              <w:r w:rsidRPr="00BB2644">
                <w:rPr>
                  <w:b/>
                  <w:bCs/>
                  <w:color w:val="000000"/>
                  <w:sz w:val="22"/>
                  <w:szCs w:val="22"/>
                </w:rPr>
                <w:t> </w:t>
              </w:r>
            </w:ins>
          </w:p>
        </w:tc>
        <w:tc>
          <w:tcPr>
            <w:tcW w:w="567" w:type="dxa"/>
            <w:shd w:val="clear" w:color="auto" w:fill="auto"/>
            <w:hideMark/>
          </w:tcPr>
          <w:p w:rsidR="00A200F4" w:rsidRPr="00BB2644" w:rsidRDefault="00A200F4" w:rsidP="001622F7">
            <w:pPr>
              <w:jc w:val="both"/>
              <w:rPr>
                <w:ins w:id="1924" w:author="Hudec Branislav" w:date="2015-12-29T11:18:00Z"/>
                <w:b/>
                <w:bCs/>
                <w:color w:val="000000"/>
                <w:sz w:val="22"/>
                <w:szCs w:val="22"/>
              </w:rPr>
            </w:pPr>
            <w:ins w:id="1925" w:author="Hudec Branislav" w:date="2015-12-29T11:18:00Z">
              <w:r w:rsidRPr="00BB2644">
                <w:rPr>
                  <w:b/>
                  <w:bCs/>
                  <w:color w:val="000000"/>
                  <w:sz w:val="22"/>
                  <w:szCs w:val="22"/>
                </w:rPr>
                <w:t> </w:t>
              </w:r>
            </w:ins>
          </w:p>
        </w:tc>
        <w:tc>
          <w:tcPr>
            <w:tcW w:w="776" w:type="dxa"/>
            <w:shd w:val="clear" w:color="auto" w:fill="auto"/>
            <w:hideMark/>
          </w:tcPr>
          <w:p w:rsidR="00A200F4" w:rsidRPr="00BB2644" w:rsidRDefault="00A200F4" w:rsidP="001622F7">
            <w:pPr>
              <w:jc w:val="both"/>
              <w:rPr>
                <w:ins w:id="1926" w:author="Hudec Branislav" w:date="2015-12-29T11:18:00Z"/>
                <w:b/>
                <w:bCs/>
                <w:color w:val="000000"/>
                <w:sz w:val="22"/>
                <w:szCs w:val="22"/>
              </w:rPr>
            </w:pPr>
            <w:ins w:id="1927" w:author="Hudec Branislav" w:date="2015-12-29T11:18:00Z">
              <w:r w:rsidRPr="00BB2644">
                <w:rPr>
                  <w:b/>
                  <w:bCs/>
                  <w:color w:val="000000"/>
                  <w:sz w:val="22"/>
                  <w:szCs w:val="22"/>
                </w:rPr>
                <w:t> </w:t>
              </w:r>
            </w:ins>
          </w:p>
        </w:tc>
        <w:tc>
          <w:tcPr>
            <w:tcW w:w="1775" w:type="dxa"/>
            <w:shd w:val="clear" w:color="auto" w:fill="auto"/>
            <w:hideMark/>
          </w:tcPr>
          <w:p w:rsidR="00A200F4" w:rsidRPr="00BB2644" w:rsidRDefault="00A200F4" w:rsidP="001622F7">
            <w:pPr>
              <w:jc w:val="both"/>
              <w:rPr>
                <w:ins w:id="1928" w:author="Hudec Branislav" w:date="2015-12-29T11:18:00Z"/>
                <w:b/>
                <w:bCs/>
                <w:color w:val="000000"/>
                <w:sz w:val="22"/>
                <w:szCs w:val="22"/>
              </w:rPr>
            </w:pPr>
            <w:ins w:id="1929" w:author="Hudec Branislav" w:date="2015-12-29T11:18:00Z">
              <w:r w:rsidRPr="00BB2644">
                <w:rPr>
                  <w:b/>
                  <w:bCs/>
                  <w:color w:val="000000"/>
                  <w:sz w:val="22"/>
                  <w:szCs w:val="22"/>
                </w:rPr>
                <w:t> </w:t>
              </w:r>
            </w:ins>
          </w:p>
        </w:tc>
      </w:tr>
      <w:tr w:rsidR="00A200F4" w:rsidRPr="00BB2644" w:rsidTr="001622F7">
        <w:trPr>
          <w:trHeight w:val="300"/>
          <w:ins w:id="1930" w:author="Hudec Branislav" w:date="2015-12-29T11:18:00Z"/>
        </w:trPr>
        <w:tc>
          <w:tcPr>
            <w:tcW w:w="582" w:type="dxa"/>
            <w:shd w:val="clear" w:color="auto" w:fill="auto"/>
            <w:noWrap/>
            <w:vAlign w:val="center"/>
            <w:hideMark/>
          </w:tcPr>
          <w:p w:rsidR="00A200F4" w:rsidRPr="00BB2644" w:rsidRDefault="00A200F4" w:rsidP="001622F7">
            <w:pPr>
              <w:jc w:val="center"/>
              <w:rPr>
                <w:ins w:id="1931" w:author="Hudec Branislav" w:date="2015-12-29T11:18:00Z"/>
                <w:color w:val="000000"/>
                <w:sz w:val="22"/>
                <w:szCs w:val="22"/>
              </w:rPr>
            </w:pPr>
            <w:ins w:id="1932" w:author="Hudec Branislav" w:date="2015-12-29T11:18:00Z">
              <w:r w:rsidRPr="00BB2644">
                <w:rPr>
                  <w:color w:val="000000"/>
                  <w:sz w:val="22"/>
                  <w:szCs w:val="22"/>
                </w:rPr>
                <w:t>4</w:t>
              </w:r>
            </w:ins>
          </w:p>
        </w:tc>
        <w:tc>
          <w:tcPr>
            <w:tcW w:w="4820" w:type="dxa"/>
            <w:gridSpan w:val="2"/>
            <w:shd w:val="clear" w:color="auto" w:fill="auto"/>
            <w:vAlign w:val="center"/>
            <w:hideMark/>
          </w:tcPr>
          <w:p w:rsidR="00A200F4" w:rsidRPr="00BB2644" w:rsidRDefault="00A200F4" w:rsidP="001622F7">
            <w:pPr>
              <w:rPr>
                <w:ins w:id="1933" w:author="Hudec Branislav" w:date="2015-12-29T11:18:00Z"/>
                <w:sz w:val="22"/>
                <w:szCs w:val="22"/>
              </w:rPr>
            </w:pPr>
            <w:ins w:id="1934" w:author="Hudec Branislav" w:date="2015-12-29T11:18:00Z">
              <w:r w:rsidRPr="00BB2644">
                <w:rPr>
                  <w:sz w:val="22"/>
                  <w:szCs w:val="22"/>
                </w:rPr>
                <w:t>Nebol pri zadávaní zákaziek identifikovaný konflikt záujmov?</w:t>
              </w:r>
            </w:ins>
          </w:p>
        </w:tc>
        <w:tc>
          <w:tcPr>
            <w:tcW w:w="567" w:type="dxa"/>
            <w:shd w:val="clear" w:color="auto" w:fill="auto"/>
            <w:hideMark/>
          </w:tcPr>
          <w:p w:rsidR="00A200F4" w:rsidRPr="00BB2644" w:rsidRDefault="00A200F4" w:rsidP="001622F7">
            <w:pPr>
              <w:jc w:val="both"/>
              <w:rPr>
                <w:ins w:id="1935" w:author="Hudec Branislav" w:date="2015-12-29T11:18:00Z"/>
                <w:b/>
                <w:bCs/>
                <w:color w:val="000000"/>
                <w:sz w:val="22"/>
                <w:szCs w:val="22"/>
              </w:rPr>
            </w:pPr>
            <w:ins w:id="1936" w:author="Hudec Branislav" w:date="2015-12-29T11:18:00Z">
              <w:r w:rsidRPr="00BB2644">
                <w:rPr>
                  <w:b/>
                  <w:bCs/>
                  <w:color w:val="000000"/>
                  <w:sz w:val="22"/>
                  <w:szCs w:val="22"/>
                </w:rPr>
                <w:t> </w:t>
              </w:r>
            </w:ins>
          </w:p>
        </w:tc>
        <w:tc>
          <w:tcPr>
            <w:tcW w:w="567" w:type="dxa"/>
            <w:shd w:val="clear" w:color="auto" w:fill="auto"/>
            <w:hideMark/>
          </w:tcPr>
          <w:p w:rsidR="00A200F4" w:rsidRPr="00BB2644" w:rsidRDefault="00A200F4" w:rsidP="001622F7">
            <w:pPr>
              <w:jc w:val="both"/>
              <w:rPr>
                <w:ins w:id="1937" w:author="Hudec Branislav" w:date="2015-12-29T11:18:00Z"/>
                <w:b/>
                <w:bCs/>
                <w:color w:val="000000"/>
                <w:sz w:val="22"/>
                <w:szCs w:val="22"/>
              </w:rPr>
            </w:pPr>
            <w:ins w:id="1938" w:author="Hudec Branislav" w:date="2015-12-29T11:18:00Z">
              <w:r w:rsidRPr="00BB2644">
                <w:rPr>
                  <w:b/>
                  <w:bCs/>
                  <w:color w:val="000000"/>
                  <w:sz w:val="22"/>
                  <w:szCs w:val="22"/>
                </w:rPr>
                <w:t> </w:t>
              </w:r>
            </w:ins>
          </w:p>
        </w:tc>
        <w:tc>
          <w:tcPr>
            <w:tcW w:w="776" w:type="dxa"/>
            <w:shd w:val="clear" w:color="auto" w:fill="auto"/>
            <w:hideMark/>
          </w:tcPr>
          <w:p w:rsidR="00A200F4" w:rsidRPr="00BB2644" w:rsidRDefault="00A200F4" w:rsidP="001622F7">
            <w:pPr>
              <w:jc w:val="both"/>
              <w:rPr>
                <w:ins w:id="1939" w:author="Hudec Branislav" w:date="2015-12-29T11:18:00Z"/>
                <w:b/>
                <w:bCs/>
                <w:color w:val="000000"/>
                <w:sz w:val="22"/>
                <w:szCs w:val="22"/>
              </w:rPr>
            </w:pPr>
            <w:ins w:id="1940" w:author="Hudec Branislav" w:date="2015-12-29T11:18:00Z">
              <w:r w:rsidRPr="00BB2644">
                <w:rPr>
                  <w:b/>
                  <w:bCs/>
                  <w:color w:val="000000"/>
                  <w:sz w:val="22"/>
                  <w:szCs w:val="22"/>
                </w:rPr>
                <w:t> </w:t>
              </w:r>
            </w:ins>
          </w:p>
        </w:tc>
        <w:tc>
          <w:tcPr>
            <w:tcW w:w="1775" w:type="dxa"/>
            <w:shd w:val="clear" w:color="auto" w:fill="auto"/>
            <w:hideMark/>
          </w:tcPr>
          <w:p w:rsidR="00A200F4" w:rsidRPr="00BB2644" w:rsidRDefault="00A200F4" w:rsidP="001622F7">
            <w:pPr>
              <w:jc w:val="both"/>
              <w:rPr>
                <w:ins w:id="1941" w:author="Hudec Branislav" w:date="2015-12-29T11:18:00Z"/>
                <w:b/>
                <w:bCs/>
                <w:color w:val="000000"/>
                <w:sz w:val="22"/>
                <w:szCs w:val="22"/>
              </w:rPr>
            </w:pPr>
            <w:ins w:id="1942" w:author="Hudec Branislav" w:date="2015-12-29T11:18:00Z">
              <w:r w:rsidRPr="00BB2644">
                <w:rPr>
                  <w:b/>
                  <w:bCs/>
                  <w:color w:val="000000"/>
                  <w:sz w:val="22"/>
                  <w:szCs w:val="22"/>
                </w:rPr>
                <w:t> </w:t>
              </w:r>
            </w:ins>
          </w:p>
        </w:tc>
      </w:tr>
      <w:tr w:rsidR="00A200F4" w:rsidRPr="00BB2644" w:rsidTr="001622F7">
        <w:trPr>
          <w:trHeight w:val="1500"/>
          <w:ins w:id="1943" w:author="Hudec Branislav" w:date="2015-12-29T11:18:00Z"/>
        </w:trPr>
        <w:tc>
          <w:tcPr>
            <w:tcW w:w="582" w:type="dxa"/>
            <w:shd w:val="clear" w:color="auto" w:fill="auto"/>
            <w:noWrap/>
            <w:vAlign w:val="center"/>
            <w:hideMark/>
          </w:tcPr>
          <w:p w:rsidR="00A200F4" w:rsidRPr="00BB2644" w:rsidRDefault="00A200F4" w:rsidP="001622F7">
            <w:pPr>
              <w:jc w:val="center"/>
              <w:rPr>
                <w:ins w:id="1944" w:author="Hudec Branislav" w:date="2015-12-29T11:18:00Z"/>
                <w:color w:val="000000"/>
                <w:sz w:val="22"/>
                <w:szCs w:val="22"/>
              </w:rPr>
            </w:pPr>
            <w:ins w:id="1945" w:author="Hudec Branislav" w:date="2015-12-29T11:18:00Z">
              <w:r w:rsidRPr="00BB2644">
                <w:rPr>
                  <w:color w:val="000000"/>
                  <w:sz w:val="22"/>
                  <w:szCs w:val="22"/>
                </w:rPr>
                <w:t>5</w:t>
              </w:r>
            </w:ins>
          </w:p>
        </w:tc>
        <w:tc>
          <w:tcPr>
            <w:tcW w:w="4820" w:type="dxa"/>
            <w:gridSpan w:val="2"/>
            <w:shd w:val="clear" w:color="auto" w:fill="auto"/>
            <w:vAlign w:val="center"/>
            <w:hideMark/>
          </w:tcPr>
          <w:p w:rsidR="00A200F4" w:rsidRPr="00BB2644" w:rsidRDefault="00A200F4" w:rsidP="001622F7">
            <w:pPr>
              <w:rPr>
                <w:ins w:id="1946" w:author="Hudec Branislav" w:date="2015-12-29T11:18:00Z"/>
                <w:sz w:val="22"/>
                <w:szCs w:val="22"/>
              </w:rPr>
            </w:pPr>
            <w:ins w:id="1947" w:author="Hudec Branislav" w:date="2015-12-29T11:18:00Z">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ex-ante kontroly a dokumentáciou schválenou v rámci tejto ex-ante kontroly?</w:t>
              </w:r>
            </w:ins>
          </w:p>
        </w:tc>
        <w:tc>
          <w:tcPr>
            <w:tcW w:w="567" w:type="dxa"/>
            <w:shd w:val="clear" w:color="auto" w:fill="auto"/>
            <w:hideMark/>
          </w:tcPr>
          <w:p w:rsidR="00A200F4" w:rsidRPr="00BB2644" w:rsidRDefault="00A200F4" w:rsidP="001622F7">
            <w:pPr>
              <w:jc w:val="both"/>
              <w:rPr>
                <w:ins w:id="1948" w:author="Hudec Branislav" w:date="2015-12-29T11:18:00Z"/>
                <w:b/>
                <w:bCs/>
                <w:color w:val="000000"/>
                <w:sz w:val="22"/>
                <w:szCs w:val="22"/>
              </w:rPr>
            </w:pPr>
            <w:ins w:id="1949" w:author="Hudec Branislav" w:date="2015-12-29T11:18:00Z">
              <w:r w:rsidRPr="00BB2644">
                <w:rPr>
                  <w:b/>
                  <w:bCs/>
                  <w:color w:val="000000"/>
                  <w:sz w:val="22"/>
                  <w:szCs w:val="22"/>
                </w:rPr>
                <w:t> </w:t>
              </w:r>
            </w:ins>
          </w:p>
        </w:tc>
        <w:tc>
          <w:tcPr>
            <w:tcW w:w="567" w:type="dxa"/>
            <w:shd w:val="clear" w:color="auto" w:fill="auto"/>
            <w:hideMark/>
          </w:tcPr>
          <w:p w:rsidR="00A200F4" w:rsidRPr="00BB2644" w:rsidRDefault="00A200F4" w:rsidP="001622F7">
            <w:pPr>
              <w:jc w:val="both"/>
              <w:rPr>
                <w:ins w:id="1950" w:author="Hudec Branislav" w:date="2015-12-29T11:18:00Z"/>
                <w:b/>
                <w:bCs/>
                <w:color w:val="000000"/>
                <w:sz w:val="22"/>
                <w:szCs w:val="22"/>
              </w:rPr>
            </w:pPr>
            <w:ins w:id="1951" w:author="Hudec Branislav" w:date="2015-12-29T11:18:00Z">
              <w:r w:rsidRPr="00BB2644">
                <w:rPr>
                  <w:b/>
                  <w:bCs/>
                  <w:color w:val="000000"/>
                  <w:sz w:val="22"/>
                  <w:szCs w:val="22"/>
                </w:rPr>
                <w:t> </w:t>
              </w:r>
            </w:ins>
          </w:p>
        </w:tc>
        <w:tc>
          <w:tcPr>
            <w:tcW w:w="776" w:type="dxa"/>
            <w:shd w:val="clear" w:color="auto" w:fill="auto"/>
            <w:hideMark/>
          </w:tcPr>
          <w:p w:rsidR="00A200F4" w:rsidRPr="00BB2644" w:rsidRDefault="00A200F4" w:rsidP="001622F7">
            <w:pPr>
              <w:jc w:val="both"/>
              <w:rPr>
                <w:ins w:id="1952" w:author="Hudec Branislav" w:date="2015-12-29T11:18:00Z"/>
                <w:b/>
                <w:bCs/>
                <w:color w:val="000000"/>
                <w:sz w:val="22"/>
                <w:szCs w:val="22"/>
              </w:rPr>
            </w:pPr>
            <w:ins w:id="1953" w:author="Hudec Branislav" w:date="2015-12-29T11:18:00Z">
              <w:r w:rsidRPr="00BB2644">
                <w:rPr>
                  <w:b/>
                  <w:bCs/>
                  <w:color w:val="000000"/>
                  <w:sz w:val="22"/>
                  <w:szCs w:val="22"/>
                </w:rPr>
                <w:t> </w:t>
              </w:r>
            </w:ins>
          </w:p>
        </w:tc>
        <w:tc>
          <w:tcPr>
            <w:tcW w:w="1775" w:type="dxa"/>
            <w:shd w:val="clear" w:color="auto" w:fill="auto"/>
            <w:hideMark/>
          </w:tcPr>
          <w:p w:rsidR="00A200F4" w:rsidRPr="00BB2644" w:rsidRDefault="00A200F4" w:rsidP="001622F7">
            <w:pPr>
              <w:jc w:val="both"/>
              <w:rPr>
                <w:ins w:id="1954" w:author="Hudec Branislav" w:date="2015-12-29T11:18:00Z"/>
                <w:b/>
                <w:bCs/>
                <w:color w:val="000000"/>
                <w:sz w:val="22"/>
                <w:szCs w:val="22"/>
              </w:rPr>
            </w:pPr>
            <w:ins w:id="1955" w:author="Hudec Branislav" w:date="2015-12-29T11:18:00Z">
              <w:r w:rsidRPr="00BB2644">
                <w:rPr>
                  <w:b/>
                  <w:bCs/>
                  <w:color w:val="000000"/>
                  <w:sz w:val="22"/>
                  <w:szCs w:val="22"/>
                </w:rPr>
                <w:t> </w:t>
              </w:r>
            </w:ins>
          </w:p>
        </w:tc>
      </w:tr>
      <w:tr w:rsidR="00A200F4" w:rsidRPr="00BB2644" w:rsidTr="001622F7">
        <w:trPr>
          <w:trHeight w:val="300"/>
          <w:ins w:id="1956" w:author="Hudec Branislav" w:date="2015-12-29T11:18:00Z"/>
        </w:trPr>
        <w:tc>
          <w:tcPr>
            <w:tcW w:w="582" w:type="dxa"/>
            <w:shd w:val="clear" w:color="auto" w:fill="auto"/>
            <w:noWrap/>
            <w:vAlign w:val="center"/>
            <w:hideMark/>
          </w:tcPr>
          <w:p w:rsidR="00A200F4" w:rsidRPr="00BB2644" w:rsidRDefault="00A200F4" w:rsidP="001622F7">
            <w:pPr>
              <w:jc w:val="center"/>
              <w:rPr>
                <w:ins w:id="1957" w:author="Hudec Branislav" w:date="2015-12-29T11:18:00Z"/>
                <w:color w:val="000000"/>
                <w:sz w:val="22"/>
                <w:szCs w:val="22"/>
              </w:rPr>
            </w:pPr>
            <w:ins w:id="1958" w:author="Hudec Branislav" w:date="2015-12-29T11:18:00Z">
              <w:r w:rsidRPr="00BB2644">
                <w:rPr>
                  <w:color w:val="000000"/>
                  <w:sz w:val="22"/>
                  <w:szCs w:val="22"/>
                </w:rPr>
                <w:t>6</w:t>
              </w:r>
            </w:ins>
          </w:p>
        </w:tc>
        <w:tc>
          <w:tcPr>
            <w:tcW w:w="4820" w:type="dxa"/>
            <w:gridSpan w:val="2"/>
            <w:shd w:val="clear" w:color="auto" w:fill="auto"/>
            <w:vAlign w:val="center"/>
            <w:hideMark/>
          </w:tcPr>
          <w:p w:rsidR="00A200F4" w:rsidRPr="00BB2644" w:rsidRDefault="00A200F4" w:rsidP="001622F7">
            <w:pPr>
              <w:rPr>
                <w:ins w:id="1959" w:author="Hudec Branislav" w:date="2015-12-29T11:18:00Z"/>
                <w:sz w:val="22"/>
                <w:szCs w:val="22"/>
              </w:rPr>
            </w:pPr>
            <w:ins w:id="1960" w:author="Hudec Branislav" w:date="2015-12-29T11:18:00Z">
              <w:r w:rsidRPr="00BB2644">
                <w:rPr>
                  <w:sz w:val="22"/>
                  <w:szCs w:val="22"/>
                </w:rPr>
                <w:t>Neboli identifikované iné porušenia pravidiel a postupov verejného obstarávania?</w:t>
              </w:r>
            </w:ins>
          </w:p>
        </w:tc>
        <w:tc>
          <w:tcPr>
            <w:tcW w:w="567" w:type="dxa"/>
            <w:shd w:val="clear" w:color="auto" w:fill="auto"/>
            <w:hideMark/>
          </w:tcPr>
          <w:p w:rsidR="00A200F4" w:rsidRPr="00BB2644" w:rsidRDefault="00A200F4" w:rsidP="001622F7">
            <w:pPr>
              <w:jc w:val="both"/>
              <w:rPr>
                <w:ins w:id="1961" w:author="Hudec Branislav" w:date="2015-12-29T11:18:00Z"/>
                <w:b/>
                <w:bCs/>
                <w:color w:val="000000"/>
                <w:sz w:val="22"/>
                <w:szCs w:val="22"/>
              </w:rPr>
            </w:pPr>
            <w:ins w:id="1962" w:author="Hudec Branislav" w:date="2015-12-29T11:18:00Z">
              <w:r w:rsidRPr="00BB2644">
                <w:rPr>
                  <w:b/>
                  <w:bCs/>
                  <w:color w:val="000000"/>
                  <w:sz w:val="22"/>
                  <w:szCs w:val="22"/>
                </w:rPr>
                <w:t> </w:t>
              </w:r>
            </w:ins>
          </w:p>
        </w:tc>
        <w:tc>
          <w:tcPr>
            <w:tcW w:w="567" w:type="dxa"/>
            <w:shd w:val="clear" w:color="auto" w:fill="auto"/>
            <w:hideMark/>
          </w:tcPr>
          <w:p w:rsidR="00A200F4" w:rsidRPr="00BB2644" w:rsidRDefault="00A200F4" w:rsidP="001622F7">
            <w:pPr>
              <w:jc w:val="both"/>
              <w:rPr>
                <w:ins w:id="1963" w:author="Hudec Branislav" w:date="2015-12-29T11:18:00Z"/>
                <w:b/>
                <w:bCs/>
                <w:color w:val="000000"/>
                <w:sz w:val="22"/>
                <w:szCs w:val="22"/>
              </w:rPr>
            </w:pPr>
            <w:ins w:id="1964" w:author="Hudec Branislav" w:date="2015-12-29T11:18:00Z">
              <w:r w:rsidRPr="00BB2644">
                <w:rPr>
                  <w:b/>
                  <w:bCs/>
                  <w:color w:val="000000"/>
                  <w:sz w:val="22"/>
                  <w:szCs w:val="22"/>
                </w:rPr>
                <w:t> </w:t>
              </w:r>
            </w:ins>
          </w:p>
        </w:tc>
        <w:tc>
          <w:tcPr>
            <w:tcW w:w="776" w:type="dxa"/>
            <w:shd w:val="clear" w:color="auto" w:fill="auto"/>
            <w:hideMark/>
          </w:tcPr>
          <w:p w:rsidR="00A200F4" w:rsidRPr="00BB2644" w:rsidRDefault="00A200F4" w:rsidP="001622F7">
            <w:pPr>
              <w:jc w:val="both"/>
              <w:rPr>
                <w:ins w:id="1965" w:author="Hudec Branislav" w:date="2015-12-29T11:18:00Z"/>
                <w:b/>
                <w:bCs/>
                <w:color w:val="000000"/>
                <w:sz w:val="22"/>
                <w:szCs w:val="22"/>
              </w:rPr>
            </w:pPr>
            <w:ins w:id="1966" w:author="Hudec Branislav" w:date="2015-12-29T11:18:00Z">
              <w:r w:rsidRPr="00BB2644">
                <w:rPr>
                  <w:b/>
                  <w:bCs/>
                  <w:color w:val="000000"/>
                  <w:sz w:val="22"/>
                  <w:szCs w:val="22"/>
                </w:rPr>
                <w:t> </w:t>
              </w:r>
            </w:ins>
          </w:p>
        </w:tc>
        <w:tc>
          <w:tcPr>
            <w:tcW w:w="1775" w:type="dxa"/>
            <w:shd w:val="clear" w:color="auto" w:fill="auto"/>
            <w:hideMark/>
          </w:tcPr>
          <w:p w:rsidR="00A200F4" w:rsidRPr="00BB2644" w:rsidRDefault="00A200F4" w:rsidP="001622F7">
            <w:pPr>
              <w:jc w:val="both"/>
              <w:rPr>
                <w:ins w:id="1967" w:author="Hudec Branislav" w:date="2015-12-29T11:18:00Z"/>
                <w:b/>
                <w:bCs/>
                <w:color w:val="000000"/>
                <w:sz w:val="22"/>
                <w:szCs w:val="22"/>
              </w:rPr>
            </w:pPr>
            <w:ins w:id="1968" w:author="Hudec Branislav" w:date="2015-12-29T11:18:00Z">
              <w:r w:rsidRPr="00BB2644">
                <w:rPr>
                  <w:b/>
                  <w:bCs/>
                  <w:color w:val="000000"/>
                  <w:sz w:val="22"/>
                  <w:szCs w:val="22"/>
                </w:rPr>
                <w:t> </w:t>
              </w:r>
            </w:ins>
          </w:p>
        </w:tc>
      </w:tr>
      <w:tr w:rsidR="00A200F4" w:rsidRPr="00BB2644" w:rsidTr="001622F7">
        <w:trPr>
          <w:trHeight w:val="600"/>
          <w:ins w:id="1969" w:author="Hudec Branislav" w:date="2015-12-29T11:18:00Z"/>
        </w:trPr>
        <w:tc>
          <w:tcPr>
            <w:tcW w:w="582" w:type="dxa"/>
            <w:shd w:val="clear" w:color="auto" w:fill="auto"/>
            <w:noWrap/>
            <w:vAlign w:val="center"/>
            <w:hideMark/>
          </w:tcPr>
          <w:p w:rsidR="00A200F4" w:rsidRPr="00BB2644" w:rsidRDefault="00A200F4" w:rsidP="001622F7">
            <w:pPr>
              <w:jc w:val="center"/>
              <w:rPr>
                <w:ins w:id="1970" w:author="Hudec Branislav" w:date="2015-12-29T11:18:00Z"/>
                <w:color w:val="000000"/>
                <w:sz w:val="22"/>
                <w:szCs w:val="22"/>
              </w:rPr>
            </w:pPr>
            <w:ins w:id="1971" w:author="Hudec Branislav" w:date="2015-12-29T11:18:00Z">
              <w:r w:rsidRPr="00BB2644">
                <w:rPr>
                  <w:color w:val="000000"/>
                  <w:sz w:val="22"/>
                  <w:szCs w:val="22"/>
                </w:rPr>
                <w:t>7</w:t>
              </w:r>
            </w:ins>
          </w:p>
        </w:tc>
        <w:tc>
          <w:tcPr>
            <w:tcW w:w="4820" w:type="dxa"/>
            <w:gridSpan w:val="2"/>
            <w:shd w:val="clear" w:color="auto" w:fill="auto"/>
            <w:vAlign w:val="center"/>
            <w:hideMark/>
          </w:tcPr>
          <w:p w:rsidR="00DA43E0" w:rsidRDefault="00DA43E0" w:rsidP="00DA43E0">
            <w:pPr>
              <w:rPr>
                <w:ins w:id="1972" w:author="Hudec Branislav" w:date="2015-12-29T11:56:00Z"/>
                <w:color w:val="000000"/>
                <w:sz w:val="22"/>
                <w:szCs w:val="22"/>
              </w:rPr>
            </w:pPr>
            <w:ins w:id="1973" w:author="Hudec Branislav" w:date="2015-12-29T11:56:00Z">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ins>
          </w:p>
          <w:p w:rsidR="00A200F4" w:rsidRPr="00BB2644" w:rsidRDefault="00DA43E0" w:rsidP="00DA43E0">
            <w:pPr>
              <w:rPr>
                <w:ins w:id="1974" w:author="Hudec Branislav" w:date="2015-12-29T11:18:00Z"/>
                <w:sz w:val="22"/>
                <w:szCs w:val="22"/>
              </w:rPr>
            </w:pPr>
            <w:ins w:id="1975" w:author="Hudec Branislav" w:date="2015-12-29T11:56:00Z">
              <w:r>
                <w:rPr>
                  <w:color w:val="000000"/>
                  <w:sz w:val="22"/>
                  <w:szCs w:val="22"/>
                </w:rPr>
                <w:t>d) Je zmluva uzavretá v lehote viazanosti ponúk?</w:t>
              </w:r>
            </w:ins>
          </w:p>
        </w:tc>
        <w:tc>
          <w:tcPr>
            <w:tcW w:w="567" w:type="dxa"/>
            <w:shd w:val="clear" w:color="auto" w:fill="auto"/>
            <w:hideMark/>
          </w:tcPr>
          <w:p w:rsidR="00A200F4" w:rsidRPr="00BB2644" w:rsidRDefault="00A200F4" w:rsidP="001622F7">
            <w:pPr>
              <w:jc w:val="both"/>
              <w:rPr>
                <w:ins w:id="1976" w:author="Hudec Branislav" w:date="2015-12-29T11:18:00Z"/>
                <w:b/>
                <w:bCs/>
                <w:color w:val="000000"/>
                <w:sz w:val="22"/>
                <w:szCs w:val="22"/>
              </w:rPr>
            </w:pPr>
            <w:ins w:id="1977" w:author="Hudec Branislav" w:date="2015-12-29T11:18:00Z">
              <w:r w:rsidRPr="00BB2644">
                <w:rPr>
                  <w:b/>
                  <w:bCs/>
                  <w:color w:val="000000"/>
                  <w:sz w:val="22"/>
                  <w:szCs w:val="22"/>
                </w:rPr>
                <w:t> </w:t>
              </w:r>
            </w:ins>
          </w:p>
        </w:tc>
        <w:tc>
          <w:tcPr>
            <w:tcW w:w="567" w:type="dxa"/>
            <w:shd w:val="clear" w:color="auto" w:fill="auto"/>
            <w:hideMark/>
          </w:tcPr>
          <w:p w:rsidR="00A200F4" w:rsidRPr="00BB2644" w:rsidRDefault="00A200F4" w:rsidP="001622F7">
            <w:pPr>
              <w:jc w:val="both"/>
              <w:rPr>
                <w:ins w:id="1978" w:author="Hudec Branislav" w:date="2015-12-29T11:18:00Z"/>
                <w:b/>
                <w:bCs/>
                <w:color w:val="000000"/>
                <w:sz w:val="22"/>
                <w:szCs w:val="22"/>
              </w:rPr>
            </w:pPr>
            <w:ins w:id="1979" w:author="Hudec Branislav" w:date="2015-12-29T11:18:00Z">
              <w:r w:rsidRPr="00BB2644">
                <w:rPr>
                  <w:b/>
                  <w:bCs/>
                  <w:color w:val="000000"/>
                  <w:sz w:val="22"/>
                  <w:szCs w:val="22"/>
                </w:rPr>
                <w:t> </w:t>
              </w:r>
            </w:ins>
          </w:p>
        </w:tc>
        <w:tc>
          <w:tcPr>
            <w:tcW w:w="776" w:type="dxa"/>
            <w:shd w:val="clear" w:color="auto" w:fill="auto"/>
            <w:hideMark/>
          </w:tcPr>
          <w:p w:rsidR="00A200F4" w:rsidRPr="00BB2644" w:rsidRDefault="00A200F4" w:rsidP="001622F7">
            <w:pPr>
              <w:jc w:val="both"/>
              <w:rPr>
                <w:ins w:id="1980" w:author="Hudec Branislav" w:date="2015-12-29T11:18:00Z"/>
                <w:b/>
                <w:bCs/>
                <w:color w:val="000000"/>
                <w:sz w:val="22"/>
                <w:szCs w:val="22"/>
              </w:rPr>
            </w:pPr>
            <w:ins w:id="1981" w:author="Hudec Branislav" w:date="2015-12-29T11:18:00Z">
              <w:r w:rsidRPr="00BB2644">
                <w:rPr>
                  <w:b/>
                  <w:bCs/>
                  <w:color w:val="000000"/>
                  <w:sz w:val="22"/>
                  <w:szCs w:val="22"/>
                </w:rPr>
                <w:t> </w:t>
              </w:r>
            </w:ins>
          </w:p>
        </w:tc>
        <w:tc>
          <w:tcPr>
            <w:tcW w:w="1775" w:type="dxa"/>
            <w:shd w:val="clear" w:color="auto" w:fill="auto"/>
            <w:hideMark/>
          </w:tcPr>
          <w:p w:rsidR="00A200F4" w:rsidRPr="00BB2644" w:rsidRDefault="00A200F4" w:rsidP="001622F7">
            <w:pPr>
              <w:jc w:val="both"/>
              <w:rPr>
                <w:ins w:id="1982" w:author="Hudec Branislav" w:date="2015-12-29T11:18:00Z"/>
                <w:b/>
                <w:bCs/>
                <w:color w:val="000000"/>
                <w:sz w:val="22"/>
                <w:szCs w:val="22"/>
              </w:rPr>
            </w:pPr>
            <w:ins w:id="1983" w:author="Hudec Branislav" w:date="2015-12-29T11:18:00Z">
              <w:r w:rsidRPr="00BB2644">
                <w:rPr>
                  <w:b/>
                  <w:bCs/>
                  <w:color w:val="000000"/>
                  <w:sz w:val="22"/>
                  <w:szCs w:val="22"/>
                </w:rPr>
                <w:t> </w:t>
              </w:r>
            </w:ins>
          </w:p>
        </w:tc>
      </w:tr>
      <w:tr w:rsidR="00A200F4" w:rsidRPr="00BB2644" w:rsidTr="001622F7">
        <w:trPr>
          <w:trHeight w:val="300"/>
          <w:ins w:id="1984" w:author="Hudec Branislav" w:date="2015-12-29T11:18:00Z"/>
        </w:trPr>
        <w:tc>
          <w:tcPr>
            <w:tcW w:w="9087" w:type="dxa"/>
            <w:gridSpan w:val="7"/>
            <w:shd w:val="clear" w:color="auto" w:fill="auto"/>
            <w:noWrap/>
            <w:vAlign w:val="center"/>
          </w:tcPr>
          <w:p w:rsidR="00A200F4" w:rsidRPr="00BD2FCC" w:rsidRDefault="00A200F4" w:rsidP="001622F7">
            <w:pPr>
              <w:jc w:val="both"/>
              <w:rPr>
                <w:ins w:id="1985" w:author="Hudec Branislav" w:date="2015-12-29T11:18:00Z"/>
                <w:b/>
                <w:sz w:val="20"/>
                <w:szCs w:val="20"/>
              </w:rPr>
            </w:pPr>
            <w:ins w:id="1986" w:author="Hudec Branislav" w:date="2015-12-29T11:18:00Z">
              <w:r w:rsidRPr="00BD2FCC">
                <w:rPr>
                  <w:b/>
                  <w:sz w:val="20"/>
                  <w:szCs w:val="20"/>
                </w:rPr>
                <w:t>VYJADRENIE</w:t>
              </w:r>
            </w:ins>
          </w:p>
          <w:p w:rsidR="00A200F4" w:rsidRPr="00BD2FCC" w:rsidRDefault="00A200F4" w:rsidP="001622F7">
            <w:pPr>
              <w:jc w:val="both"/>
              <w:rPr>
                <w:ins w:id="1987" w:author="Hudec Branislav" w:date="2015-12-29T11:18:00Z"/>
                <w:sz w:val="20"/>
                <w:szCs w:val="20"/>
              </w:rPr>
            </w:pPr>
          </w:p>
          <w:p w:rsidR="00A200F4" w:rsidRPr="00A54276" w:rsidRDefault="00A200F4" w:rsidP="001622F7">
            <w:pPr>
              <w:rPr>
                <w:ins w:id="1988" w:author="Hudec Branislav" w:date="2015-12-29T11:18:00Z"/>
              </w:rPr>
            </w:pPr>
            <w:ins w:id="1989" w:author="Hudec Branislav" w:date="2015-12-29T11:18:00Z">
              <w:r w:rsidRPr="00B64015">
                <w:rPr>
                  <w:sz w:val="20"/>
                  <w:szCs w:val="20"/>
                </w:rPr>
                <w:t xml:space="preserve">Na základe overených skutočností potvrdzujem, že </w:t>
              </w:r>
              <w:r>
                <w:rPr>
                  <w:sz w:val="20"/>
                  <w:szCs w:val="20"/>
                </w:rPr>
                <w:t xml:space="preserve"> </w:t>
              </w:r>
            </w:ins>
            <w:customXmlInsRangeStart w:id="1990" w:author="Hudec Branislav" w:date="2015-12-29T11:18:00Z"/>
            <w:sdt>
              <w:sdtPr>
                <w:rPr>
                  <w:sz w:val="20"/>
                  <w:szCs w:val="20"/>
                </w:rPr>
                <w:id w:val="-1960260656"/>
                <w:placeholder>
                  <w:docPart w:val="B13A8D153157417B81E3D9E6FBBD45C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InsRangeEnd w:id="1990"/>
                <w:ins w:id="1991" w:author="Hudec Branislav" w:date="2015-12-29T11:18:00Z">
                  <w:r w:rsidRPr="00B64015">
                    <w:rPr>
                      <w:sz w:val="20"/>
                      <w:szCs w:val="20"/>
                    </w:rPr>
                    <w:t>Vyberte položku.</w:t>
                  </w:r>
                </w:ins>
                <w:customXmlInsRangeStart w:id="1992" w:author="Hudec Branislav" w:date="2015-12-29T11:18:00Z"/>
              </w:sdtContent>
            </w:sdt>
            <w:customXmlInsRangeEnd w:id="1992"/>
            <w:ins w:id="1993" w:author="Hudec Branislav" w:date="2015-12-29T11:18:00Z">
              <w:r w:rsidRPr="00B64015">
                <w:rPr>
                  <w:sz w:val="20"/>
                  <w:szCs w:val="20"/>
                </w:rPr>
                <w:t xml:space="preserve">   </w:t>
              </w:r>
            </w:ins>
          </w:p>
          <w:p w:rsidR="00A200F4" w:rsidRPr="00BB2644" w:rsidRDefault="00A200F4" w:rsidP="001622F7">
            <w:pPr>
              <w:rPr>
                <w:ins w:id="1994" w:author="Hudec Branislav" w:date="2015-12-29T11:18:00Z"/>
                <w:b/>
                <w:bCs/>
                <w:color w:val="000000"/>
                <w:sz w:val="22"/>
                <w:szCs w:val="22"/>
              </w:rPr>
            </w:pPr>
          </w:p>
        </w:tc>
      </w:tr>
      <w:tr w:rsidR="00A200F4" w:rsidRPr="00BB2644" w:rsidTr="001622F7">
        <w:trPr>
          <w:trHeight w:val="300"/>
          <w:ins w:id="1995" w:author="Hudec Branislav" w:date="2015-12-29T11:18:00Z"/>
        </w:trPr>
        <w:tc>
          <w:tcPr>
            <w:tcW w:w="3559" w:type="dxa"/>
            <w:gridSpan w:val="2"/>
            <w:shd w:val="clear" w:color="auto" w:fill="auto"/>
            <w:vAlign w:val="center"/>
            <w:hideMark/>
          </w:tcPr>
          <w:p w:rsidR="00A200F4" w:rsidRPr="00BB2644" w:rsidRDefault="00A200F4" w:rsidP="001622F7">
            <w:pPr>
              <w:rPr>
                <w:ins w:id="1996" w:author="Hudec Branislav" w:date="2015-12-29T11:18:00Z"/>
                <w:b/>
                <w:bCs/>
                <w:sz w:val="22"/>
                <w:szCs w:val="22"/>
              </w:rPr>
            </w:pPr>
            <w:ins w:id="1997" w:author="Hudec Branislav" w:date="2015-12-29T11:18:00Z">
              <w:r w:rsidRPr="00BB2644">
                <w:rPr>
                  <w:b/>
                  <w:bCs/>
                  <w:sz w:val="22"/>
                  <w:szCs w:val="22"/>
                </w:rPr>
                <w:t>Kontrolu vykonal</w:t>
              </w:r>
              <w:r w:rsidRPr="00BD2FCC">
                <w:rPr>
                  <w:rStyle w:val="Odkaznapoznmkupodiarou"/>
                  <w:b/>
                  <w:bCs/>
                  <w:sz w:val="20"/>
                  <w:szCs w:val="20"/>
                </w:rPr>
                <w:footnoteReference w:id="23"/>
              </w:r>
              <w:r w:rsidRPr="00BB2644">
                <w:rPr>
                  <w:b/>
                  <w:bCs/>
                  <w:sz w:val="22"/>
                  <w:szCs w:val="22"/>
                </w:rPr>
                <w:t>:</w:t>
              </w:r>
            </w:ins>
          </w:p>
        </w:tc>
        <w:tc>
          <w:tcPr>
            <w:tcW w:w="5528" w:type="dxa"/>
            <w:gridSpan w:val="5"/>
            <w:shd w:val="clear" w:color="auto" w:fill="auto"/>
            <w:vAlign w:val="center"/>
            <w:hideMark/>
          </w:tcPr>
          <w:p w:rsidR="00A200F4" w:rsidRPr="00BB2644" w:rsidRDefault="00A200F4" w:rsidP="001622F7">
            <w:pPr>
              <w:rPr>
                <w:ins w:id="2000" w:author="Hudec Branislav" w:date="2015-12-29T11:18:00Z"/>
                <w:color w:val="000000"/>
                <w:sz w:val="22"/>
                <w:szCs w:val="22"/>
              </w:rPr>
            </w:pPr>
            <w:ins w:id="2001" w:author="Hudec Branislav" w:date="2015-12-29T11:18:00Z">
              <w:r w:rsidRPr="00BB2644">
                <w:rPr>
                  <w:color w:val="000000"/>
                  <w:sz w:val="22"/>
                  <w:szCs w:val="22"/>
                </w:rPr>
                <w:t> </w:t>
              </w:r>
            </w:ins>
          </w:p>
        </w:tc>
      </w:tr>
      <w:tr w:rsidR="00A200F4" w:rsidRPr="00BB2644" w:rsidTr="001622F7">
        <w:trPr>
          <w:trHeight w:val="300"/>
          <w:ins w:id="2002" w:author="Hudec Branislav" w:date="2015-12-29T11:18:00Z"/>
        </w:trPr>
        <w:tc>
          <w:tcPr>
            <w:tcW w:w="3559" w:type="dxa"/>
            <w:gridSpan w:val="2"/>
            <w:shd w:val="clear" w:color="auto" w:fill="auto"/>
            <w:vAlign w:val="center"/>
            <w:hideMark/>
          </w:tcPr>
          <w:p w:rsidR="00A200F4" w:rsidRPr="00BB2644" w:rsidRDefault="00A200F4" w:rsidP="001622F7">
            <w:pPr>
              <w:rPr>
                <w:ins w:id="2003" w:author="Hudec Branislav" w:date="2015-12-29T11:18:00Z"/>
                <w:b/>
                <w:bCs/>
                <w:sz w:val="22"/>
                <w:szCs w:val="22"/>
              </w:rPr>
            </w:pPr>
            <w:ins w:id="2004" w:author="Hudec Branislav" w:date="2015-12-29T11:18:00Z">
              <w:r w:rsidRPr="00BB2644">
                <w:rPr>
                  <w:b/>
                  <w:bCs/>
                  <w:sz w:val="22"/>
                  <w:szCs w:val="22"/>
                </w:rPr>
                <w:t>Dátum:</w:t>
              </w:r>
            </w:ins>
          </w:p>
        </w:tc>
        <w:tc>
          <w:tcPr>
            <w:tcW w:w="5528" w:type="dxa"/>
            <w:gridSpan w:val="5"/>
            <w:shd w:val="clear" w:color="auto" w:fill="auto"/>
            <w:vAlign w:val="center"/>
            <w:hideMark/>
          </w:tcPr>
          <w:p w:rsidR="00A200F4" w:rsidRPr="00BB2644" w:rsidRDefault="00A200F4" w:rsidP="001622F7">
            <w:pPr>
              <w:rPr>
                <w:ins w:id="2005" w:author="Hudec Branislav" w:date="2015-12-29T11:18:00Z"/>
                <w:color w:val="000000"/>
                <w:sz w:val="22"/>
                <w:szCs w:val="22"/>
              </w:rPr>
            </w:pPr>
            <w:ins w:id="2006" w:author="Hudec Branislav" w:date="2015-12-29T11:18:00Z">
              <w:r w:rsidRPr="00BB2644">
                <w:rPr>
                  <w:color w:val="000000"/>
                  <w:sz w:val="22"/>
                  <w:szCs w:val="22"/>
                </w:rPr>
                <w:t> </w:t>
              </w:r>
            </w:ins>
          </w:p>
        </w:tc>
      </w:tr>
      <w:tr w:rsidR="00A200F4" w:rsidRPr="00BB2644" w:rsidTr="001622F7">
        <w:trPr>
          <w:trHeight w:val="300"/>
          <w:ins w:id="2007" w:author="Hudec Branislav" w:date="2015-12-29T11:18:00Z"/>
        </w:trPr>
        <w:tc>
          <w:tcPr>
            <w:tcW w:w="3559" w:type="dxa"/>
            <w:gridSpan w:val="2"/>
            <w:shd w:val="clear" w:color="000000" w:fill="FFFFFF"/>
            <w:vAlign w:val="center"/>
            <w:hideMark/>
          </w:tcPr>
          <w:p w:rsidR="00A200F4" w:rsidRPr="00BB2644" w:rsidRDefault="00A200F4" w:rsidP="001622F7">
            <w:pPr>
              <w:rPr>
                <w:ins w:id="2008" w:author="Hudec Branislav" w:date="2015-12-29T11:18:00Z"/>
                <w:b/>
                <w:bCs/>
                <w:sz w:val="22"/>
                <w:szCs w:val="22"/>
              </w:rPr>
            </w:pPr>
            <w:ins w:id="2009" w:author="Hudec Branislav" w:date="2015-12-29T11:18:00Z">
              <w:r w:rsidRPr="00BB2644">
                <w:rPr>
                  <w:b/>
                  <w:bCs/>
                  <w:sz w:val="22"/>
                  <w:szCs w:val="22"/>
                </w:rPr>
                <w:t>Podpis:</w:t>
              </w:r>
            </w:ins>
          </w:p>
        </w:tc>
        <w:tc>
          <w:tcPr>
            <w:tcW w:w="5528" w:type="dxa"/>
            <w:gridSpan w:val="5"/>
            <w:shd w:val="clear" w:color="auto" w:fill="auto"/>
            <w:vAlign w:val="center"/>
            <w:hideMark/>
          </w:tcPr>
          <w:p w:rsidR="00A200F4" w:rsidRPr="00BB2644" w:rsidRDefault="00A200F4" w:rsidP="001622F7">
            <w:pPr>
              <w:rPr>
                <w:ins w:id="2010" w:author="Hudec Branislav" w:date="2015-12-29T11:18:00Z"/>
                <w:color w:val="000000"/>
                <w:sz w:val="22"/>
                <w:szCs w:val="22"/>
              </w:rPr>
            </w:pPr>
            <w:ins w:id="2011" w:author="Hudec Branislav" w:date="2015-12-29T11:18:00Z">
              <w:r w:rsidRPr="00BB2644">
                <w:rPr>
                  <w:color w:val="000000"/>
                  <w:sz w:val="22"/>
                  <w:szCs w:val="22"/>
                </w:rPr>
                <w:t> </w:t>
              </w:r>
            </w:ins>
          </w:p>
        </w:tc>
      </w:tr>
      <w:tr w:rsidR="00A200F4" w:rsidRPr="00BB2644" w:rsidTr="001622F7">
        <w:trPr>
          <w:trHeight w:val="300"/>
          <w:ins w:id="2012" w:author="Hudec Branislav" w:date="2015-12-29T11:18:00Z"/>
        </w:trPr>
        <w:tc>
          <w:tcPr>
            <w:tcW w:w="9087" w:type="dxa"/>
            <w:gridSpan w:val="7"/>
            <w:shd w:val="clear" w:color="auto" w:fill="auto"/>
            <w:noWrap/>
            <w:vAlign w:val="bottom"/>
            <w:hideMark/>
          </w:tcPr>
          <w:p w:rsidR="00A200F4" w:rsidRPr="00BB2644" w:rsidRDefault="00A200F4" w:rsidP="001622F7">
            <w:pPr>
              <w:jc w:val="center"/>
              <w:rPr>
                <w:ins w:id="2013" w:author="Hudec Branislav" w:date="2015-12-29T11:18:00Z"/>
                <w:color w:val="000000"/>
                <w:sz w:val="22"/>
                <w:szCs w:val="22"/>
              </w:rPr>
            </w:pPr>
            <w:ins w:id="2014" w:author="Hudec Branislav" w:date="2015-12-29T11:18:00Z">
              <w:r w:rsidRPr="00BB2644">
                <w:rPr>
                  <w:color w:val="000000"/>
                  <w:sz w:val="22"/>
                  <w:szCs w:val="22"/>
                </w:rPr>
                <w:t> </w:t>
              </w:r>
            </w:ins>
          </w:p>
        </w:tc>
      </w:tr>
      <w:tr w:rsidR="00A200F4" w:rsidRPr="00BB2644" w:rsidTr="001622F7">
        <w:trPr>
          <w:trHeight w:val="300"/>
          <w:ins w:id="2015" w:author="Hudec Branislav" w:date="2015-12-29T11:18:00Z"/>
        </w:trPr>
        <w:tc>
          <w:tcPr>
            <w:tcW w:w="3559" w:type="dxa"/>
            <w:gridSpan w:val="2"/>
            <w:shd w:val="clear" w:color="000000" w:fill="FFFFFF"/>
            <w:vAlign w:val="center"/>
            <w:hideMark/>
          </w:tcPr>
          <w:p w:rsidR="00A200F4" w:rsidRPr="00BB2644" w:rsidRDefault="00A200F4" w:rsidP="001622F7">
            <w:pPr>
              <w:rPr>
                <w:ins w:id="2016" w:author="Hudec Branislav" w:date="2015-12-29T11:18:00Z"/>
                <w:b/>
                <w:bCs/>
                <w:sz w:val="22"/>
                <w:szCs w:val="22"/>
              </w:rPr>
            </w:pPr>
            <w:ins w:id="2017" w:author="Hudec Branislav" w:date="2015-12-29T11:18:00Z">
              <w:r w:rsidRPr="00BB2644">
                <w:rPr>
                  <w:b/>
                  <w:bCs/>
                  <w:sz w:val="22"/>
                  <w:szCs w:val="22"/>
                </w:rPr>
                <w:t>Kontrolu vykonal</w:t>
              </w:r>
              <w:r w:rsidRPr="00BD2FCC">
                <w:rPr>
                  <w:rStyle w:val="Odkaznapoznmkupodiarou"/>
                  <w:b/>
                  <w:bCs/>
                  <w:sz w:val="20"/>
                  <w:szCs w:val="20"/>
                </w:rPr>
                <w:footnoteReference w:id="24"/>
              </w:r>
              <w:r w:rsidRPr="00BB2644">
                <w:rPr>
                  <w:b/>
                  <w:bCs/>
                  <w:sz w:val="22"/>
                  <w:szCs w:val="22"/>
                </w:rPr>
                <w:t>:</w:t>
              </w:r>
            </w:ins>
          </w:p>
        </w:tc>
        <w:tc>
          <w:tcPr>
            <w:tcW w:w="5528" w:type="dxa"/>
            <w:gridSpan w:val="5"/>
            <w:shd w:val="clear" w:color="auto" w:fill="auto"/>
            <w:vAlign w:val="center"/>
            <w:hideMark/>
          </w:tcPr>
          <w:p w:rsidR="00A200F4" w:rsidRPr="00BB2644" w:rsidRDefault="00A200F4" w:rsidP="001622F7">
            <w:pPr>
              <w:rPr>
                <w:ins w:id="2020" w:author="Hudec Branislav" w:date="2015-12-29T11:18:00Z"/>
                <w:color w:val="000000"/>
                <w:sz w:val="22"/>
                <w:szCs w:val="22"/>
              </w:rPr>
            </w:pPr>
            <w:ins w:id="2021" w:author="Hudec Branislav" w:date="2015-12-29T11:18:00Z">
              <w:r w:rsidRPr="00BB2644">
                <w:rPr>
                  <w:color w:val="000000"/>
                  <w:sz w:val="22"/>
                  <w:szCs w:val="22"/>
                </w:rPr>
                <w:t> </w:t>
              </w:r>
            </w:ins>
          </w:p>
        </w:tc>
      </w:tr>
      <w:tr w:rsidR="00A200F4" w:rsidRPr="00BB2644" w:rsidTr="001622F7">
        <w:trPr>
          <w:trHeight w:val="300"/>
          <w:ins w:id="2022" w:author="Hudec Branislav" w:date="2015-12-29T11:18:00Z"/>
        </w:trPr>
        <w:tc>
          <w:tcPr>
            <w:tcW w:w="3559" w:type="dxa"/>
            <w:gridSpan w:val="2"/>
            <w:shd w:val="clear" w:color="000000" w:fill="FFFFFF"/>
            <w:vAlign w:val="center"/>
            <w:hideMark/>
          </w:tcPr>
          <w:p w:rsidR="00A200F4" w:rsidRPr="00BB2644" w:rsidRDefault="00A200F4" w:rsidP="001622F7">
            <w:pPr>
              <w:rPr>
                <w:ins w:id="2023" w:author="Hudec Branislav" w:date="2015-12-29T11:18:00Z"/>
                <w:b/>
                <w:bCs/>
                <w:sz w:val="22"/>
                <w:szCs w:val="22"/>
              </w:rPr>
            </w:pPr>
            <w:ins w:id="2024" w:author="Hudec Branislav" w:date="2015-12-29T11:18:00Z">
              <w:r w:rsidRPr="00BB2644">
                <w:rPr>
                  <w:b/>
                  <w:bCs/>
                  <w:sz w:val="22"/>
                  <w:szCs w:val="22"/>
                </w:rPr>
                <w:t xml:space="preserve">Dátum: </w:t>
              </w:r>
            </w:ins>
          </w:p>
        </w:tc>
        <w:tc>
          <w:tcPr>
            <w:tcW w:w="5528" w:type="dxa"/>
            <w:gridSpan w:val="5"/>
            <w:shd w:val="clear" w:color="auto" w:fill="auto"/>
            <w:vAlign w:val="center"/>
            <w:hideMark/>
          </w:tcPr>
          <w:p w:rsidR="00A200F4" w:rsidRPr="00BB2644" w:rsidRDefault="00A200F4" w:rsidP="001622F7">
            <w:pPr>
              <w:rPr>
                <w:ins w:id="2025" w:author="Hudec Branislav" w:date="2015-12-29T11:18:00Z"/>
                <w:color w:val="000000"/>
                <w:sz w:val="22"/>
                <w:szCs w:val="22"/>
              </w:rPr>
            </w:pPr>
            <w:ins w:id="2026" w:author="Hudec Branislav" w:date="2015-12-29T11:18:00Z">
              <w:r w:rsidRPr="00BB2644">
                <w:rPr>
                  <w:color w:val="000000"/>
                  <w:sz w:val="22"/>
                  <w:szCs w:val="22"/>
                </w:rPr>
                <w:t> </w:t>
              </w:r>
            </w:ins>
          </w:p>
        </w:tc>
      </w:tr>
      <w:tr w:rsidR="00A200F4" w:rsidRPr="00BB2644" w:rsidTr="001622F7">
        <w:trPr>
          <w:trHeight w:val="300"/>
          <w:ins w:id="2027" w:author="Hudec Branislav" w:date="2015-12-29T11:18:00Z"/>
        </w:trPr>
        <w:tc>
          <w:tcPr>
            <w:tcW w:w="3559" w:type="dxa"/>
            <w:gridSpan w:val="2"/>
            <w:shd w:val="clear" w:color="000000" w:fill="FFFFFF"/>
            <w:vAlign w:val="center"/>
            <w:hideMark/>
          </w:tcPr>
          <w:p w:rsidR="00A200F4" w:rsidRPr="00BB2644" w:rsidRDefault="00A200F4" w:rsidP="001622F7">
            <w:pPr>
              <w:rPr>
                <w:ins w:id="2028" w:author="Hudec Branislav" w:date="2015-12-29T11:18:00Z"/>
                <w:b/>
                <w:bCs/>
                <w:sz w:val="22"/>
                <w:szCs w:val="22"/>
              </w:rPr>
            </w:pPr>
            <w:ins w:id="2029" w:author="Hudec Branislav" w:date="2015-12-29T11:18:00Z">
              <w:r w:rsidRPr="00BB2644">
                <w:rPr>
                  <w:b/>
                  <w:bCs/>
                  <w:sz w:val="22"/>
                  <w:szCs w:val="22"/>
                </w:rPr>
                <w:t>Podpis:</w:t>
              </w:r>
            </w:ins>
          </w:p>
        </w:tc>
        <w:tc>
          <w:tcPr>
            <w:tcW w:w="5528" w:type="dxa"/>
            <w:gridSpan w:val="5"/>
            <w:shd w:val="clear" w:color="auto" w:fill="auto"/>
            <w:vAlign w:val="center"/>
            <w:hideMark/>
          </w:tcPr>
          <w:p w:rsidR="00A200F4" w:rsidRPr="00BB2644" w:rsidRDefault="00A200F4" w:rsidP="001622F7">
            <w:pPr>
              <w:rPr>
                <w:ins w:id="2030" w:author="Hudec Branislav" w:date="2015-12-29T11:18:00Z"/>
                <w:color w:val="000000"/>
                <w:sz w:val="22"/>
                <w:szCs w:val="22"/>
              </w:rPr>
            </w:pPr>
            <w:ins w:id="2031" w:author="Hudec Branislav" w:date="2015-12-29T11:18:00Z">
              <w:r w:rsidRPr="00BB2644">
                <w:rPr>
                  <w:color w:val="000000"/>
                  <w:sz w:val="22"/>
                  <w:szCs w:val="22"/>
                </w:rPr>
                <w:t> </w:t>
              </w:r>
            </w:ins>
          </w:p>
        </w:tc>
      </w:tr>
    </w:tbl>
    <w:p w:rsidR="00A200F4" w:rsidRDefault="00A200F4">
      <w:pPr>
        <w:spacing w:after="200" w:line="276" w:lineRule="auto"/>
        <w:rPr>
          <w:ins w:id="2032" w:author="Hudec Branislav" w:date="2015-12-29T11:15:00Z"/>
        </w:rPr>
      </w:pPr>
    </w:p>
    <w:p w:rsidR="00A200F4" w:rsidRDefault="00A200F4">
      <w:pPr>
        <w:spacing w:after="200" w:line="276" w:lineRule="auto"/>
        <w:rPr>
          <w:ins w:id="2033" w:author="Hudec Branislav" w:date="2015-12-29T11:15:00Z"/>
        </w:rPr>
      </w:pPr>
    </w:p>
    <w:p w:rsidR="00A200F4" w:rsidRDefault="00A200F4">
      <w:pPr>
        <w:spacing w:after="200" w:line="276" w:lineRule="auto"/>
        <w:rPr>
          <w:ins w:id="2034" w:author="Hudec Branislav" w:date="2015-12-29T11:15:00Z"/>
        </w:rPr>
      </w:pPr>
    </w:p>
    <w:p w:rsidR="00A200F4" w:rsidRDefault="00A200F4">
      <w:pPr>
        <w:spacing w:after="200" w:line="276" w:lineRule="auto"/>
        <w:rPr>
          <w:ins w:id="2035" w:author="Hudec Branislav" w:date="2015-12-29T11:15:00Z"/>
        </w:rPr>
      </w:pPr>
    </w:p>
    <w:p w:rsidR="00840116" w:rsidRDefault="00840116">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036" w:name="KZ_13"/>
            <w:r w:rsidRPr="00BB2644">
              <w:rPr>
                <w:b/>
                <w:bCs/>
                <w:color w:val="FFFFFF"/>
              </w:rPr>
              <w:t xml:space="preserve">Kontrolný zoznam k </w:t>
            </w:r>
            <w:ins w:id="2037" w:author="Gombosová Erika" w:date="2015-12-15T16:43:00Z">
              <w:r w:rsidR="00432B14">
                <w:rPr>
                  <w:b/>
                  <w:bCs/>
                  <w:color w:val="FFFFFF"/>
                </w:rPr>
                <w:t>finančnej</w:t>
              </w:r>
            </w:ins>
            <w:del w:id="2038" w:author="Gombosová Erika" w:date="2015-12-15T16:43:00Z">
              <w:r w:rsidRPr="00BB2644" w:rsidDel="00432B14">
                <w:rPr>
                  <w:b/>
                  <w:bCs/>
                  <w:color w:val="FFFFFF"/>
                </w:rPr>
                <w:delText>administratívnej</w:delText>
              </w:r>
            </w:del>
            <w:r w:rsidRPr="00BB2644">
              <w:rPr>
                <w:b/>
                <w:bCs/>
                <w:color w:val="FFFFFF"/>
              </w:rPr>
              <w:t xml:space="preserve"> kontrole VO</w:t>
            </w:r>
            <w:r w:rsidRPr="00BB2644">
              <w:rPr>
                <w:b/>
                <w:bCs/>
                <w:color w:val="FFFFFF"/>
              </w:rPr>
              <w:br/>
            </w:r>
            <w:r w:rsidR="00A46A14" w:rsidRPr="00A46A14">
              <w:rPr>
                <w:b/>
                <w:bCs/>
                <w:color w:val="FFFFFF"/>
              </w:rPr>
              <w:t>Nadlimitná zákazka - užšia súťaž - 1. ex-ante kontrola</w:t>
            </w:r>
          </w:p>
        </w:tc>
      </w:tr>
      <w:bookmarkEnd w:id="2036"/>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lastRenderedPageBreak/>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 prípade, že obmedzil verejný obstarávateľ v užšej súťaži počet záujemcov, ktorých vyzve na predloženie ponuky, bolo toto obmedzenie v rozmedzí najmenej 10 a najviac 20 záujemcov?</w:t>
            </w:r>
            <w:r w:rsidRPr="00BB2644">
              <w:rPr>
                <w:color w:val="000000"/>
                <w:sz w:val="22"/>
                <w:szCs w:val="22"/>
              </w:rPr>
              <w:br/>
              <w:t xml:space="preserve">b) V prípade, že verejný obstarávateľ obmedzil počet záujemcov, ktorých vyzve na predloženie ponuky, určil objektívne kritéria na základe ktorých </w:t>
            </w:r>
            <w:r w:rsidRPr="00BB2644">
              <w:rPr>
                <w:color w:val="000000"/>
                <w:sz w:val="22"/>
                <w:szCs w:val="22"/>
              </w:rPr>
              <w:lastRenderedPageBreak/>
              <w:t>to urobí?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oznámení o vyhlásení verejného obstarávania určil verejný obstarávateľ v užšej súťaži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ins w:id="2039" w:author="Gombosová Erika" w:date="2015-12-11T09:45:00Z"/>
        </w:trPr>
        <w:tc>
          <w:tcPr>
            <w:tcW w:w="9087" w:type="dxa"/>
            <w:gridSpan w:val="7"/>
            <w:shd w:val="clear" w:color="auto" w:fill="auto"/>
            <w:noWrap/>
            <w:vAlign w:val="center"/>
          </w:tcPr>
          <w:p w:rsidR="00C35C73" w:rsidRPr="00BD2FCC" w:rsidRDefault="00C35C73" w:rsidP="00C35C73">
            <w:pPr>
              <w:jc w:val="both"/>
              <w:rPr>
                <w:ins w:id="2040" w:author="Gombosová Erika" w:date="2015-12-11T09:45:00Z"/>
                <w:b/>
                <w:sz w:val="20"/>
                <w:szCs w:val="20"/>
              </w:rPr>
            </w:pPr>
            <w:ins w:id="2041" w:author="Gombosová Erika" w:date="2015-12-11T09:45:00Z">
              <w:r w:rsidRPr="00BD2FCC">
                <w:rPr>
                  <w:b/>
                  <w:sz w:val="20"/>
                  <w:szCs w:val="20"/>
                </w:rPr>
                <w:t>VYJADRENIE</w:t>
              </w:r>
            </w:ins>
          </w:p>
          <w:p w:rsidR="00C35C73" w:rsidRPr="00BD2FCC" w:rsidRDefault="00C35C73" w:rsidP="00C35C73">
            <w:pPr>
              <w:jc w:val="both"/>
              <w:rPr>
                <w:ins w:id="2042" w:author="Gombosová Erika" w:date="2015-12-11T09:45:00Z"/>
                <w:sz w:val="20"/>
                <w:szCs w:val="20"/>
              </w:rPr>
            </w:pPr>
          </w:p>
          <w:p w:rsidR="000C1AA0" w:rsidRPr="00A54276" w:rsidRDefault="000C1AA0" w:rsidP="000C1AA0">
            <w:pPr>
              <w:rPr>
                <w:ins w:id="2043" w:author="Gombosová Erika" w:date="2015-12-15T13:02:00Z"/>
              </w:rPr>
            </w:pPr>
            <w:ins w:id="2044" w:author="Gombosová Erika" w:date="2015-12-15T13:02:00Z">
              <w:r w:rsidRPr="00B64015">
                <w:rPr>
                  <w:sz w:val="20"/>
                  <w:szCs w:val="20"/>
                </w:rPr>
                <w:t xml:space="preserve">Na základe overených skutočností potvrdzujem, že </w:t>
              </w:r>
              <w:r>
                <w:rPr>
                  <w:sz w:val="20"/>
                  <w:szCs w:val="20"/>
                </w:rPr>
                <w:t xml:space="preserve"> </w:t>
              </w:r>
            </w:ins>
            <w:customXmlInsRangeStart w:id="2045" w:author="Gombosová Erika" w:date="2015-12-15T13:02:00Z"/>
            <w:sdt>
              <w:sdtPr>
                <w:rPr>
                  <w:sz w:val="20"/>
                  <w:szCs w:val="20"/>
                </w:rPr>
                <w:id w:val="-2078507152"/>
                <w:placeholder>
                  <w:docPart w:val="37582C5BD2AC4923AD22C61019BD768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InsRangeEnd w:id="2045"/>
                <w:ins w:id="2046" w:author="Gombosová Erika" w:date="2015-12-15T13:02:00Z">
                  <w:r w:rsidRPr="00B64015">
                    <w:rPr>
                      <w:sz w:val="20"/>
                      <w:szCs w:val="20"/>
                    </w:rPr>
                    <w:t>Vyberte položku.</w:t>
                  </w:r>
                </w:ins>
                <w:customXmlInsRangeStart w:id="2047" w:author="Gombosová Erika" w:date="2015-12-15T13:02:00Z"/>
              </w:sdtContent>
            </w:sdt>
            <w:customXmlInsRangeEnd w:id="2047"/>
            <w:ins w:id="2048" w:author="Gombosová Erika" w:date="2015-12-15T13:02:00Z">
              <w:r w:rsidRPr="00B64015">
                <w:rPr>
                  <w:sz w:val="20"/>
                  <w:szCs w:val="20"/>
                </w:rPr>
                <w:t xml:space="preserve">   </w:t>
              </w:r>
            </w:ins>
          </w:p>
          <w:p w:rsidR="00C35C73" w:rsidRPr="00BB2644" w:rsidRDefault="00C35C73">
            <w:pPr>
              <w:rPr>
                <w:ins w:id="2049" w:author="Gombosová Erika" w:date="2015-12-11T09:45:00Z"/>
                <w:b/>
                <w:bCs/>
                <w:color w:val="000000"/>
                <w:sz w:val="22"/>
                <w:szCs w:val="22"/>
              </w:rPr>
              <w:pPrChange w:id="2050" w:author="Gombosová Erika" w:date="2015-12-15T13:02:00Z">
                <w:pPr>
                  <w:jc w:val="center"/>
                </w:pPr>
              </w:pPrChange>
            </w:pPr>
          </w:p>
        </w:tc>
      </w:tr>
      <w:tr w:rsidR="00C35C73" w:rsidRPr="00BB2644" w:rsidTr="00C35C73">
        <w:trPr>
          <w:trHeight w:val="300"/>
          <w:ins w:id="2051" w:author="Gombosová Erika" w:date="2015-12-11T09:45:00Z"/>
        </w:trPr>
        <w:tc>
          <w:tcPr>
            <w:tcW w:w="3559" w:type="dxa"/>
            <w:gridSpan w:val="2"/>
            <w:shd w:val="clear" w:color="auto" w:fill="auto"/>
            <w:vAlign w:val="center"/>
            <w:hideMark/>
          </w:tcPr>
          <w:p w:rsidR="00C35C73" w:rsidRPr="00BB2644" w:rsidRDefault="00C35C73" w:rsidP="00C35C73">
            <w:pPr>
              <w:rPr>
                <w:ins w:id="2052" w:author="Gombosová Erika" w:date="2015-12-11T09:45:00Z"/>
                <w:b/>
                <w:bCs/>
                <w:sz w:val="22"/>
                <w:szCs w:val="22"/>
              </w:rPr>
            </w:pPr>
            <w:ins w:id="2053" w:author="Gombosová Erika" w:date="2015-12-11T09:45:00Z">
              <w:r w:rsidRPr="00BB2644">
                <w:rPr>
                  <w:b/>
                  <w:bCs/>
                  <w:sz w:val="22"/>
                  <w:szCs w:val="22"/>
                </w:rPr>
                <w:t>Kontrolu vykonal</w:t>
              </w:r>
              <w:r w:rsidRPr="00BD2FCC">
                <w:rPr>
                  <w:rStyle w:val="Odkaznapoznmkupodiarou"/>
                  <w:b/>
                  <w:bCs/>
                  <w:sz w:val="20"/>
                  <w:szCs w:val="20"/>
                </w:rPr>
                <w:footnoteReference w:id="25"/>
              </w:r>
              <w:r w:rsidRPr="00BB2644">
                <w:rPr>
                  <w:b/>
                  <w:bCs/>
                  <w:sz w:val="22"/>
                  <w:szCs w:val="22"/>
                </w:rPr>
                <w:t>:</w:t>
              </w:r>
            </w:ins>
          </w:p>
        </w:tc>
        <w:tc>
          <w:tcPr>
            <w:tcW w:w="5528" w:type="dxa"/>
            <w:gridSpan w:val="5"/>
            <w:shd w:val="clear" w:color="auto" w:fill="auto"/>
            <w:vAlign w:val="center"/>
            <w:hideMark/>
          </w:tcPr>
          <w:p w:rsidR="00C35C73" w:rsidRPr="00BB2644" w:rsidRDefault="00C35C73" w:rsidP="00C35C73">
            <w:pPr>
              <w:rPr>
                <w:ins w:id="2056" w:author="Gombosová Erika" w:date="2015-12-11T09:45:00Z"/>
                <w:color w:val="000000"/>
                <w:sz w:val="22"/>
                <w:szCs w:val="22"/>
              </w:rPr>
            </w:pPr>
            <w:ins w:id="2057" w:author="Gombosová Erika" w:date="2015-12-11T09:45:00Z">
              <w:r w:rsidRPr="00BB2644">
                <w:rPr>
                  <w:color w:val="000000"/>
                  <w:sz w:val="22"/>
                  <w:szCs w:val="22"/>
                </w:rPr>
                <w:t> </w:t>
              </w:r>
            </w:ins>
          </w:p>
        </w:tc>
      </w:tr>
      <w:tr w:rsidR="00C35C73" w:rsidRPr="00BB2644" w:rsidTr="00C35C73">
        <w:trPr>
          <w:trHeight w:val="300"/>
          <w:ins w:id="2058" w:author="Gombosová Erika" w:date="2015-12-11T09:45:00Z"/>
        </w:trPr>
        <w:tc>
          <w:tcPr>
            <w:tcW w:w="3559" w:type="dxa"/>
            <w:gridSpan w:val="2"/>
            <w:shd w:val="clear" w:color="auto" w:fill="auto"/>
            <w:vAlign w:val="center"/>
            <w:hideMark/>
          </w:tcPr>
          <w:p w:rsidR="00C35C73" w:rsidRPr="00BB2644" w:rsidRDefault="00C35C73" w:rsidP="00C35C73">
            <w:pPr>
              <w:rPr>
                <w:ins w:id="2059" w:author="Gombosová Erika" w:date="2015-12-11T09:45:00Z"/>
                <w:b/>
                <w:bCs/>
                <w:sz w:val="22"/>
                <w:szCs w:val="22"/>
              </w:rPr>
            </w:pPr>
            <w:ins w:id="2060" w:author="Gombosová Erika" w:date="2015-12-11T09:45:00Z">
              <w:r w:rsidRPr="00BB2644">
                <w:rPr>
                  <w:b/>
                  <w:bCs/>
                  <w:sz w:val="22"/>
                  <w:szCs w:val="22"/>
                </w:rPr>
                <w:t>Dátum:</w:t>
              </w:r>
            </w:ins>
          </w:p>
        </w:tc>
        <w:tc>
          <w:tcPr>
            <w:tcW w:w="5528" w:type="dxa"/>
            <w:gridSpan w:val="5"/>
            <w:shd w:val="clear" w:color="auto" w:fill="auto"/>
            <w:vAlign w:val="center"/>
            <w:hideMark/>
          </w:tcPr>
          <w:p w:rsidR="00C35C73" w:rsidRPr="00BB2644" w:rsidRDefault="00C35C73" w:rsidP="00C35C73">
            <w:pPr>
              <w:rPr>
                <w:ins w:id="2061" w:author="Gombosová Erika" w:date="2015-12-11T09:45:00Z"/>
                <w:color w:val="000000"/>
                <w:sz w:val="22"/>
                <w:szCs w:val="22"/>
              </w:rPr>
            </w:pPr>
            <w:ins w:id="2062" w:author="Gombosová Erika" w:date="2015-12-11T09:45:00Z">
              <w:r w:rsidRPr="00BB2644">
                <w:rPr>
                  <w:color w:val="000000"/>
                  <w:sz w:val="22"/>
                  <w:szCs w:val="22"/>
                </w:rPr>
                <w:t> </w:t>
              </w:r>
            </w:ins>
          </w:p>
        </w:tc>
      </w:tr>
      <w:tr w:rsidR="00C35C73" w:rsidRPr="00BB2644" w:rsidTr="00C35C73">
        <w:trPr>
          <w:trHeight w:val="300"/>
          <w:ins w:id="2063" w:author="Gombosová Erika" w:date="2015-12-11T09:45:00Z"/>
        </w:trPr>
        <w:tc>
          <w:tcPr>
            <w:tcW w:w="3559" w:type="dxa"/>
            <w:gridSpan w:val="2"/>
            <w:shd w:val="clear" w:color="000000" w:fill="FFFFFF"/>
            <w:vAlign w:val="center"/>
            <w:hideMark/>
          </w:tcPr>
          <w:p w:rsidR="00C35C73" w:rsidRPr="00BB2644" w:rsidRDefault="00C35C73" w:rsidP="00C35C73">
            <w:pPr>
              <w:rPr>
                <w:ins w:id="2064" w:author="Gombosová Erika" w:date="2015-12-11T09:45:00Z"/>
                <w:b/>
                <w:bCs/>
                <w:sz w:val="22"/>
                <w:szCs w:val="22"/>
              </w:rPr>
            </w:pPr>
            <w:ins w:id="2065" w:author="Gombosová Erika" w:date="2015-12-11T09:45:00Z">
              <w:r w:rsidRPr="00BB2644">
                <w:rPr>
                  <w:b/>
                  <w:bCs/>
                  <w:sz w:val="22"/>
                  <w:szCs w:val="22"/>
                </w:rPr>
                <w:t>Podpis:</w:t>
              </w:r>
            </w:ins>
          </w:p>
        </w:tc>
        <w:tc>
          <w:tcPr>
            <w:tcW w:w="5528" w:type="dxa"/>
            <w:gridSpan w:val="5"/>
            <w:shd w:val="clear" w:color="auto" w:fill="auto"/>
            <w:vAlign w:val="center"/>
            <w:hideMark/>
          </w:tcPr>
          <w:p w:rsidR="00C35C73" w:rsidRPr="00BB2644" w:rsidRDefault="00C35C73" w:rsidP="00C35C73">
            <w:pPr>
              <w:rPr>
                <w:ins w:id="2066" w:author="Gombosová Erika" w:date="2015-12-11T09:45:00Z"/>
                <w:color w:val="000000"/>
                <w:sz w:val="22"/>
                <w:szCs w:val="22"/>
              </w:rPr>
            </w:pPr>
            <w:ins w:id="2067" w:author="Gombosová Erika" w:date="2015-12-11T09:45:00Z">
              <w:r w:rsidRPr="00BB2644">
                <w:rPr>
                  <w:color w:val="000000"/>
                  <w:sz w:val="22"/>
                  <w:szCs w:val="22"/>
                </w:rPr>
                <w:t> </w:t>
              </w:r>
            </w:ins>
          </w:p>
        </w:tc>
      </w:tr>
      <w:tr w:rsidR="00C35C73" w:rsidRPr="00BB2644" w:rsidTr="00C35C73">
        <w:trPr>
          <w:trHeight w:val="300"/>
          <w:ins w:id="2068" w:author="Gombosová Erika" w:date="2015-12-11T09:45:00Z"/>
        </w:trPr>
        <w:tc>
          <w:tcPr>
            <w:tcW w:w="9087" w:type="dxa"/>
            <w:gridSpan w:val="7"/>
            <w:shd w:val="clear" w:color="auto" w:fill="auto"/>
            <w:noWrap/>
            <w:vAlign w:val="bottom"/>
            <w:hideMark/>
          </w:tcPr>
          <w:p w:rsidR="00C35C73" w:rsidRPr="00BB2644" w:rsidRDefault="00C35C73" w:rsidP="00C35C73">
            <w:pPr>
              <w:jc w:val="center"/>
              <w:rPr>
                <w:ins w:id="2069" w:author="Gombosová Erika" w:date="2015-12-11T09:45:00Z"/>
                <w:color w:val="000000"/>
                <w:sz w:val="22"/>
                <w:szCs w:val="22"/>
              </w:rPr>
            </w:pPr>
            <w:ins w:id="2070" w:author="Gombosová Erika" w:date="2015-12-11T09:45:00Z">
              <w:r w:rsidRPr="00BB2644">
                <w:rPr>
                  <w:color w:val="000000"/>
                  <w:sz w:val="22"/>
                  <w:szCs w:val="22"/>
                </w:rPr>
                <w:t> </w:t>
              </w:r>
            </w:ins>
          </w:p>
        </w:tc>
      </w:tr>
      <w:tr w:rsidR="00C35C73" w:rsidRPr="00BB2644" w:rsidTr="00C35C73">
        <w:trPr>
          <w:trHeight w:val="300"/>
          <w:ins w:id="2071" w:author="Gombosová Erika" w:date="2015-12-11T09:45:00Z"/>
        </w:trPr>
        <w:tc>
          <w:tcPr>
            <w:tcW w:w="3559" w:type="dxa"/>
            <w:gridSpan w:val="2"/>
            <w:shd w:val="clear" w:color="000000" w:fill="FFFFFF"/>
            <w:vAlign w:val="center"/>
            <w:hideMark/>
          </w:tcPr>
          <w:p w:rsidR="00C35C73" w:rsidRPr="00BB2644" w:rsidRDefault="00C35C73" w:rsidP="00C35C73">
            <w:pPr>
              <w:rPr>
                <w:ins w:id="2072" w:author="Gombosová Erika" w:date="2015-12-11T09:45:00Z"/>
                <w:b/>
                <w:bCs/>
                <w:sz w:val="22"/>
                <w:szCs w:val="22"/>
              </w:rPr>
            </w:pPr>
            <w:ins w:id="2073" w:author="Gombosová Erika" w:date="2015-12-11T09:45:00Z">
              <w:r w:rsidRPr="00BB2644">
                <w:rPr>
                  <w:b/>
                  <w:bCs/>
                  <w:sz w:val="22"/>
                  <w:szCs w:val="22"/>
                </w:rPr>
                <w:t>Kontrolu vykonal</w:t>
              </w:r>
              <w:r w:rsidRPr="00BD2FCC">
                <w:rPr>
                  <w:rStyle w:val="Odkaznapoznmkupodiarou"/>
                  <w:b/>
                  <w:bCs/>
                  <w:sz w:val="20"/>
                  <w:szCs w:val="20"/>
                </w:rPr>
                <w:footnoteReference w:id="26"/>
              </w:r>
              <w:r w:rsidRPr="00BB2644">
                <w:rPr>
                  <w:b/>
                  <w:bCs/>
                  <w:sz w:val="22"/>
                  <w:szCs w:val="22"/>
                </w:rPr>
                <w:t>:</w:t>
              </w:r>
            </w:ins>
          </w:p>
        </w:tc>
        <w:tc>
          <w:tcPr>
            <w:tcW w:w="5528" w:type="dxa"/>
            <w:gridSpan w:val="5"/>
            <w:shd w:val="clear" w:color="auto" w:fill="auto"/>
            <w:vAlign w:val="center"/>
            <w:hideMark/>
          </w:tcPr>
          <w:p w:rsidR="00C35C73" w:rsidRPr="00BB2644" w:rsidRDefault="00C35C73" w:rsidP="00C35C73">
            <w:pPr>
              <w:rPr>
                <w:ins w:id="2076" w:author="Gombosová Erika" w:date="2015-12-11T09:45:00Z"/>
                <w:color w:val="000000"/>
                <w:sz w:val="22"/>
                <w:szCs w:val="22"/>
              </w:rPr>
            </w:pPr>
            <w:ins w:id="2077" w:author="Gombosová Erika" w:date="2015-12-11T09:45:00Z">
              <w:r w:rsidRPr="00BB2644">
                <w:rPr>
                  <w:color w:val="000000"/>
                  <w:sz w:val="22"/>
                  <w:szCs w:val="22"/>
                </w:rPr>
                <w:t> </w:t>
              </w:r>
            </w:ins>
          </w:p>
        </w:tc>
      </w:tr>
      <w:tr w:rsidR="00C35C73" w:rsidRPr="00BB2644" w:rsidTr="00C35C73">
        <w:trPr>
          <w:trHeight w:val="300"/>
          <w:ins w:id="2078" w:author="Gombosová Erika" w:date="2015-12-11T09:45:00Z"/>
        </w:trPr>
        <w:tc>
          <w:tcPr>
            <w:tcW w:w="3559" w:type="dxa"/>
            <w:gridSpan w:val="2"/>
            <w:shd w:val="clear" w:color="000000" w:fill="FFFFFF"/>
            <w:vAlign w:val="center"/>
            <w:hideMark/>
          </w:tcPr>
          <w:p w:rsidR="00C35C73" w:rsidRPr="00BB2644" w:rsidRDefault="00C35C73" w:rsidP="00C35C73">
            <w:pPr>
              <w:rPr>
                <w:ins w:id="2079" w:author="Gombosová Erika" w:date="2015-12-11T09:45:00Z"/>
                <w:b/>
                <w:bCs/>
                <w:sz w:val="22"/>
                <w:szCs w:val="22"/>
              </w:rPr>
            </w:pPr>
            <w:ins w:id="2080" w:author="Gombosová Erika" w:date="2015-12-11T09:45:00Z">
              <w:r w:rsidRPr="00BB2644">
                <w:rPr>
                  <w:b/>
                  <w:bCs/>
                  <w:sz w:val="22"/>
                  <w:szCs w:val="22"/>
                </w:rPr>
                <w:t xml:space="preserve">Dátum: </w:t>
              </w:r>
            </w:ins>
          </w:p>
        </w:tc>
        <w:tc>
          <w:tcPr>
            <w:tcW w:w="5528" w:type="dxa"/>
            <w:gridSpan w:val="5"/>
            <w:shd w:val="clear" w:color="auto" w:fill="auto"/>
            <w:vAlign w:val="center"/>
            <w:hideMark/>
          </w:tcPr>
          <w:p w:rsidR="00C35C73" w:rsidRPr="00BB2644" w:rsidRDefault="00C35C73" w:rsidP="00C35C73">
            <w:pPr>
              <w:rPr>
                <w:ins w:id="2081" w:author="Gombosová Erika" w:date="2015-12-11T09:45:00Z"/>
                <w:color w:val="000000"/>
                <w:sz w:val="22"/>
                <w:szCs w:val="22"/>
              </w:rPr>
            </w:pPr>
            <w:ins w:id="2082" w:author="Gombosová Erika" w:date="2015-12-11T09:45:00Z">
              <w:r w:rsidRPr="00BB2644">
                <w:rPr>
                  <w:color w:val="000000"/>
                  <w:sz w:val="22"/>
                  <w:szCs w:val="22"/>
                </w:rPr>
                <w:t> </w:t>
              </w:r>
            </w:ins>
          </w:p>
        </w:tc>
      </w:tr>
      <w:tr w:rsidR="00C35C73" w:rsidRPr="00BB2644" w:rsidTr="00C35C73">
        <w:trPr>
          <w:trHeight w:val="300"/>
          <w:ins w:id="2083" w:author="Gombosová Erika" w:date="2015-12-11T09:45:00Z"/>
        </w:trPr>
        <w:tc>
          <w:tcPr>
            <w:tcW w:w="3559" w:type="dxa"/>
            <w:gridSpan w:val="2"/>
            <w:shd w:val="clear" w:color="000000" w:fill="FFFFFF"/>
            <w:vAlign w:val="center"/>
            <w:hideMark/>
          </w:tcPr>
          <w:p w:rsidR="00C35C73" w:rsidRPr="00BB2644" w:rsidRDefault="00C35C73" w:rsidP="00C35C73">
            <w:pPr>
              <w:rPr>
                <w:ins w:id="2084" w:author="Gombosová Erika" w:date="2015-12-11T09:45:00Z"/>
                <w:b/>
                <w:bCs/>
                <w:sz w:val="22"/>
                <w:szCs w:val="22"/>
              </w:rPr>
            </w:pPr>
            <w:ins w:id="2085" w:author="Gombosová Erika" w:date="2015-12-11T09:45:00Z">
              <w:r w:rsidRPr="00BB2644">
                <w:rPr>
                  <w:b/>
                  <w:bCs/>
                  <w:sz w:val="22"/>
                  <w:szCs w:val="22"/>
                </w:rPr>
                <w:t>Podpis:</w:t>
              </w:r>
            </w:ins>
          </w:p>
        </w:tc>
        <w:tc>
          <w:tcPr>
            <w:tcW w:w="5528" w:type="dxa"/>
            <w:gridSpan w:val="5"/>
            <w:shd w:val="clear" w:color="auto" w:fill="auto"/>
            <w:vAlign w:val="center"/>
            <w:hideMark/>
          </w:tcPr>
          <w:p w:rsidR="00C35C73" w:rsidRPr="00BB2644" w:rsidRDefault="00C35C73" w:rsidP="00C35C73">
            <w:pPr>
              <w:rPr>
                <w:ins w:id="2086" w:author="Gombosová Erika" w:date="2015-12-11T09:45:00Z"/>
                <w:color w:val="000000"/>
                <w:sz w:val="22"/>
                <w:szCs w:val="22"/>
              </w:rPr>
            </w:pPr>
            <w:ins w:id="2087" w:author="Gombosová Erika" w:date="2015-12-11T09:45:00Z">
              <w:r w:rsidRPr="00BB2644">
                <w:rPr>
                  <w:color w:val="000000"/>
                  <w:sz w:val="22"/>
                  <w:szCs w:val="22"/>
                </w:rPr>
                <w:t> </w:t>
              </w:r>
            </w:ins>
          </w:p>
        </w:tc>
      </w:tr>
      <w:tr w:rsidR="00BB2644" w:rsidRPr="00BB2644" w:rsidDel="00C35C73" w:rsidTr="00BB5C53">
        <w:trPr>
          <w:trHeight w:val="300"/>
          <w:del w:id="2088" w:author="Gombosová Erika" w:date="2015-12-11T09:45:00Z"/>
        </w:trPr>
        <w:tc>
          <w:tcPr>
            <w:tcW w:w="3559" w:type="dxa"/>
            <w:gridSpan w:val="2"/>
            <w:shd w:val="clear" w:color="auto" w:fill="auto"/>
            <w:hideMark/>
          </w:tcPr>
          <w:p w:rsidR="00BB2644" w:rsidRPr="00BB2644" w:rsidDel="00C35C73" w:rsidRDefault="00BB2644" w:rsidP="00BB2644">
            <w:pPr>
              <w:rPr>
                <w:del w:id="2089" w:author="Gombosová Erika" w:date="2015-12-11T09:45:00Z"/>
                <w:b/>
                <w:bCs/>
                <w:sz w:val="22"/>
                <w:szCs w:val="22"/>
              </w:rPr>
            </w:pPr>
            <w:del w:id="2090" w:author="Gombosová Erika" w:date="2015-12-11T09:45:00Z">
              <w:r w:rsidRPr="00BB2644" w:rsidDel="00C35C73">
                <w:rPr>
                  <w:b/>
                  <w:bCs/>
                  <w:sz w:val="22"/>
                  <w:szCs w:val="22"/>
                </w:rPr>
                <w:delText>Kontrolu vykonal:</w:delText>
              </w:r>
            </w:del>
          </w:p>
        </w:tc>
        <w:tc>
          <w:tcPr>
            <w:tcW w:w="5528" w:type="dxa"/>
            <w:gridSpan w:val="5"/>
            <w:shd w:val="clear" w:color="auto" w:fill="auto"/>
            <w:vAlign w:val="center"/>
            <w:hideMark/>
          </w:tcPr>
          <w:p w:rsidR="00BB2644" w:rsidRPr="00BB2644" w:rsidDel="00C35C73" w:rsidRDefault="00BB2644" w:rsidP="00BB2644">
            <w:pPr>
              <w:rPr>
                <w:del w:id="2091" w:author="Gombosová Erika" w:date="2015-12-11T09:45:00Z"/>
                <w:color w:val="000000"/>
                <w:sz w:val="22"/>
                <w:szCs w:val="22"/>
              </w:rPr>
            </w:pPr>
            <w:del w:id="2092" w:author="Gombosová Erika" w:date="2015-12-11T09:45:00Z">
              <w:r w:rsidRPr="00BB2644" w:rsidDel="00C35C73">
                <w:rPr>
                  <w:color w:val="000000"/>
                  <w:sz w:val="22"/>
                  <w:szCs w:val="22"/>
                </w:rPr>
                <w:delText> </w:delText>
              </w:r>
            </w:del>
          </w:p>
        </w:tc>
      </w:tr>
      <w:tr w:rsidR="00BB2644" w:rsidRPr="00BB2644" w:rsidDel="00C35C73" w:rsidTr="00BB5C53">
        <w:trPr>
          <w:trHeight w:val="300"/>
          <w:del w:id="2093" w:author="Gombosová Erika" w:date="2015-12-11T09:45:00Z"/>
        </w:trPr>
        <w:tc>
          <w:tcPr>
            <w:tcW w:w="3559" w:type="dxa"/>
            <w:gridSpan w:val="2"/>
            <w:shd w:val="clear" w:color="auto" w:fill="auto"/>
            <w:hideMark/>
          </w:tcPr>
          <w:p w:rsidR="00BB2644" w:rsidRPr="00BB2644" w:rsidDel="00C35C73" w:rsidRDefault="00BB2644" w:rsidP="00BB2644">
            <w:pPr>
              <w:rPr>
                <w:del w:id="2094" w:author="Gombosová Erika" w:date="2015-12-11T09:45:00Z"/>
                <w:b/>
                <w:bCs/>
                <w:sz w:val="22"/>
                <w:szCs w:val="22"/>
              </w:rPr>
            </w:pPr>
            <w:del w:id="2095" w:author="Gombosová Erika" w:date="2015-12-11T09:45:00Z">
              <w:r w:rsidRPr="00BB2644" w:rsidDel="00C35C73">
                <w:rPr>
                  <w:b/>
                  <w:bCs/>
                  <w:sz w:val="22"/>
                  <w:szCs w:val="22"/>
                </w:rPr>
                <w:delText>Dátum:</w:delText>
              </w:r>
            </w:del>
          </w:p>
        </w:tc>
        <w:tc>
          <w:tcPr>
            <w:tcW w:w="5528" w:type="dxa"/>
            <w:gridSpan w:val="5"/>
            <w:shd w:val="clear" w:color="auto" w:fill="auto"/>
            <w:vAlign w:val="center"/>
            <w:hideMark/>
          </w:tcPr>
          <w:p w:rsidR="00BB2644" w:rsidRPr="00BB2644" w:rsidDel="00C35C73" w:rsidRDefault="00BB2644" w:rsidP="00BB2644">
            <w:pPr>
              <w:rPr>
                <w:del w:id="2096" w:author="Gombosová Erika" w:date="2015-12-11T09:45:00Z"/>
                <w:color w:val="000000"/>
                <w:sz w:val="22"/>
                <w:szCs w:val="22"/>
              </w:rPr>
            </w:pPr>
            <w:del w:id="2097" w:author="Gombosová Erika" w:date="2015-12-11T09:45:00Z">
              <w:r w:rsidRPr="00BB2644" w:rsidDel="00C35C73">
                <w:rPr>
                  <w:color w:val="000000"/>
                  <w:sz w:val="22"/>
                  <w:szCs w:val="22"/>
                </w:rPr>
                <w:delText> </w:delText>
              </w:r>
            </w:del>
          </w:p>
        </w:tc>
      </w:tr>
      <w:tr w:rsidR="00BB2644" w:rsidRPr="00BB2644" w:rsidDel="00C35C73" w:rsidTr="00BB5C53">
        <w:trPr>
          <w:trHeight w:val="330"/>
          <w:del w:id="2098" w:author="Gombosová Erika" w:date="2015-12-11T09:45:00Z"/>
        </w:trPr>
        <w:tc>
          <w:tcPr>
            <w:tcW w:w="3559" w:type="dxa"/>
            <w:gridSpan w:val="2"/>
            <w:shd w:val="clear" w:color="000000" w:fill="FFFFFF"/>
            <w:hideMark/>
          </w:tcPr>
          <w:p w:rsidR="00BB2644" w:rsidRPr="00BB2644" w:rsidDel="00C35C73" w:rsidRDefault="00BB2644" w:rsidP="00BB2644">
            <w:pPr>
              <w:rPr>
                <w:del w:id="2099" w:author="Gombosová Erika" w:date="2015-12-11T09:45:00Z"/>
                <w:b/>
                <w:bCs/>
                <w:sz w:val="22"/>
                <w:szCs w:val="22"/>
              </w:rPr>
            </w:pPr>
            <w:del w:id="2100" w:author="Gombosová Erika" w:date="2015-12-11T09:45:00Z">
              <w:r w:rsidRPr="00BB2644" w:rsidDel="00C35C73">
                <w:rPr>
                  <w:b/>
                  <w:bCs/>
                  <w:sz w:val="22"/>
                  <w:szCs w:val="22"/>
                </w:rPr>
                <w:delText>Podpis:</w:delText>
              </w:r>
            </w:del>
          </w:p>
        </w:tc>
        <w:tc>
          <w:tcPr>
            <w:tcW w:w="5528" w:type="dxa"/>
            <w:gridSpan w:val="5"/>
            <w:shd w:val="clear" w:color="auto" w:fill="auto"/>
            <w:vAlign w:val="center"/>
            <w:hideMark/>
          </w:tcPr>
          <w:p w:rsidR="00BB2644" w:rsidRPr="00BB2644" w:rsidDel="00C35C73" w:rsidRDefault="00BB2644" w:rsidP="00BB2644">
            <w:pPr>
              <w:rPr>
                <w:del w:id="2101" w:author="Gombosová Erika" w:date="2015-12-11T09:45:00Z"/>
                <w:color w:val="000000"/>
                <w:sz w:val="22"/>
                <w:szCs w:val="22"/>
              </w:rPr>
            </w:pPr>
            <w:del w:id="2102" w:author="Gombosová Erika" w:date="2015-12-11T09:45:00Z">
              <w:r w:rsidRPr="00BB2644" w:rsidDel="00C35C73">
                <w:rPr>
                  <w:color w:val="000000"/>
                  <w:sz w:val="22"/>
                  <w:szCs w:val="22"/>
                </w:rPr>
                <w:delText> </w:delText>
              </w:r>
            </w:del>
          </w:p>
        </w:tc>
      </w:tr>
      <w:tr w:rsidR="00BB2644" w:rsidRPr="00BB2644" w:rsidDel="00C35C73" w:rsidTr="00BB5C53">
        <w:trPr>
          <w:trHeight w:val="300"/>
          <w:del w:id="2103" w:author="Gombosová Erika" w:date="2015-12-11T09:45:00Z"/>
        </w:trPr>
        <w:tc>
          <w:tcPr>
            <w:tcW w:w="9087" w:type="dxa"/>
            <w:gridSpan w:val="7"/>
            <w:shd w:val="clear" w:color="auto" w:fill="auto"/>
            <w:noWrap/>
            <w:vAlign w:val="bottom"/>
            <w:hideMark/>
          </w:tcPr>
          <w:p w:rsidR="00BB2644" w:rsidRPr="00BB2644" w:rsidDel="00C35C73" w:rsidRDefault="00BB2644" w:rsidP="00BB2644">
            <w:pPr>
              <w:jc w:val="center"/>
              <w:rPr>
                <w:del w:id="2104" w:author="Gombosová Erika" w:date="2015-12-11T09:45:00Z"/>
                <w:color w:val="000000"/>
                <w:sz w:val="22"/>
                <w:szCs w:val="22"/>
              </w:rPr>
            </w:pPr>
            <w:del w:id="2105" w:author="Gombosová Erika" w:date="2015-12-11T09:45:00Z">
              <w:r w:rsidRPr="00BB2644" w:rsidDel="00C35C73">
                <w:rPr>
                  <w:color w:val="000000"/>
                  <w:sz w:val="22"/>
                  <w:szCs w:val="22"/>
                </w:rPr>
                <w:delText> </w:delText>
              </w:r>
            </w:del>
          </w:p>
        </w:tc>
      </w:tr>
      <w:tr w:rsidR="00BB2644" w:rsidRPr="00BB2644" w:rsidDel="00C35C73" w:rsidTr="00BB5C53">
        <w:trPr>
          <w:trHeight w:val="300"/>
          <w:del w:id="2106" w:author="Gombosová Erika" w:date="2015-12-11T09:45:00Z"/>
        </w:trPr>
        <w:tc>
          <w:tcPr>
            <w:tcW w:w="3559" w:type="dxa"/>
            <w:gridSpan w:val="2"/>
            <w:shd w:val="clear" w:color="000000" w:fill="FFFFFF"/>
            <w:hideMark/>
          </w:tcPr>
          <w:p w:rsidR="00BB2644" w:rsidRPr="00BB2644" w:rsidDel="00C35C73" w:rsidRDefault="00BB2644" w:rsidP="00BB2644">
            <w:pPr>
              <w:rPr>
                <w:del w:id="2107" w:author="Gombosová Erika" w:date="2015-12-11T09:45:00Z"/>
                <w:b/>
                <w:bCs/>
                <w:sz w:val="22"/>
                <w:szCs w:val="22"/>
              </w:rPr>
            </w:pPr>
            <w:del w:id="2108" w:author="Gombosová Erika" w:date="2015-12-11T09:45:00Z">
              <w:r w:rsidRPr="00BB2644" w:rsidDel="00C35C73">
                <w:rPr>
                  <w:b/>
                  <w:bCs/>
                  <w:sz w:val="22"/>
                  <w:szCs w:val="22"/>
                </w:rPr>
                <w:delText>Kontrolu vykonal:</w:delText>
              </w:r>
            </w:del>
          </w:p>
        </w:tc>
        <w:tc>
          <w:tcPr>
            <w:tcW w:w="5528" w:type="dxa"/>
            <w:gridSpan w:val="5"/>
            <w:shd w:val="clear" w:color="auto" w:fill="auto"/>
            <w:vAlign w:val="center"/>
            <w:hideMark/>
          </w:tcPr>
          <w:p w:rsidR="00BB2644" w:rsidRPr="00BB2644" w:rsidDel="00C35C73" w:rsidRDefault="00BB2644" w:rsidP="00BB2644">
            <w:pPr>
              <w:rPr>
                <w:del w:id="2109" w:author="Gombosová Erika" w:date="2015-12-11T09:45:00Z"/>
                <w:color w:val="000000"/>
                <w:sz w:val="22"/>
                <w:szCs w:val="22"/>
              </w:rPr>
            </w:pPr>
            <w:del w:id="2110" w:author="Gombosová Erika" w:date="2015-12-11T09:45:00Z">
              <w:r w:rsidRPr="00BB2644" w:rsidDel="00C35C73">
                <w:rPr>
                  <w:color w:val="000000"/>
                  <w:sz w:val="22"/>
                  <w:szCs w:val="22"/>
                </w:rPr>
                <w:delText> </w:delText>
              </w:r>
            </w:del>
          </w:p>
        </w:tc>
      </w:tr>
      <w:tr w:rsidR="00BB2644" w:rsidRPr="00BB2644" w:rsidDel="00C35C73" w:rsidTr="00BB5C53">
        <w:trPr>
          <w:trHeight w:val="300"/>
          <w:del w:id="2111" w:author="Gombosová Erika" w:date="2015-12-11T09:45:00Z"/>
        </w:trPr>
        <w:tc>
          <w:tcPr>
            <w:tcW w:w="3559" w:type="dxa"/>
            <w:gridSpan w:val="2"/>
            <w:shd w:val="clear" w:color="000000" w:fill="FFFFFF"/>
            <w:hideMark/>
          </w:tcPr>
          <w:p w:rsidR="00BB2644" w:rsidRPr="00BB2644" w:rsidDel="00C35C73" w:rsidRDefault="00BB2644" w:rsidP="00BB2644">
            <w:pPr>
              <w:rPr>
                <w:del w:id="2112" w:author="Gombosová Erika" w:date="2015-12-11T09:45:00Z"/>
                <w:b/>
                <w:bCs/>
                <w:sz w:val="22"/>
                <w:szCs w:val="22"/>
              </w:rPr>
            </w:pPr>
            <w:del w:id="2113" w:author="Gombosová Erika" w:date="2015-12-11T09:45:00Z">
              <w:r w:rsidRPr="00BB2644" w:rsidDel="00C35C73">
                <w:rPr>
                  <w:b/>
                  <w:bCs/>
                  <w:sz w:val="22"/>
                  <w:szCs w:val="22"/>
                </w:rPr>
                <w:delText xml:space="preserve">Dátum: </w:delText>
              </w:r>
            </w:del>
          </w:p>
        </w:tc>
        <w:tc>
          <w:tcPr>
            <w:tcW w:w="5528" w:type="dxa"/>
            <w:gridSpan w:val="5"/>
            <w:shd w:val="clear" w:color="auto" w:fill="auto"/>
            <w:vAlign w:val="center"/>
            <w:hideMark/>
          </w:tcPr>
          <w:p w:rsidR="00BB2644" w:rsidRPr="00BB2644" w:rsidDel="00C35C73" w:rsidRDefault="00BB2644" w:rsidP="00BB2644">
            <w:pPr>
              <w:rPr>
                <w:del w:id="2114" w:author="Gombosová Erika" w:date="2015-12-11T09:45:00Z"/>
                <w:color w:val="000000"/>
                <w:sz w:val="22"/>
                <w:szCs w:val="22"/>
              </w:rPr>
            </w:pPr>
            <w:del w:id="2115" w:author="Gombosová Erika" w:date="2015-12-11T09:45:00Z">
              <w:r w:rsidRPr="00BB2644" w:rsidDel="00C35C73">
                <w:rPr>
                  <w:color w:val="000000"/>
                  <w:sz w:val="22"/>
                  <w:szCs w:val="22"/>
                </w:rPr>
                <w:delText> </w:delText>
              </w:r>
            </w:del>
          </w:p>
        </w:tc>
      </w:tr>
      <w:tr w:rsidR="00BB2644" w:rsidRPr="00BB2644" w:rsidDel="00C35C73" w:rsidTr="00BB5C53">
        <w:trPr>
          <w:trHeight w:val="330"/>
          <w:del w:id="2116" w:author="Gombosová Erika" w:date="2015-12-11T09:45:00Z"/>
        </w:trPr>
        <w:tc>
          <w:tcPr>
            <w:tcW w:w="3559" w:type="dxa"/>
            <w:gridSpan w:val="2"/>
            <w:shd w:val="clear" w:color="000000" w:fill="FFFFFF"/>
            <w:hideMark/>
          </w:tcPr>
          <w:p w:rsidR="00BB2644" w:rsidRPr="00BB2644" w:rsidDel="00C35C73" w:rsidRDefault="00BB2644" w:rsidP="00BB2644">
            <w:pPr>
              <w:rPr>
                <w:del w:id="2117" w:author="Gombosová Erika" w:date="2015-12-11T09:45:00Z"/>
                <w:b/>
                <w:bCs/>
                <w:sz w:val="22"/>
                <w:szCs w:val="22"/>
              </w:rPr>
            </w:pPr>
            <w:del w:id="2118" w:author="Gombosová Erika" w:date="2015-12-11T09:45:00Z">
              <w:r w:rsidRPr="00BB2644" w:rsidDel="00C35C73">
                <w:rPr>
                  <w:b/>
                  <w:bCs/>
                  <w:sz w:val="22"/>
                  <w:szCs w:val="22"/>
                </w:rPr>
                <w:delText>Podpis:</w:delText>
              </w:r>
            </w:del>
          </w:p>
        </w:tc>
        <w:tc>
          <w:tcPr>
            <w:tcW w:w="5528" w:type="dxa"/>
            <w:gridSpan w:val="5"/>
            <w:shd w:val="clear" w:color="auto" w:fill="auto"/>
            <w:vAlign w:val="center"/>
            <w:hideMark/>
          </w:tcPr>
          <w:p w:rsidR="00BB2644" w:rsidRPr="00BB2644" w:rsidDel="00C35C73" w:rsidRDefault="00BB2644" w:rsidP="00BB2644">
            <w:pPr>
              <w:rPr>
                <w:del w:id="2119" w:author="Gombosová Erika" w:date="2015-12-11T09:45:00Z"/>
                <w:color w:val="000000"/>
                <w:sz w:val="22"/>
                <w:szCs w:val="22"/>
              </w:rPr>
            </w:pPr>
            <w:del w:id="2120" w:author="Gombosová Erika" w:date="2015-12-11T09:45:00Z">
              <w:r w:rsidRPr="00BB2644" w:rsidDel="00C35C73">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121" w:name="KZ_14"/>
            <w:r w:rsidRPr="00BB2644">
              <w:rPr>
                <w:b/>
                <w:bCs/>
                <w:color w:val="FFFFFF"/>
              </w:rPr>
              <w:lastRenderedPageBreak/>
              <w:t xml:space="preserve">Kontrolný zoznam k </w:t>
            </w:r>
            <w:ins w:id="2122" w:author="Gombosová Erika" w:date="2015-12-15T16:43:00Z">
              <w:r w:rsidR="00432B14">
                <w:rPr>
                  <w:b/>
                  <w:bCs/>
                  <w:color w:val="FFFFFF"/>
                </w:rPr>
                <w:t>finančnej</w:t>
              </w:r>
            </w:ins>
            <w:del w:id="2123" w:author="Gombosová Erika" w:date="2015-12-15T16:43:00Z">
              <w:r w:rsidRPr="00BB2644" w:rsidDel="00432B14">
                <w:rPr>
                  <w:b/>
                  <w:bCs/>
                  <w:color w:val="FFFFFF"/>
                </w:rPr>
                <w:delText>administratívnej</w:delText>
              </w:r>
            </w:del>
            <w:r w:rsidRPr="00BB2644">
              <w:rPr>
                <w:b/>
                <w:bCs/>
                <w:color w:val="FFFFFF"/>
              </w:rPr>
              <w:t xml:space="preserve"> kontrole VO</w:t>
            </w:r>
            <w:r w:rsidRPr="00BB2644">
              <w:rPr>
                <w:b/>
                <w:bCs/>
                <w:color w:val="FFFFFF"/>
              </w:rPr>
              <w:br/>
            </w:r>
            <w:r w:rsidR="00A46A14" w:rsidRPr="00A46A14">
              <w:rPr>
                <w:b/>
                <w:bCs/>
                <w:color w:val="FFFFFF"/>
              </w:rPr>
              <w:t>Nadlimitná zákazka - užšia súťaž - 2. ex-ante kontrola</w:t>
            </w:r>
          </w:p>
        </w:tc>
      </w:tr>
      <w:bookmarkEnd w:id="2121"/>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Posudzoval verejný obstarávateľ splnenie podmienok účasti vo </w:t>
            </w:r>
            <w:proofErr w:type="spellStart"/>
            <w:r w:rsidRPr="00BB2644">
              <w:rPr>
                <w:color w:val="000000"/>
                <w:sz w:val="22"/>
                <w:szCs w:val="22"/>
              </w:rPr>
              <w:t>VO</w:t>
            </w:r>
            <w:proofErr w:type="spellEnd"/>
            <w:r w:rsidRPr="00BB2644">
              <w:rPr>
                <w:color w:val="000000"/>
                <w:sz w:val="22"/>
                <w:szCs w:val="22"/>
              </w:rPr>
              <w:t xml:space="preserve">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92"/>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w:t>
            </w:r>
            <w:proofErr w:type="spellStart"/>
            <w:r w:rsidRPr="00BB2644">
              <w:rPr>
                <w:color w:val="000000"/>
                <w:sz w:val="22"/>
                <w:szCs w:val="22"/>
              </w:rPr>
              <w:t>VO</w:t>
            </w:r>
            <w:proofErr w:type="spellEnd"/>
            <w:r w:rsidRPr="00BB2644">
              <w:rPr>
                <w:color w:val="000000"/>
                <w:sz w:val="22"/>
                <w:szCs w:val="22"/>
              </w:rPr>
              <w:t xml:space="preserve">,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w:t>
            </w:r>
            <w:r w:rsidRPr="00BB2644">
              <w:rPr>
                <w:color w:val="000000"/>
                <w:sz w:val="22"/>
                <w:szCs w:val="22"/>
              </w:rPr>
              <w:lastRenderedPageBreak/>
              <w:t>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13</w:t>
            </w:r>
          </w:p>
        </w:tc>
        <w:tc>
          <w:tcPr>
            <w:tcW w:w="4820" w:type="dxa"/>
            <w:gridSpan w:val="2"/>
            <w:shd w:val="clear" w:color="auto" w:fill="auto"/>
            <w:vAlign w:val="center"/>
            <w:hideMark/>
          </w:tcPr>
          <w:p w:rsidR="00681464" w:rsidRDefault="00BB2644" w:rsidP="00BB2644">
            <w:pPr>
              <w:rPr>
                <w:color w:val="000000"/>
                <w:sz w:val="22"/>
                <w:szCs w:val="22"/>
              </w:rPr>
            </w:pPr>
            <w:r w:rsidRPr="00BB2644">
              <w:rPr>
                <w:color w:val="000000"/>
                <w:sz w:val="22"/>
                <w:szCs w:val="22"/>
              </w:rPr>
              <w:t>a) Bola komisia na vyhodnotenie ponúk zriadená v súlade so ZVO?</w:t>
            </w:r>
          </w:p>
          <w:p w:rsidR="00681464" w:rsidRDefault="00BB2644" w:rsidP="00BB2644">
            <w:pPr>
              <w:rPr>
                <w:color w:val="000000"/>
                <w:sz w:val="22"/>
                <w:szCs w:val="22"/>
              </w:rPr>
            </w:pPr>
            <w:r w:rsidRPr="00BB2644">
              <w:rPr>
                <w:color w:val="000000"/>
                <w:sz w:val="22"/>
                <w:szCs w:val="22"/>
              </w:rPr>
              <w:br w:type="page"/>
              <w:t>b) Ak ide o nadlimitnú zákazku, ktorej hodnota je najmenej 10 miliónov eur, bola na vyhodnotenie ponúk zriadená najmenej päťčlenná komisia?</w:t>
            </w:r>
            <w:r w:rsidRPr="00BB2644">
              <w:rPr>
                <w:color w:val="000000"/>
                <w:sz w:val="22"/>
                <w:szCs w:val="22"/>
              </w:rPr>
              <w:br w:type="page"/>
            </w:r>
          </w:p>
          <w:p w:rsidR="00681464" w:rsidRDefault="00BB2644"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BB2644" w:rsidRPr="00BB2644" w:rsidRDefault="00BB2644"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5C53">
            <w:pPr>
              <w:rPr>
                <w:color w:val="000000"/>
                <w:sz w:val="22"/>
                <w:szCs w:val="22"/>
              </w:rPr>
            </w:pPr>
            <w:r w:rsidRPr="00BB2644">
              <w:rPr>
                <w:color w:val="000000"/>
                <w:sz w:val="22"/>
                <w:szCs w:val="22"/>
              </w:rPr>
              <w:t xml:space="preserve">a) V prípade, že verejný obstarávateľ obmedzil počet záujemcov, ktorých vyzve na predloženie ponuky, vyhodnocoval ich podklady v súlade s objektívnymi </w:t>
            </w:r>
            <w:r w:rsidR="00BB5C53" w:rsidRPr="00BB2644">
              <w:rPr>
                <w:color w:val="000000"/>
                <w:sz w:val="22"/>
                <w:szCs w:val="22"/>
              </w:rPr>
              <w:t>kritéri</w:t>
            </w:r>
            <w:r w:rsidR="00BB5C53">
              <w:rPr>
                <w:color w:val="000000"/>
                <w:sz w:val="22"/>
                <w:szCs w:val="22"/>
              </w:rPr>
              <w:t>a</w:t>
            </w:r>
            <w:r w:rsidR="00BB5C53" w:rsidRPr="00BB2644">
              <w:rPr>
                <w:color w:val="000000"/>
                <w:sz w:val="22"/>
                <w:szCs w:val="22"/>
              </w:rPr>
              <w:t>mi</w:t>
            </w:r>
            <w:r w:rsidRPr="00BB2644">
              <w:rPr>
                <w:color w:val="000000"/>
                <w:sz w:val="22"/>
                <w:szCs w:val="22"/>
              </w:rPr>
              <w:t>,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ins w:id="2124" w:author="Gombosová Erika" w:date="2015-12-11T09:45:00Z"/>
        </w:trPr>
        <w:tc>
          <w:tcPr>
            <w:tcW w:w="9087" w:type="dxa"/>
            <w:gridSpan w:val="7"/>
            <w:shd w:val="clear" w:color="auto" w:fill="auto"/>
            <w:noWrap/>
            <w:vAlign w:val="center"/>
          </w:tcPr>
          <w:p w:rsidR="00C35C73" w:rsidRPr="00BD2FCC" w:rsidRDefault="00C35C73" w:rsidP="00C35C73">
            <w:pPr>
              <w:jc w:val="both"/>
              <w:rPr>
                <w:ins w:id="2125" w:author="Gombosová Erika" w:date="2015-12-11T09:45:00Z"/>
                <w:b/>
                <w:sz w:val="20"/>
                <w:szCs w:val="20"/>
              </w:rPr>
            </w:pPr>
            <w:ins w:id="2126" w:author="Gombosová Erika" w:date="2015-12-11T09:45:00Z">
              <w:r w:rsidRPr="00BD2FCC">
                <w:rPr>
                  <w:b/>
                  <w:sz w:val="20"/>
                  <w:szCs w:val="20"/>
                </w:rPr>
                <w:t>VYJADRENIE</w:t>
              </w:r>
            </w:ins>
          </w:p>
          <w:p w:rsidR="00C35C73" w:rsidRPr="00BD2FCC" w:rsidRDefault="00C35C73" w:rsidP="00C35C73">
            <w:pPr>
              <w:jc w:val="both"/>
              <w:rPr>
                <w:ins w:id="2127" w:author="Gombosová Erika" w:date="2015-12-11T09:45:00Z"/>
                <w:sz w:val="20"/>
                <w:szCs w:val="20"/>
              </w:rPr>
            </w:pPr>
          </w:p>
          <w:p w:rsidR="000C1AA0" w:rsidRPr="00A54276" w:rsidRDefault="000C1AA0" w:rsidP="000C1AA0">
            <w:pPr>
              <w:rPr>
                <w:ins w:id="2128" w:author="Gombosová Erika" w:date="2015-12-15T13:03:00Z"/>
              </w:rPr>
            </w:pPr>
            <w:ins w:id="2129" w:author="Gombosová Erika" w:date="2015-12-15T13:03:00Z">
              <w:r w:rsidRPr="00B64015">
                <w:rPr>
                  <w:sz w:val="20"/>
                  <w:szCs w:val="20"/>
                </w:rPr>
                <w:t xml:space="preserve">Na základe overených skutočností potvrdzujem, že </w:t>
              </w:r>
              <w:r>
                <w:rPr>
                  <w:sz w:val="20"/>
                  <w:szCs w:val="20"/>
                </w:rPr>
                <w:t xml:space="preserve"> </w:t>
              </w:r>
            </w:ins>
            <w:customXmlInsRangeStart w:id="2130" w:author="Gombosová Erika" w:date="2015-12-15T13:03:00Z"/>
            <w:sdt>
              <w:sdtPr>
                <w:rPr>
                  <w:sz w:val="20"/>
                  <w:szCs w:val="20"/>
                </w:rPr>
                <w:id w:val="-1024631298"/>
                <w:placeholder>
                  <w:docPart w:val="42B6BA0848D24912B669E2392087792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InsRangeEnd w:id="2130"/>
                <w:ins w:id="2131" w:author="Gombosová Erika" w:date="2015-12-15T13:03:00Z">
                  <w:r w:rsidRPr="00B64015">
                    <w:rPr>
                      <w:sz w:val="20"/>
                      <w:szCs w:val="20"/>
                    </w:rPr>
                    <w:t>Vyberte položku.</w:t>
                  </w:r>
                </w:ins>
                <w:customXmlInsRangeStart w:id="2132" w:author="Gombosová Erika" w:date="2015-12-15T13:03:00Z"/>
              </w:sdtContent>
            </w:sdt>
            <w:customXmlInsRangeEnd w:id="2132"/>
            <w:ins w:id="2133" w:author="Gombosová Erika" w:date="2015-12-15T13:03:00Z">
              <w:r w:rsidRPr="00B64015">
                <w:rPr>
                  <w:sz w:val="20"/>
                  <w:szCs w:val="20"/>
                </w:rPr>
                <w:t xml:space="preserve">   </w:t>
              </w:r>
            </w:ins>
          </w:p>
          <w:p w:rsidR="00C35C73" w:rsidRPr="00BB2644" w:rsidRDefault="00C35C73">
            <w:pPr>
              <w:rPr>
                <w:ins w:id="2134" w:author="Gombosová Erika" w:date="2015-12-11T09:45:00Z"/>
                <w:b/>
                <w:bCs/>
                <w:color w:val="000000"/>
                <w:sz w:val="22"/>
                <w:szCs w:val="22"/>
              </w:rPr>
              <w:pPrChange w:id="2135" w:author="Gombosová Erika" w:date="2015-12-15T13:03:00Z">
                <w:pPr>
                  <w:jc w:val="center"/>
                </w:pPr>
              </w:pPrChange>
            </w:pPr>
          </w:p>
        </w:tc>
      </w:tr>
      <w:tr w:rsidR="00C35C73" w:rsidRPr="00BB2644" w:rsidTr="00C35C73">
        <w:trPr>
          <w:trHeight w:val="300"/>
          <w:ins w:id="2136" w:author="Gombosová Erika" w:date="2015-12-11T09:45:00Z"/>
        </w:trPr>
        <w:tc>
          <w:tcPr>
            <w:tcW w:w="3559" w:type="dxa"/>
            <w:gridSpan w:val="2"/>
            <w:shd w:val="clear" w:color="auto" w:fill="auto"/>
            <w:vAlign w:val="center"/>
            <w:hideMark/>
          </w:tcPr>
          <w:p w:rsidR="00C35C73" w:rsidRPr="00BB2644" w:rsidRDefault="00C35C73" w:rsidP="00C35C73">
            <w:pPr>
              <w:rPr>
                <w:ins w:id="2137" w:author="Gombosová Erika" w:date="2015-12-11T09:45:00Z"/>
                <w:b/>
                <w:bCs/>
                <w:sz w:val="22"/>
                <w:szCs w:val="22"/>
              </w:rPr>
            </w:pPr>
            <w:ins w:id="2138" w:author="Gombosová Erika" w:date="2015-12-11T09:45:00Z">
              <w:r w:rsidRPr="00BB2644">
                <w:rPr>
                  <w:b/>
                  <w:bCs/>
                  <w:sz w:val="22"/>
                  <w:szCs w:val="22"/>
                </w:rPr>
                <w:t>Kontrolu vykonal</w:t>
              </w:r>
              <w:r w:rsidRPr="00BD2FCC">
                <w:rPr>
                  <w:rStyle w:val="Odkaznapoznmkupodiarou"/>
                  <w:b/>
                  <w:bCs/>
                  <w:sz w:val="20"/>
                  <w:szCs w:val="20"/>
                </w:rPr>
                <w:footnoteReference w:id="27"/>
              </w:r>
              <w:r w:rsidRPr="00BB2644">
                <w:rPr>
                  <w:b/>
                  <w:bCs/>
                  <w:sz w:val="22"/>
                  <w:szCs w:val="22"/>
                </w:rPr>
                <w:t>:</w:t>
              </w:r>
            </w:ins>
          </w:p>
        </w:tc>
        <w:tc>
          <w:tcPr>
            <w:tcW w:w="5528" w:type="dxa"/>
            <w:gridSpan w:val="5"/>
            <w:shd w:val="clear" w:color="auto" w:fill="auto"/>
            <w:vAlign w:val="center"/>
            <w:hideMark/>
          </w:tcPr>
          <w:p w:rsidR="00C35C73" w:rsidRPr="00BB2644" w:rsidRDefault="00C35C73" w:rsidP="00C35C73">
            <w:pPr>
              <w:rPr>
                <w:ins w:id="2141" w:author="Gombosová Erika" w:date="2015-12-11T09:45:00Z"/>
                <w:color w:val="000000"/>
                <w:sz w:val="22"/>
                <w:szCs w:val="22"/>
              </w:rPr>
            </w:pPr>
            <w:ins w:id="2142" w:author="Gombosová Erika" w:date="2015-12-11T09:45:00Z">
              <w:r w:rsidRPr="00BB2644">
                <w:rPr>
                  <w:color w:val="000000"/>
                  <w:sz w:val="22"/>
                  <w:szCs w:val="22"/>
                </w:rPr>
                <w:t> </w:t>
              </w:r>
            </w:ins>
          </w:p>
        </w:tc>
      </w:tr>
      <w:tr w:rsidR="00C35C73" w:rsidRPr="00BB2644" w:rsidTr="00C35C73">
        <w:trPr>
          <w:trHeight w:val="300"/>
          <w:ins w:id="2143" w:author="Gombosová Erika" w:date="2015-12-11T09:45:00Z"/>
        </w:trPr>
        <w:tc>
          <w:tcPr>
            <w:tcW w:w="3559" w:type="dxa"/>
            <w:gridSpan w:val="2"/>
            <w:shd w:val="clear" w:color="auto" w:fill="auto"/>
            <w:vAlign w:val="center"/>
            <w:hideMark/>
          </w:tcPr>
          <w:p w:rsidR="00C35C73" w:rsidRPr="00BB2644" w:rsidRDefault="00C35C73" w:rsidP="00C35C73">
            <w:pPr>
              <w:rPr>
                <w:ins w:id="2144" w:author="Gombosová Erika" w:date="2015-12-11T09:45:00Z"/>
                <w:b/>
                <w:bCs/>
                <w:sz w:val="22"/>
                <w:szCs w:val="22"/>
              </w:rPr>
            </w:pPr>
            <w:ins w:id="2145" w:author="Gombosová Erika" w:date="2015-12-11T09:45:00Z">
              <w:r w:rsidRPr="00BB2644">
                <w:rPr>
                  <w:b/>
                  <w:bCs/>
                  <w:sz w:val="22"/>
                  <w:szCs w:val="22"/>
                </w:rPr>
                <w:t>Dátum:</w:t>
              </w:r>
            </w:ins>
          </w:p>
        </w:tc>
        <w:tc>
          <w:tcPr>
            <w:tcW w:w="5528" w:type="dxa"/>
            <w:gridSpan w:val="5"/>
            <w:shd w:val="clear" w:color="auto" w:fill="auto"/>
            <w:vAlign w:val="center"/>
            <w:hideMark/>
          </w:tcPr>
          <w:p w:rsidR="00C35C73" w:rsidRPr="00BB2644" w:rsidRDefault="00C35C73" w:rsidP="00C35C73">
            <w:pPr>
              <w:rPr>
                <w:ins w:id="2146" w:author="Gombosová Erika" w:date="2015-12-11T09:45:00Z"/>
                <w:color w:val="000000"/>
                <w:sz w:val="22"/>
                <w:szCs w:val="22"/>
              </w:rPr>
            </w:pPr>
            <w:ins w:id="2147" w:author="Gombosová Erika" w:date="2015-12-11T09:45:00Z">
              <w:r w:rsidRPr="00BB2644">
                <w:rPr>
                  <w:color w:val="000000"/>
                  <w:sz w:val="22"/>
                  <w:szCs w:val="22"/>
                </w:rPr>
                <w:t> </w:t>
              </w:r>
            </w:ins>
          </w:p>
        </w:tc>
      </w:tr>
      <w:tr w:rsidR="00C35C73" w:rsidRPr="00BB2644" w:rsidTr="00C35C73">
        <w:trPr>
          <w:trHeight w:val="300"/>
          <w:ins w:id="2148" w:author="Gombosová Erika" w:date="2015-12-11T09:45:00Z"/>
        </w:trPr>
        <w:tc>
          <w:tcPr>
            <w:tcW w:w="3559" w:type="dxa"/>
            <w:gridSpan w:val="2"/>
            <w:shd w:val="clear" w:color="000000" w:fill="FFFFFF"/>
            <w:vAlign w:val="center"/>
            <w:hideMark/>
          </w:tcPr>
          <w:p w:rsidR="00C35C73" w:rsidRPr="00BB2644" w:rsidRDefault="00C35C73" w:rsidP="00C35C73">
            <w:pPr>
              <w:rPr>
                <w:ins w:id="2149" w:author="Gombosová Erika" w:date="2015-12-11T09:45:00Z"/>
                <w:b/>
                <w:bCs/>
                <w:sz w:val="22"/>
                <w:szCs w:val="22"/>
              </w:rPr>
            </w:pPr>
            <w:ins w:id="2150" w:author="Gombosová Erika" w:date="2015-12-11T09:45:00Z">
              <w:r w:rsidRPr="00BB2644">
                <w:rPr>
                  <w:b/>
                  <w:bCs/>
                  <w:sz w:val="22"/>
                  <w:szCs w:val="22"/>
                </w:rPr>
                <w:t>Podpis:</w:t>
              </w:r>
            </w:ins>
          </w:p>
        </w:tc>
        <w:tc>
          <w:tcPr>
            <w:tcW w:w="5528" w:type="dxa"/>
            <w:gridSpan w:val="5"/>
            <w:shd w:val="clear" w:color="auto" w:fill="auto"/>
            <w:vAlign w:val="center"/>
            <w:hideMark/>
          </w:tcPr>
          <w:p w:rsidR="00C35C73" w:rsidRPr="00BB2644" w:rsidRDefault="00C35C73" w:rsidP="00C35C73">
            <w:pPr>
              <w:rPr>
                <w:ins w:id="2151" w:author="Gombosová Erika" w:date="2015-12-11T09:45:00Z"/>
                <w:color w:val="000000"/>
                <w:sz w:val="22"/>
                <w:szCs w:val="22"/>
              </w:rPr>
            </w:pPr>
            <w:ins w:id="2152" w:author="Gombosová Erika" w:date="2015-12-11T09:45:00Z">
              <w:r w:rsidRPr="00BB2644">
                <w:rPr>
                  <w:color w:val="000000"/>
                  <w:sz w:val="22"/>
                  <w:szCs w:val="22"/>
                </w:rPr>
                <w:t> </w:t>
              </w:r>
            </w:ins>
          </w:p>
        </w:tc>
      </w:tr>
      <w:tr w:rsidR="00C35C73" w:rsidRPr="00BB2644" w:rsidTr="00C35C73">
        <w:trPr>
          <w:trHeight w:val="300"/>
          <w:ins w:id="2153" w:author="Gombosová Erika" w:date="2015-12-11T09:45:00Z"/>
        </w:trPr>
        <w:tc>
          <w:tcPr>
            <w:tcW w:w="9087" w:type="dxa"/>
            <w:gridSpan w:val="7"/>
            <w:shd w:val="clear" w:color="auto" w:fill="auto"/>
            <w:noWrap/>
            <w:vAlign w:val="bottom"/>
            <w:hideMark/>
          </w:tcPr>
          <w:p w:rsidR="00C35C73" w:rsidRPr="00BB2644" w:rsidRDefault="00C35C73" w:rsidP="00C35C73">
            <w:pPr>
              <w:jc w:val="center"/>
              <w:rPr>
                <w:ins w:id="2154" w:author="Gombosová Erika" w:date="2015-12-11T09:45:00Z"/>
                <w:color w:val="000000"/>
                <w:sz w:val="22"/>
                <w:szCs w:val="22"/>
              </w:rPr>
            </w:pPr>
            <w:ins w:id="2155" w:author="Gombosová Erika" w:date="2015-12-11T09:45:00Z">
              <w:r w:rsidRPr="00BB2644">
                <w:rPr>
                  <w:color w:val="000000"/>
                  <w:sz w:val="22"/>
                  <w:szCs w:val="22"/>
                </w:rPr>
                <w:t> </w:t>
              </w:r>
            </w:ins>
          </w:p>
        </w:tc>
      </w:tr>
      <w:tr w:rsidR="00C35C73" w:rsidRPr="00BB2644" w:rsidTr="00C35C73">
        <w:trPr>
          <w:trHeight w:val="300"/>
          <w:ins w:id="2156" w:author="Gombosová Erika" w:date="2015-12-11T09:45:00Z"/>
        </w:trPr>
        <w:tc>
          <w:tcPr>
            <w:tcW w:w="3559" w:type="dxa"/>
            <w:gridSpan w:val="2"/>
            <w:shd w:val="clear" w:color="000000" w:fill="FFFFFF"/>
            <w:vAlign w:val="center"/>
            <w:hideMark/>
          </w:tcPr>
          <w:p w:rsidR="00C35C73" w:rsidRPr="00BB2644" w:rsidRDefault="00C35C73" w:rsidP="00C35C73">
            <w:pPr>
              <w:rPr>
                <w:ins w:id="2157" w:author="Gombosová Erika" w:date="2015-12-11T09:45:00Z"/>
                <w:b/>
                <w:bCs/>
                <w:sz w:val="22"/>
                <w:szCs w:val="22"/>
              </w:rPr>
            </w:pPr>
            <w:ins w:id="2158" w:author="Gombosová Erika" w:date="2015-12-11T09:45:00Z">
              <w:r w:rsidRPr="00BB2644">
                <w:rPr>
                  <w:b/>
                  <w:bCs/>
                  <w:sz w:val="22"/>
                  <w:szCs w:val="22"/>
                </w:rPr>
                <w:t>Kontrolu vykonal</w:t>
              </w:r>
              <w:r w:rsidRPr="00BD2FCC">
                <w:rPr>
                  <w:rStyle w:val="Odkaznapoznmkupodiarou"/>
                  <w:b/>
                  <w:bCs/>
                  <w:sz w:val="20"/>
                  <w:szCs w:val="20"/>
                </w:rPr>
                <w:footnoteReference w:id="28"/>
              </w:r>
              <w:r w:rsidRPr="00BB2644">
                <w:rPr>
                  <w:b/>
                  <w:bCs/>
                  <w:sz w:val="22"/>
                  <w:szCs w:val="22"/>
                </w:rPr>
                <w:t>:</w:t>
              </w:r>
            </w:ins>
          </w:p>
        </w:tc>
        <w:tc>
          <w:tcPr>
            <w:tcW w:w="5528" w:type="dxa"/>
            <w:gridSpan w:val="5"/>
            <w:shd w:val="clear" w:color="auto" w:fill="auto"/>
            <w:vAlign w:val="center"/>
            <w:hideMark/>
          </w:tcPr>
          <w:p w:rsidR="00C35C73" w:rsidRPr="00BB2644" w:rsidRDefault="00C35C73" w:rsidP="00C35C73">
            <w:pPr>
              <w:rPr>
                <w:ins w:id="2161" w:author="Gombosová Erika" w:date="2015-12-11T09:45:00Z"/>
                <w:color w:val="000000"/>
                <w:sz w:val="22"/>
                <w:szCs w:val="22"/>
              </w:rPr>
            </w:pPr>
            <w:ins w:id="2162" w:author="Gombosová Erika" w:date="2015-12-11T09:45:00Z">
              <w:r w:rsidRPr="00BB2644">
                <w:rPr>
                  <w:color w:val="000000"/>
                  <w:sz w:val="22"/>
                  <w:szCs w:val="22"/>
                </w:rPr>
                <w:t> </w:t>
              </w:r>
            </w:ins>
          </w:p>
        </w:tc>
      </w:tr>
      <w:tr w:rsidR="00C35C73" w:rsidRPr="00BB2644" w:rsidTr="00C35C73">
        <w:trPr>
          <w:trHeight w:val="300"/>
          <w:ins w:id="2163" w:author="Gombosová Erika" w:date="2015-12-11T09:45:00Z"/>
        </w:trPr>
        <w:tc>
          <w:tcPr>
            <w:tcW w:w="3559" w:type="dxa"/>
            <w:gridSpan w:val="2"/>
            <w:shd w:val="clear" w:color="000000" w:fill="FFFFFF"/>
            <w:vAlign w:val="center"/>
            <w:hideMark/>
          </w:tcPr>
          <w:p w:rsidR="00C35C73" w:rsidRPr="00BB2644" w:rsidRDefault="00C35C73" w:rsidP="00C35C73">
            <w:pPr>
              <w:rPr>
                <w:ins w:id="2164" w:author="Gombosová Erika" w:date="2015-12-11T09:45:00Z"/>
                <w:b/>
                <w:bCs/>
                <w:sz w:val="22"/>
                <w:szCs w:val="22"/>
              </w:rPr>
            </w:pPr>
            <w:ins w:id="2165" w:author="Gombosová Erika" w:date="2015-12-11T09:45:00Z">
              <w:r w:rsidRPr="00BB2644">
                <w:rPr>
                  <w:b/>
                  <w:bCs/>
                  <w:sz w:val="22"/>
                  <w:szCs w:val="22"/>
                </w:rPr>
                <w:t xml:space="preserve">Dátum: </w:t>
              </w:r>
            </w:ins>
          </w:p>
        </w:tc>
        <w:tc>
          <w:tcPr>
            <w:tcW w:w="5528" w:type="dxa"/>
            <w:gridSpan w:val="5"/>
            <w:shd w:val="clear" w:color="auto" w:fill="auto"/>
            <w:vAlign w:val="center"/>
            <w:hideMark/>
          </w:tcPr>
          <w:p w:rsidR="00C35C73" w:rsidRPr="00BB2644" w:rsidRDefault="00C35C73" w:rsidP="00C35C73">
            <w:pPr>
              <w:rPr>
                <w:ins w:id="2166" w:author="Gombosová Erika" w:date="2015-12-11T09:45:00Z"/>
                <w:color w:val="000000"/>
                <w:sz w:val="22"/>
                <w:szCs w:val="22"/>
              </w:rPr>
            </w:pPr>
            <w:ins w:id="2167" w:author="Gombosová Erika" w:date="2015-12-11T09:45:00Z">
              <w:r w:rsidRPr="00BB2644">
                <w:rPr>
                  <w:color w:val="000000"/>
                  <w:sz w:val="22"/>
                  <w:szCs w:val="22"/>
                </w:rPr>
                <w:t> </w:t>
              </w:r>
            </w:ins>
          </w:p>
        </w:tc>
      </w:tr>
      <w:tr w:rsidR="00C35C73" w:rsidRPr="00BB2644" w:rsidTr="00C35C73">
        <w:trPr>
          <w:trHeight w:val="300"/>
          <w:ins w:id="2168" w:author="Gombosová Erika" w:date="2015-12-11T09:45:00Z"/>
        </w:trPr>
        <w:tc>
          <w:tcPr>
            <w:tcW w:w="3559" w:type="dxa"/>
            <w:gridSpan w:val="2"/>
            <w:shd w:val="clear" w:color="000000" w:fill="FFFFFF"/>
            <w:vAlign w:val="center"/>
            <w:hideMark/>
          </w:tcPr>
          <w:p w:rsidR="00C35C73" w:rsidRPr="00BB2644" w:rsidRDefault="00C35C73" w:rsidP="00C35C73">
            <w:pPr>
              <w:rPr>
                <w:ins w:id="2169" w:author="Gombosová Erika" w:date="2015-12-11T09:45:00Z"/>
                <w:b/>
                <w:bCs/>
                <w:sz w:val="22"/>
                <w:szCs w:val="22"/>
              </w:rPr>
            </w:pPr>
            <w:ins w:id="2170" w:author="Gombosová Erika" w:date="2015-12-11T09:45:00Z">
              <w:r w:rsidRPr="00BB2644">
                <w:rPr>
                  <w:b/>
                  <w:bCs/>
                  <w:sz w:val="22"/>
                  <w:szCs w:val="22"/>
                </w:rPr>
                <w:t>Podpis:</w:t>
              </w:r>
            </w:ins>
          </w:p>
        </w:tc>
        <w:tc>
          <w:tcPr>
            <w:tcW w:w="5528" w:type="dxa"/>
            <w:gridSpan w:val="5"/>
            <w:shd w:val="clear" w:color="auto" w:fill="auto"/>
            <w:vAlign w:val="center"/>
            <w:hideMark/>
          </w:tcPr>
          <w:p w:rsidR="00C35C73" w:rsidRPr="00BB2644" w:rsidRDefault="00C35C73" w:rsidP="00C35C73">
            <w:pPr>
              <w:rPr>
                <w:ins w:id="2171" w:author="Gombosová Erika" w:date="2015-12-11T09:45:00Z"/>
                <w:color w:val="000000"/>
                <w:sz w:val="22"/>
                <w:szCs w:val="22"/>
              </w:rPr>
            </w:pPr>
            <w:ins w:id="2172" w:author="Gombosová Erika" w:date="2015-12-11T09:45:00Z">
              <w:r w:rsidRPr="00BB2644">
                <w:rPr>
                  <w:color w:val="000000"/>
                  <w:sz w:val="22"/>
                  <w:szCs w:val="22"/>
                </w:rPr>
                <w:t> </w:t>
              </w:r>
            </w:ins>
          </w:p>
        </w:tc>
      </w:tr>
      <w:tr w:rsidR="00BB2644" w:rsidRPr="00BB2644" w:rsidDel="00C35C73" w:rsidTr="00BB5C53">
        <w:trPr>
          <w:trHeight w:val="300"/>
          <w:del w:id="2173" w:author="Gombosová Erika" w:date="2015-12-11T09:46:00Z"/>
        </w:trPr>
        <w:tc>
          <w:tcPr>
            <w:tcW w:w="3559" w:type="dxa"/>
            <w:gridSpan w:val="2"/>
            <w:shd w:val="clear" w:color="auto" w:fill="auto"/>
            <w:hideMark/>
          </w:tcPr>
          <w:p w:rsidR="00BB2644" w:rsidRPr="00BB2644" w:rsidDel="00C35C73" w:rsidRDefault="00BB2644" w:rsidP="00BB2644">
            <w:pPr>
              <w:rPr>
                <w:del w:id="2174" w:author="Gombosová Erika" w:date="2015-12-11T09:46:00Z"/>
                <w:b/>
                <w:bCs/>
                <w:sz w:val="22"/>
                <w:szCs w:val="22"/>
              </w:rPr>
            </w:pPr>
            <w:del w:id="2175" w:author="Gombosová Erika" w:date="2015-12-11T09:46:00Z">
              <w:r w:rsidRPr="00BB2644" w:rsidDel="00C35C73">
                <w:rPr>
                  <w:b/>
                  <w:bCs/>
                  <w:sz w:val="22"/>
                  <w:szCs w:val="22"/>
                </w:rPr>
                <w:delText>Kontrolu vykonal:</w:delText>
              </w:r>
            </w:del>
          </w:p>
        </w:tc>
        <w:tc>
          <w:tcPr>
            <w:tcW w:w="5528" w:type="dxa"/>
            <w:gridSpan w:val="5"/>
            <w:shd w:val="clear" w:color="auto" w:fill="auto"/>
            <w:vAlign w:val="center"/>
            <w:hideMark/>
          </w:tcPr>
          <w:p w:rsidR="00BB2644" w:rsidRPr="00BB2644" w:rsidDel="00C35C73" w:rsidRDefault="00BB2644" w:rsidP="00BB2644">
            <w:pPr>
              <w:rPr>
                <w:del w:id="2176" w:author="Gombosová Erika" w:date="2015-12-11T09:46:00Z"/>
                <w:color w:val="000000"/>
                <w:sz w:val="22"/>
                <w:szCs w:val="22"/>
              </w:rPr>
            </w:pPr>
            <w:del w:id="2177" w:author="Gombosová Erika" w:date="2015-12-11T09:46:00Z">
              <w:r w:rsidRPr="00BB2644" w:rsidDel="00C35C73">
                <w:rPr>
                  <w:color w:val="000000"/>
                  <w:sz w:val="22"/>
                  <w:szCs w:val="22"/>
                </w:rPr>
                <w:delText> </w:delText>
              </w:r>
            </w:del>
          </w:p>
        </w:tc>
      </w:tr>
      <w:tr w:rsidR="00BB2644" w:rsidRPr="00BB2644" w:rsidDel="00C35C73" w:rsidTr="00BB5C53">
        <w:trPr>
          <w:trHeight w:val="300"/>
          <w:del w:id="2178" w:author="Gombosová Erika" w:date="2015-12-11T09:46:00Z"/>
        </w:trPr>
        <w:tc>
          <w:tcPr>
            <w:tcW w:w="3559" w:type="dxa"/>
            <w:gridSpan w:val="2"/>
            <w:shd w:val="clear" w:color="auto" w:fill="auto"/>
            <w:hideMark/>
          </w:tcPr>
          <w:p w:rsidR="00BB2644" w:rsidRPr="00BB2644" w:rsidDel="00C35C73" w:rsidRDefault="00BB2644" w:rsidP="00BB2644">
            <w:pPr>
              <w:rPr>
                <w:del w:id="2179" w:author="Gombosová Erika" w:date="2015-12-11T09:46:00Z"/>
                <w:b/>
                <w:bCs/>
                <w:sz w:val="22"/>
                <w:szCs w:val="22"/>
              </w:rPr>
            </w:pPr>
            <w:del w:id="2180" w:author="Gombosová Erika" w:date="2015-12-11T09:46:00Z">
              <w:r w:rsidRPr="00BB2644" w:rsidDel="00C35C73">
                <w:rPr>
                  <w:b/>
                  <w:bCs/>
                  <w:sz w:val="22"/>
                  <w:szCs w:val="22"/>
                </w:rPr>
                <w:delText>Dátum:</w:delText>
              </w:r>
            </w:del>
          </w:p>
        </w:tc>
        <w:tc>
          <w:tcPr>
            <w:tcW w:w="5528" w:type="dxa"/>
            <w:gridSpan w:val="5"/>
            <w:shd w:val="clear" w:color="auto" w:fill="auto"/>
            <w:vAlign w:val="center"/>
            <w:hideMark/>
          </w:tcPr>
          <w:p w:rsidR="00BB2644" w:rsidRPr="00BB2644" w:rsidDel="00C35C73" w:rsidRDefault="00BB2644" w:rsidP="00BB2644">
            <w:pPr>
              <w:rPr>
                <w:del w:id="2181" w:author="Gombosová Erika" w:date="2015-12-11T09:46:00Z"/>
                <w:color w:val="000000"/>
                <w:sz w:val="22"/>
                <w:szCs w:val="22"/>
              </w:rPr>
            </w:pPr>
            <w:del w:id="2182" w:author="Gombosová Erika" w:date="2015-12-11T09:46:00Z">
              <w:r w:rsidRPr="00BB2644" w:rsidDel="00C35C73">
                <w:rPr>
                  <w:color w:val="000000"/>
                  <w:sz w:val="22"/>
                  <w:szCs w:val="22"/>
                </w:rPr>
                <w:delText> </w:delText>
              </w:r>
            </w:del>
          </w:p>
        </w:tc>
      </w:tr>
      <w:tr w:rsidR="00BB2644" w:rsidRPr="00BB2644" w:rsidDel="00C35C73" w:rsidTr="00BB5C53">
        <w:trPr>
          <w:trHeight w:val="330"/>
          <w:del w:id="2183" w:author="Gombosová Erika" w:date="2015-12-11T09:46:00Z"/>
        </w:trPr>
        <w:tc>
          <w:tcPr>
            <w:tcW w:w="3559" w:type="dxa"/>
            <w:gridSpan w:val="2"/>
            <w:shd w:val="clear" w:color="000000" w:fill="FFFFFF"/>
            <w:hideMark/>
          </w:tcPr>
          <w:p w:rsidR="00BB2644" w:rsidRPr="00BB2644" w:rsidDel="00C35C73" w:rsidRDefault="00BB2644" w:rsidP="00BB2644">
            <w:pPr>
              <w:rPr>
                <w:del w:id="2184" w:author="Gombosová Erika" w:date="2015-12-11T09:46:00Z"/>
                <w:b/>
                <w:bCs/>
                <w:sz w:val="22"/>
                <w:szCs w:val="22"/>
              </w:rPr>
            </w:pPr>
            <w:del w:id="2185" w:author="Gombosová Erika" w:date="2015-12-11T09:46:00Z">
              <w:r w:rsidRPr="00BB2644" w:rsidDel="00C35C73">
                <w:rPr>
                  <w:b/>
                  <w:bCs/>
                  <w:sz w:val="22"/>
                  <w:szCs w:val="22"/>
                </w:rPr>
                <w:delText>Podpis:</w:delText>
              </w:r>
            </w:del>
          </w:p>
        </w:tc>
        <w:tc>
          <w:tcPr>
            <w:tcW w:w="5528" w:type="dxa"/>
            <w:gridSpan w:val="5"/>
            <w:shd w:val="clear" w:color="auto" w:fill="auto"/>
            <w:vAlign w:val="center"/>
            <w:hideMark/>
          </w:tcPr>
          <w:p w:rsidR="00BB2644" w:rsidRPr="00BB2644" w:rsidDel="00C35C73" w:rsidRDefault="00BB2644" w:rsidP="00BB2644">
            <w:pPr>
              <w:rPr>
                <w:del w:id="2186" w:author="Gombosová Erika" w:date="2015-12-11T09:46:00Z"/>
                <w:color w:val="000000"/>
                <w:sz w:val="22"/>
                <w:szCs w:val="22"/>
              </w:rPr>
            </w:pPr>
            <w:del w:id="2187" w:author="Gombosová Erika" w:date="2015-12-11T09:46:00Z">
              <w:r w:rsidRPr="00BB2644" w:rsidDel="00C35C73">
                <w:rPr>
                  <w:color w:val="000000"/>
                  <w:sz w:val="22"/>
                  <w:szCs w:val="22"/>
                </w:rPr>
                <w:delText> </w:delText>
              </w:r>
            </w:del>
          </w:p>
        </w:tc>
      </w:tr>
      <w:tr w:rsidR="00BB2644" w:rsidRPr="00BB2644" w:rsidDel="00C35C73" w:rsidTr="00BB5C53">
        <w:trPr>
          <w:trHeight w:val="300"/>
          <w:del w:id="2188" w:author="Gombosová Erika" w:date="2015-12-11T09:46:00Z"/>
        </w:trPr>
        <w:tc>
          <w:tcPr>
            <w:tcW w:w="9087" w:type="dxa"/>
            <w:gridSpan w:val="7"/>
            <w:shd w:val="clear" w:color="auto" w:fill="auto"/>
            <w:noWrap/>
            <w:vAlign w:val="bottom"/>
            <w:hideMark/>
          </w:tcPr>
          <w:p w:rsidR="00BB2644" w:rsidRPr="00BB2644" w:rsidDel="00C35C73" w:rsidRDefault="00BB2644" w:rsidP="00BB2644">
            <w:pPr>
              <w:jc w:val="center"/>
              <w:rPr>
                <w:del w:id="2189" w:author="Gombosová Erika" w:date="2015-12-11T09:46:00Z"/>
                <w:color w:val="000000"/>
                <w:sz w:val="22"/>
                <w:szCs w:val="22"/>
              </w:rPr>
            </w:pPr>
            <w:del w:id="2190" w:author="Gombosová Erika" w:date="2015-12-11T09:46:00Z">
              <w:r w:rsidRPr="00BB2644" w:rsidDel="00C35C73">
                <w:rPr>
                  <w:color w:val="000000"/>
                  <w:sz w:val="22"/>
                  <w:szCs w:val="22"/>
                </w:rPr>
                <w:delText> </w:delText>
              </w:r>
            </w:del>
          </w:p>
        </w:tc>
      </w:tr>
      <w:tr w:rsidR="00BB2644" w:rsidRPr="00BB2644" w:rsidDel="00C35C73" w:rsidTr="00BB5C53">
        <w:trPr>
          <w:trHeight w:val="300"/>
          <w:del w:id="2191" w:author="Gombosová Erika" w:date="2015-12-11T09:46:00Z"/>
        </w:trPr>
        <w:tc>
          <w:tcPr>
            <w:tcW w:w="3559" w:type="dxa"/>
            <w:gridSpan w:val="2"/>
            <w:shd w:val="clear" w:color="000000" w:fill="FFFFFF"/>
            <w:hideMark/>
          </w:tcPr>
          <w:p w:rsidR="00BB2644" w:rsidRPr="00BB2644" w:rsidDel="00C35C73" w:rsidRDefault="00BB2644" w:rsidP="00BB2644">
            <w:pPr>
              <w:rPr>
                <w:del w:id="2192" w:author="Gombosová Erika" w:date="2015-12-11T09:46:00Z"/>
                <w:b/>
                <w:bCs/>
                <w:sz w:val="22"/>
                <w:szCs w:val="22"/>
              </w:rPr>
            </w:pPr>
            <w:del w:id="2193" w:author="Gombosová Erika" w:date="2015-12-11T09:46:00Z">
              <w:r w:rsidRPr="00BB2644" w:rsidDel="00C35C73">
                <w:rPr>
                  <w:b/>
                  <w:bCs/>
                  <w:sz w:val="22"/>
                  <w:szCs w:val="22"/>
                </w:rPr>
                <w:delText>Kontrolu vykonal:</w:delText>
              </w:r>
            </w:del>
          </w:p>
        </w:tc>
        <w:tc>
          <w:tcPr>
            <w:tcW w:w="5528" w:type="dxa"/>
            <w:gridSpan w:val="5"/>
            <w:shd w:val="clear" w:color="auto" w:fill="auto"/>
            <w:vAlign w:val="center"/>
            <w:hideMark/>
          </w:tcPr>
          <w:p w:rsidR="00BB2644" w:rsidRPr="00BB2644" w:rsidDel="00C35C73" w:rsidRDefault="00BB2644" w:rsidP="00BB2644">
            <w:pPr>
              <w:rPr>
                <w:del w:id="2194" w:author="Gombosová Erika" w:date="2015-12-11T09:46:00Z"/>
                <w:color w:val="000000"/>
                <w:sz w:val="22"/>
                <w:szCs w:val="22"/>
              </w:rPr>
            </w:pPr>
            <w:del w:id="2195" w:author="Gombosová Erika" w:date="2015-12-11T09:46:00Z">
              <w:r w:rsidRPr="00BB2644" w:rsidDel="00C35C73">
                <w:rPr>
                  <w:color w:val="000000"/>
                  <w:sz w:val="22"/>
                  <w:szCs w:val="22"/>
                </w:rPr>
                <w:delText> </w:delText>
              </w:r>
            </w:del>
          </w:p>
        </w:tc>
      </w:tr>
      <w:tr w:rsidR="00BB2644" w:rsidRPr="00BB2644" w:rsidDel="00C35C73" w:rsidTr="00BB5C53">
        <w:trPr>
          <w:trHeight w:val="300"/>
          <w:del w:id="2196" w:author="Gombosová Erika" w:date="2015-12-11T09:46:00Z"/>
        </w:trPr>
        <w:tc>
          <w:tcPr>
            <w:tcW w:w="3559" w:type="dxa"/>
            <w:gridSpan w:val="2"/>
            <w:shd w:val="clear" w:color="000000" w:fill="FFFFFF"/>
            <w:hideMark/>
          </w:tcPr>
          <w:p w:rsidR="00BB2644" w:rsidRPr="00BB2644" w:rsidDel="00C35C73" w:rsidRDefault="00BB2644" w:rsidP="00BB2644">
            <w:pPr>
              <w:rPr>
                <w:del w:id="2197" w:author="Gombosová Erika" w:date="2015-12-11T09:46:00Z"/>
                <w:b/>
                <w:bCs/>
                <w:sz w:val="22"/>
                <w:szCs w:val="22"/>
              </w:rPr>
            </w:pPr>
            <w:del w:id="2198" w:author="Gombosová Erika" w:date="2015-12-11T09:46:00Z">
              <w:r w:rsidRPr="00BB2644" w:rsidDel="00C35C73">
                <w:rPr>
                  <w:b/>
                  <w:bCs/>
                  <w:sz w:val="22"/>
                  <w:szCs w:val="22"/>
                </w:rPr>
                <w:delText xml:space="preserve">Dátum: </w:delText>
              </w:r>
            </w:del>
          </w:p>
        </w:tc>
        <w:tc>
          <w:tcPr>
            <w:tcW w:w="5528" w:type="dxa"/>
            <w:gridSpan w:val="5"/>
            <w:shd w:val="clear" w:color="auto" w:fill="auto"/>
            <w:vAlign w:val="center"/>
            <w:hideMark/>
          </w:tcPr>
          <w:p w:rsidR="00BB2644" w:rsidRPr="00BB2644" w:rsidDel="00C35C73" w:rsidRDefault="00BB2644" w:rsidP="00BB2644">
            <w:pPr>
              <w:rPr>
                <w:del w:id="2199" w:author="Gombosová Erika" w:date="2015-12-11T09:46:00Z"/>
                <w:color w:val="000000"/>
                <w:sz w:val="22"/>
                <w:szCs w:val="22"/>
              </w:rPr>
            </w:pPr>
            <w:del w:id="2200" w:author="Gombosová Erika" w:date="2015-12-11T09:46:00Z">
              <w:r w:rsidRPr="00BB2644" w:rsidDel="00C35C73">
                <w:rPr>
                  <w:color w:val="000000"/>
                  <w:sz w:val="22"/>
                  <w:szCs w:val="22"/>
                </w:rPr>
                <w:delText> </w:delText>
              </w:r>
            </w:del>
          </w:p>
        </w:tc>
      </w:tr>
      <w:tr w:rsidR="00BB2644" w:rsidRPr="00BB2644" w:rsidDel="00C35C73" w:rsidTr="00BB5C53">
        <w:trPr>
          <w:trHeight w:val="330"/>
          <w:del w:id="2201" w:author="Gombosová Erika" w:date="2015-12-11T09:46:00Z"/>
        </w:trPr>
        <w:tc>
          <w:tcPr>
            <w:tcW w:w="3559" w:type="dxa"/>
            <w:gridSpan w:val="2"/>
            <w:shd w:val="clear" w:color="000000" w:fill="FFFFFF"/>
            <w:hideMark/>
          </w:tcPr>
          <w:p w:rsidR="00BB2644" w:rsidRPr="00BB2644" w:rsidDel="00C35C73" w:rsidRDefault="00BB2644" w:rsidP="00BB2644">
            <w:pPr>
              <w:rPr>
                <w:del w:id="2202" w:author="Gombosová Erika" w:date="2015-12-11T09:46:00Z"/>
                <w:b/>
                <w:bCs/>
                <w:sz w:val="22"/>
                <w:szCs w:val="22"/>
              </w:rPr>
            </w:pPr>
            <w:del w:id="2203" w:author="Gombosová Erika" w:date="2015-12-11T09:46:00Z">
              <w:r w:rsidRPr="00BB2644" w:rsidDel="00C35C73">
                <w:rPr>
                  <w:b/>
                  <w:bCs/>
                  <w:sz w:val="22"/>
                  <w:szCs w:val="22"/>
                </w:rPr>
                <w:delText>Podpis:</w:delText>
              </w:r>
            </w:del>
          </w:p>
        </w:tc>
        <w:tc>
          <w:tcPr>
            <w:tcW w:w="5528" w:type="dxa"/>
            <w:gridSpan w:val="5"/>
            <w:shd w:val="clear" w:color="auto" w:fill="auto"/>
            <w:vAlign w:val="center"/>
            <w:hideMark/>
          </w:tcPr>
          <w:p w:rsidR="00BB2644" w:rsidRPr="00BB2644" w:rsidDel="00C35C73" w:rsidRDefault="00BB2644" w:rsidP="00BB2644">
            <w:pPr>
              <w:rPr>
                <w:del w:id="2204" w:author="Gombosová Erika" w:date="2015-12-11T09:46:00Z"/>
                <w:color w:val="000000"/>
                <w:sz w:val="22"/>
                <w:szCs w:val="22"/>
              </w:rPr>
            </w:pPr>
            <w:del w:id="2205" w:author="Gombosová Erika" w:date="2015-12-11T09:46:00Z">
              <w:r w:rsidRPr="00BB2644" w:rsidDel="00C35C73">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206" w:name="KZ_15"/>
            <w:r w:rsidRPr="00BB2644">
              <w:rPr>
                <w:b/>
                <w:bCs/>
                <w:color w:val="FFFFFF"/>
              </w:rPr>
              <w:lastRenderedPageBreak/>
              <w:t xml:space="preserve">Kontrolný zoznam k </w:t>
            </w:r>
            <w:ins w:id="2207" w:author="Gombosová Erika" w:date="2015-12-15T16:43:00Z">
              <w:r w:rsidR="00432B14">
                <w:rPr>
                  <w:b/>
                  <w:bCs/>
                  <w:color w:val="FFFFFF"/>
                </w:rPr>
                <w:t>finančnej</w:t>
              </w:r>
            </w:ins>
            <w:del w:id="2208" w:author="Gombosová Erika" w:date="2015-12-15T16:43:00Z">
              <w:r w:rsidRPr="00BB2644" w:rsidDel="00432B14">
                <w:rPr>
                  <w:b/>
                  <w:bCs/>
                  <w:color w:val="FFFFFF"/>
                </w:rPr>
                <w:delText>administratívnej</w:delText>
              </w:r>
            </w:del>
            <w:r w:rsidRPr="00BB2644">
              <w:rPr>
                <w:b/>
                <w:bCs/>
                <w:color w:val="FFFFFF"/>
              </w:rPr>
              <w:t xml:space="preserve"> kontrole VO</w:t>
            </w:r>
            <w:r w:rsidRPr="00BB2644">
              <w:rPr>
                <w:b/>
                <w:bCs/>
                <w:color w:val="FFFFFF"/>
              </w:rPr>
              <w:br/>
            </w:r>
            <w:r w:rsidR="00A46A14" w:rsidRPr="00A46A14">
              <w:rPr>
                <w:b/>
                <w:bCs/>
                <w:color w:val="FFFFFF"/>
              </w:rPr>
              <w:t>Nadlimitná zákazka - užšia súťaž - následná ex-post kontrola</w:t>
            </w:r>
          </w:p>
        </w:tc>
      </w:tr>
      <w:bookmarkEnd w:id="2206"/>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ins w:id="2209" w:author="Hudec Branislav" w:date="2015-12-29T10:20:00Z">
              <w:r w:rsidR="00CC5092">
                <w:rPr>
                  <w:color w:val="000000"/>
                  <w:sz w:val="22"/>
                  <w:szCs w:val="22"/>
                </w:rPr>
                <w:t xml:space="preserve">                  </w:t>
              </w:r>
              <w:r w:rsidR="00CC5092" w:rsidRPr="00CC5092">
                <w:rPr>
                  <w:color w:val="000000"/>
                  <w:sz w:val="22"/>
                  <w:szCs w:val="22"/>
                </w:rPr>
                <w:t>d) Je zmluva uzavretá v lehote viazanosti ponúk?</w:t>
              </w:r>
            </w:ins>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ins w:id="2210" w:author="Gombosová Erika" w:date="2015-12-11T09:46:00Z"/>
        </w:trPr>
        <w:tc>
          <w:tcPr>
            <w:tcW w:w="9087" w:type="dxa"/>
            <w:gridSpan w:val="7"/>
            <w:shd w:val="clear" w:color="auto" w:fill="auto"/>
            <w:noWrap/>
            <w:vAlign w:val="center"/>
          </w:tcPr>
          <w:p w:rsidR="00C35C73" w:rsidRPr="00BD2FCC" w:rsidRDefault="00C35C73" w:rsidP="00C35C73">
            <w:pPr>
              <w:jc w:val="both"/>
              <w:rPr>
                <w:ins w:id="2211" w:author="Gombosová Erika" w:date="2015-12-11T09:46:00Z"/>
                <w:b/>
                <w:sz w:val="20"/>
                <w:szCs w:val="20"/>
              </w:rPr>
            </w:pPr>
            <w:ins w:id="2212" w:author="Gombosová Erika" w:date="2015-12-11T09:46:00Z">
              <w:r w:rsidRPr="00BD2FCC">
                <w:rPr>
                  <w:b/>
                  <w:sz w:val="20"/>
                  <w:szCs w:val="20"/>
                </w:rPr>
                <w:t>VYJADRENIE</w:t>
              </w:r>
            </w:ins>
          </w:p>
          <w:p w:rsidR="00C35C73" w:rsidRPr="00BD2FCC" w:rsidRDefault="00C35C73" w:rsidP="00C35C73">
            <w:pPr>
              <w:jc w:val="both"/>
              <w:rPr>
                <w:ins w:id="2213" w:author="Gombosová Erika" w:date="2015-12-11T09:46:00Z"/>
                <w:sz w:val="20"/>
                <w:szCs w:val="20"/>
              </w:rPr>
            </w:pPr>
          </w:p>
          <w:p w:rsidR="000C1AA0" w:rsidRPr="00A54276" w:rsidRDefault="000C1AA0" w:rsidP="000C1AA0">
            <w:pPr>
              <w:rPr>
                <w:ins w:id="2214" w:author="Gombosová Erika" w:date="2015-12-15T13:03:00Z"/>
              </w:rPr>
            </w:pPr>
            <w:ins w:id="2215" w:author="Gombosová Erika" w:date="2015-12-15T13:03:00Z">
              <w:r w:rsidRPr="00B64015">
                <w:rPr>
                  <w:sz w:val="20"/>
                  <w:szCs w:val="20"/>
                </w:rPr>
                <w:t xml:space="preserve">Na základe overených skutočností potvrdzujem, že </w:t>
              </w:r>
              <w:r>
                <w:rPr>
                  <w:sz w:val="20"/>
                  <w:szCs w:val="20"/>
                </w:rPr>
                <w:t xml:space="preserve"> </w:t>
              </w:r>
            </w:ins>
            <w:customXmlInsRangeStart w:id="2216" w:author="Gombosová Erika" w:date="2015-12-15T13:03:00Z"/>
            <w:sdt>
              <w:sdtPr>
                <w:rPr>
                  <w:sz w:val="20"/>
                  <w:szCs w:val="20"/>
                </w:rPr>
                <w:id w:val="74407609"/>
                <w:placeholder>
                  <w:docPart w:val="1DCE7BD63A194D109AC430091CF3045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InsRangeEnd w:id="2216"/>
                <w:ins w:id="2217" w:author="Gombosová Erika" w:date="2015-12-15T13:03:00Z">
                  <w:r w:rsidRPr="00B64015">
                    <w:rPr>
                      <w:sz w:val="20"/>
                      <w:szCs w:val="20"/>
                    </w:rPr>
                    <w:t>Vyberte položku.</w:t>
                  </w:r>
                </w:ins>
                <w:customXmlInsRangeStart w:id="2218" w:author="Gombosová Erika" w:date="2015-12-15T13:03:00Z"/>
              </w:sdtContent>
            </w:sdt>
            <w:customXmlInsRangeEnd w:id="2218"/>
            <w:ins w:id="2219" w:author="Gombosová Erika" w:date="2015-12-15T13:03:00Z">
              <w:r w:rsidRPr="00B64015">
                <w:rPr>
                  <w:sz w:val="20"/>
                  <w:szCs w:val="20"/>
                </w:rPr>
                <w:t xml:space="preserve">   </w:t>
              </w:r>
            </w:ins>
          </w:p>
          <w:p w:rsidR="00C35C73" w:rsidRPr="00BB2644" w:rsidRDefault="00C35C73">
            <w:pPr>
              <w:rPr>
                <w:ins w:id="2220" w:author="Gombosová Erika" w:date="2015-12-11T09:46:00Z"/>
                <w:b/>
                <w:bCs/>
                <w:color w:val="000000"/>
                <w:sz w:val="22"/>
                <w:szCs w:val="22"/>
              </w:rPr>
              <w:pPrChange w:id="2221" w:author="Gombosová Erika" w:date="2015-12-15T13:03:00Z">
                <w:pPr>
                  <w:jc w:val="center"/>
                </w:pPr>
              </w:pPrChange>
            </w:pPr>
          </w:p>
        </w:tc>
      </w:tr>
      <w:tr w:rsidR="00C35C73" w:rsidRPr="00BB2644" w:rsidTr="00C35C73">
        <w:trPr>
          <w:trHeight w:val="300"/>
          <w:ins w:id="2222" w:author="Gombosová Erika" w:date="2015-12-11T09:46:00Z"/>
        </w:trPr>
        <w:tc>
          <w:tcPr>
            <w:tcW w:w="3559" w:type="dxa"/>
            <w:gridSpan w:val="2"/>
            <w:shd w:val="clear" w:color="auto" w:fill="auto"/>
            <w:vAlign w:val="center"/>
            <w:hideMark/>
          </w:tcPr>
          <w:p w:rsidR="00C35C73" w:rsidRPr="00BB2644" w:rsidRDefault="00C35C73" w:rsidP="00C35C73">
            <w:pPr>
              <w:rPr>
                <w:ins w:id="2223" w:author="Gombosová Erika" w:date="2015-12-11T09:46:00Z"/>
                <w:b/>
                <w:bCs/>
                <w:sz w:val="22"/>
                <w:szCs w:val="22"/>
              </w:rPr>
            </w:pPr>
            <w:ins w:id="2224" w:author="Gombosová Erika" w:date="2015-12-11T09:46:00Z">
              <w:r w:rsidRPr="00BB2644">
                <w:rPr>
                  <w:b/>
                  <w:bCs/>
                  <w:sz w:val="22"/>
                  <w:szCs w:val="22"/>
                </w:rPr>
                <w:t>Kontrolu vykonal</w:t>
              </w:r>
              <w:r w:rsidRPr="00BD2FCC">
                <w:rPr>
                  <w:rStyle w:val="Odkaznapoznmkupodiarou"/>
                  <w:b/>
                  <w:bCs/>
                  <w:sz w:val="20"/>
                  <w:szCs w:val="20"/>
                </w:rPr>
                <w:footnoteReference w:id="29"/>
              </w:r>
              <w:r w:rsidRPr="00BB2644">
                <w:rPr>
                  <w:b/>
                  <w:bCs/>
                  <w:sz w:val="22"/>
                  <w:szCs w:val="22"/>
                </w:rPr>
                <w:t>:</w:t>
              </w:r>
            </w:ins>
          </w:p>
        </w:tc>
        <w:tc>
          <w:tcPr>
            <w:tcW w:w="5528" w:type="dxa"/>
            <w:gridSpan w:val="5"/>
            <w:shd w:val="clear" w:color="auto" w:fill="auto"/>
            <w:vAlign w:val="center"/>
            <w:hideMark/>
          </w:tcPr>
          <w:p w:rsidR="00C35C73" w:rsidRPr="00BB2644" w:rsidRDefault="00C35C73" w:rsidP="00C35C73">
            <w:pPr>
              <w:rPr>
                <w:ins w:id="2227" w:author="Gombosová Erika" w:date="2015-12-11T09:46:00Z"/>
                <w:color w:val="000000"/>
                <w:sz w:val="22"/>
                <w:szCs w:val="22"/>
              </w:rPr>
            </w:pPr>
            <w:ins w:id="2228" w:author="Gombosová Erika" w:date="2015-12-11T09:46:00Z">
              <w:r w:rsidRPr="00BB2644">
                <w:rPr>
                  <w:color w:val="000000"/>
                  <w:sz w:val="22"/>
                  <w:szCs w:val="22"/>
                </w:rPr>
                <w:t> </w:t>
              </w:r>
            </w:ins>
          </w:p>
        </w:tc>
      </w:tr>
      <w:tr w:rsidR="00C35C73" w:rsidRPr="00BB2644" w:rsidTr="00C35C73">
        <w:trPr>
          <w:trHeight w:val="300"/>
          <w:ins w:id="2229" w:author="Gombosová Erika" w:date="2015-12-11T09:46:00Z"/>
        </w:trPr>
        <w:tc>
          <w:tcPr>
            <w:tcW w:w="3559" w:type="dxa"/>
            <w:gridSpan w:val="2"/>
            <w:shd w:val="clear" w:color="auto" w:fill="auto"/>
            <w:vAlign w:val="center"/>
            <w:hideMark/>
          </w:tcPr>
          <w:p w:rsidR="00C35C73" w:rsidRPr="00BB2644" w:rsidRDefault="00C35C73" w:rsidP="00C35C73">
            <w:pPr>
              <w:rPr>
                <w:ins w:id="2230" w:author="Gombosová Erika" w:date="2015-12-11T09:46:00Z"/>
                <w:b/>
                <w:bCs/>
                <w:sz w:val="22"/>
                <w:szCs w:val="22"/>
              </w:rPr>
            </w:pPr>
            <w:ins w:id="2231" w:author="Gombosová Erika" w:date="2015-12-11T09:46:00Z">
              <w:r w:rsidRPr="00BB2644">
                <w:rPr>
                  <w:b/>
                  <w:bCs/>
                  <w:sz w:val="22"/>
                  <w:szCs w:val="22"/>
                </w:rPr>
                <w:t>Dátum:</w:t>
              </w:r>
            </w:ins>
          </w:p>
        </w:tc>
        <w:tc>
          <w:tcPr>
            <w:tcW w:w="5528" w:type="dxa"/>
            <w:gridSpan w:val="5"/>
            <w:shd w:val="clear" w:color="auto" w:fill="auto"/>
            <w:vAlign w:val="center"/>
            <w:hideMark/>
          </w:tcPr>
          <w:p w:rsidR="00C35C73" w:rsidRPr="00BB2644" w:rsidRDefault="00C35C73" w:rsidP="00C35C73">
            <w:pPr>
              <w:rPr>
                <w:ins w:id="2232" w:author="Gombosová Erika" w:date="2015-12-11T09:46:00Z"/>
                <w:color w:val="000000"/>
                <w:sz w:val="22"/>
                <w:szCs w:val="22"/>
              </w:rPr>
            </w:pPr>
            <w:ins w:id="2233" w:author="Gombosová Erika" w:date="2015-12-11T09:46:00Z">
              <w:r w:rsidRPr="00BB2644">
                <w:rPr>
                  <w:color w:val="000000"/>
                  <w:sz w:val="22"/>
                  <w:szCs w:val="22"/>
                </w:rPr>
                <w:t> </w:t>
              </w:r>
            </w:ins>
          </w:p>
        </w:tc>
      </w:tr>
      <w:tr w:rsidR="00C35C73" w:rsidRPr="00BB2644" w:rsidTr="00C35C73">
        <w:trPr>
          <w:trHeight w:val="300"/>
          <w:ins w:id="2234" w:author="Gombosová Erika" w:date="2015-12-11T09:46:00Z"/>
        </w:trPr>
        <w:tc>
          <w:tcPr>
            <w:tcW w:w="3559" w:type="dxa"/>
            <w:gridSpan w:val="2"/>
            <w:shd w:val="clear" w:color="000000" w:fill="FFFFFF"/>
            <w:vAlign w:val="center"/>
            <w:hideMark/>
          </w:tcPr>
          <w:p w:rsidR="00C35C73" w:rsidRPr="00BB2644" w:rsidRDefault="00C35C73" w:rsidP="00C35C73">
            <w:pPr>
              <w:rPr>
                <w:ins w:id="2235" w:author="Gombosová Erika" w:date="2015-12-11T09:46:00Z"/>
                <w:b/>
                <w:bCs/>
                <w:sz w:val="22"/>
                <w:szCs w:val="22"/>
              </w:rPr>
            </w:pPr>
            <w:ins w:id="2236" w:author="Gombosová Erika" w:date="2015-12-11T09:46:00Z">
              <w:r w:rsidRPr="00BB2644">
                <w:rPr>
                  <w:b/>
                  <w:bCs/>
                  <w:sz w:val="22"/>
                  <w:szCs w:val="22"/>
                </w:rPr>
                <w:t>Podpis:</w:t>
              </w:r>
            </w:ins>
          </w:p>
        </w:tc>
        <w:tc>
          <w:tcPr>
            <w:tcW w:w="5528" w:type="dxa"/>
            <w:gridSpan w:val="5"/>
            <w:shd w:val="clear" w:color="auto" w:fill="auto"/>
            <w:vAlign w:val="center"/>
            <w:hideMark/>
          </w:tcPr>
          <w:p w:rsidR="00C35C73" w:rsidRPr="00BB2644" w:rsidRDefault="00C35C73" w:rsidP="00C35C73">
            <w:pPr>
              <w:rPr>
                <w:ins w:id="2237" w:author="Gombosová Erika" w:date="2015-12-11T09:46:00Z"/>
                <w:color w:val="000000"/>
                <w:sz w:val="22"/>
                <w:szCs w:val="22"/>
              </w:rPr>
            </w:pPr>
            <w:ins w:id="2238" w:author="Gombosová Erika" w:date="2015-12-11T09:46:00Z">
              <w:r w:rsidRPr="00BB2644">
                <w:rPr>
                  <w:color w:val="000000"/>
                  <w:sz w:val="22"/>
                  <w:szCs w:val="22"/>
                </w:rPr>
                <w:t> </w:t>
              </w:r>
            </w:ins>
          </w:p>
        </w:tc>
      </w:tr>
      <w:tr w:rsidR="00C35C73" w:rsidRPr="00BB2644" w:rsidTr="00C35C73">
        <w:trPr>
          <w:trHeight w:val="300"/>
          <w:ins w:id="2239" w:author="Gombosová Erika" w:date="2015-12-11T09:46:00Z"/>
        </w:trPr>
        <w:tc>
          <w:tcPr>
            <w:tcW w:w="9087" w:type="dxa"/>
            <w:gridSpan w:val="7"/>
            <w:shd w:val="clear" w:color="auto" w:fill="auto"/>
            <w:noWrap/>
            <w:vAlign w:val="bottom"/>
            <w:hideMark/>
          </w:tcPr>
          <w:p w:rsidR="00C35C73" w:rsidRPr="00BB2644" w:rsidRDefault="00C35C73" w:rsidP="00C35C73">
            <w:pPr>
              <w:jc w:val="center"/>
              <w:rPr>
                <w:ins w:id="2240" w:author="Gombosová Erika" w:date="2015-12-11T09:46:00Z"/>
                <w:color w:val="000000"/>
                <w:sz w:val="22"/>
                <w:szCs w:val="22"/>
              </w:rPr>
            </w:pPr>
            <w:ins w:id="2241" w:author="Gombosová Erika" w:date="2015-12-11T09:46:00Z">
              <w:r w:rsidRPr="00BB2644">
                <w:rPr>
                  <w:color w:val="000000"/>
                  <w:sz w:val="22"/>
                  <w:szCs w:val="22"/>
                </w:rPr>
                <w:t> </w:t>
              </w:r>
            </w:ins>
          </w:p>
        </w:tc>
      </w:tr>
      <w:tr w:rsidR="00C35C73" w:rsidRPr="00BB2644" w:rsidTr="00C35C73">
        <w:trPr>
          <w:trHeight w:val="300"/>
          <w:ins w:id="2242" w:author="Gombosová Erika" w:date="2015-12-11T09:46:00Z"/>
        </w:trPr>
        <w:tc>
          <w:tcPr>
            <w:tcW w:w="3559" w:type="dxa"/>
            <w:gridSpan w:val="2"/>
            <w:shd w:val="clear" w:color="000000" w:fill="FFFFFF"/>
            <w:vAlign w:val="center"/>
            <w:hideMark/>
          </w:tcPr>
          <w:p w:rsidR="00C35C73" w:rsidRPr="00BB2644" w:rsidRDefault="00C35C73" w:rsidP="00C35C73">
            <w:pPr>
              <w:rPr>
                <w:ins w:id="2243" w:author="Gombosová Erika" w:date="2015-12-11T09:46:00Z"/>
                <w:b/>
                <w:bCs/>
                <w:sz w:val="22"/>
                <w:szCs w:val="22"/>
              </w:rPr>
            </w:pPr>
            <w:ins w:id="2244" w:author="Gombosová Erika" w:date="2015-12-11T09:46:00Z">
              <w:r w:rsidRPr="00BB2644">
                <w:rPr>
                  <w:b/>
                  <w:bCs/>
                  <w:sz w:val="22"/>
                  <w:szCs w:val="22"/>
                </w:rPr>
                <w:t>Kontrolu vykonal</w:t>
              </w:r>
              <w:r w:rsidRPr="00BD2FCC">
                <w:rPr>
                  <w:rStyle w:val="Odkaznapoznmkupodiarou"/>
                  <w:b/>
                  <w:bCs/>
                  <w:sz w:val="20"/>
                  <w:szCs w:val="20"/>
                </w:rPr>
                <w:footnoteReference w:id="30"/>
              </w:r>
              <w:r w:rsidRPr="00BB2644">
                <w:rPr>
                  <w:b/>
                  <w:bCs/>
                  <w:sz w:val="22"/>
                  <w:szCs w:val="22"/>
                </w:rPr>
                <w:t>:</w:t>
              </w:r>
            </w:ins>
          </w:p>
        </w:tc>
        <w:tc>
          <w:tcPr>
            <w:tcW w:w="5528" w:type="dxa"/>
            <w:gridSpan w:val="5"/>
            <w:shd w:val="clear" w:color="auto" w:fill="auto"/>
            <w:vAlign w:val="center"/>
            <w:hideMark/>
          </w:tcPr>
          <w:p w:rsidR="00C35C73" w:rsidRPr="00BB2644" w:rsidRDefault="00C35C73" w:rsidP="00C35C73">
            <w:pPr>
              <w:rPr>
                <w:ins w:id="2247" w:author="Gombosová Erika" w:date="2015-12-11T09:46:00Z"/>
                <w:color w:val="000000"/>
                <w:sz w:val="22"/>
                <w:szCs w:val="22"/>
              </w:rPr>
            </w:pPr>
            <w:ins w:id="2248" w:author="Gombosová Erika" w:date="2015-12-11T09:46:00Z">
              <w:r w:rsidRPr="00BB2644">
                <w:rPr>
                  <w:color w:val="000000"/>
                  <w:sz w:val="22"/>
                  <w:szCs w:val="22"/>
                </w:rPr>
                <w:t> </w:t>
              </w:r>
            </w:ins>
          </w:p>
        </w:tc>
      </w:tr>
      <w:tr w:rsidR="00C35C73" w:rsidRPr="00BB2644" w:rsidTr="00C35C73">
        <w:trPr>
          <w:trHeight w:val="300"/>
          <w:ins w:id="2249" w:author="Gombosová Erika" w:date="2015-12-11T09:46:00Z"/>
        </w:trPr>
        <w:tc>
          <w:tcPr>
            <w:tcW w:w="3559" w:type="dxa"/>
            <w:gridSpan w:val="2"/>
            <w:shd w:val="clear" w:color="000000" w:fill="FFFFFF"/>
            <w:vAlign w:val="center"/>
            <w:hideMark/>
          </w:tcPr>
          <w:p w:rsidR="00C35C73" w:rsidRPr="00BB2644" w:rsidRDefault="00C35C73" w:rsidP="00C35C73">
            <w:pPr>
              <w:rPr>
                <w:ins w:id="2250" w:author="Gombosová Erika" w:date="2015-12-11T09:46:00Z"/>
                <w:b/>
                <w:bCs/>
                <w:sz w:val="22"/>
                <w:szCs w:val="22"/>
              </w:rPr>
            </w:pPr>
            <w:ins w:id="2251" w:author="Gombosová Erika" w:date="2015-12-11T09:46:00Z">
              <w:r w:rsidRPr="00BB2644">
                <w:rPr>
                  <w:b/>
                  <w:bCs/>
                  <w:sz w:val="22"/>
                  <w:szCs w:val="22"/>
                </w:rPr>
                <w:t xml:space="preserve">Dátum: </w:t>
              </w:r>
            </w:ins>
          </w:p>
        </w:tc>
        <w:tc>
          <w:tcPr>
            <w:tcW w:w="5528" w:type="dxa"/>
            <w:gridSpan w:val="5"/>
            <w:shd w:val="clear" w:color="auto" w:fill="auto"/>
            <w:vAlign w:val="center"/>
            <w:hideMark/>
          </w:tcPr>
          <w:p w:rsidR="00C35C73" w:rsidRPr="00BB2644" w:rsidRDefault="00C35C73" w:rsidP="00C35C73">
            <w:pPr>
              <w:rPr>
                <w:ins w:id="2252" w:author="Gombosová Erika" w:date="2015-12-11T09:46:00Z"/>
                <w:color w:val="000000"/>
                <w:sz w:val="22"/>
                <w:szCs w:val="22"/>
              </w:rPr>
            </w:pPr>
            <w:ins w:id="2253" w:author="Gombosová Erika" w:date="2015-12-11T09:46:00Z">
              <w:r w:rsidRPr="00BB2644">
                <w:rPr>
                  <w:color w:val="000000"/>
                  <w:sz w:val="22"/>
                  <w:szCs w:val="22"/>
                </w:rPr>
                <w:t> </w:t>
              </w:r>
            </w:ins>
          </w:p>
        </w:tc>
      </w:tr>
      <w:tr w:rsidR="00C35C73" w:rsidRPr="00BB2644" w:rsidTr="00C35C73">
        <w:trPr>
          <w:trHeight w:val="300"/>
          <w:ins w:id="2254" w:author="Gombosová Erika" w:date="2015-12-11T09:46:00Z"/>
        </w:trPr>
        <w:tc>
          <w:tcPr>
            <w:tcW w:w="3559" w:type="dxa"/>
            <w:gridSpan w:val="2"/>
            <w:shd w:val="clear" w:color="000000" w:fill="FFFFFF"/>
            <w:vAlign w:val="center"/>
            <w:hideMark/>
          </w:tcPr>
          <w:p w:rsidR="00C35C73" w:rsidRPr="00BB2644" w:rsidRDefault="00C35C73" w:rsidP="00C35C73">
            <w:pPr>
              <w:rPr>
                <w:ins w:id="2255" w:author="Gombosová Erika" w:date="2015-12-11T09:46:00Z"/>
                <w:b/>
                <w:bCs/>
                <w:sz w:val="22"/>
                <w:szCs w:val="22"/>
              </w:rPr>
            </w:pPr>
            <w:ins w:id="2256" w:author="Gombosová Erika" w:date="2015-12-11T09:46:00Z">
              <w:r w:rsidRPr="00BB2644">
                <w:rPr>
                  <w:b/>
                  <w:bCs/>
                  <w:sz w:val="22"/>
                  <w:szCs w:val="22"/>
                </w:rPr>
                <w:t>Podpis:</w:t>
              </w:r>
            </w:ins>
          </w:p>
        </w:tc>
        <w:tc>
          <w:tcPr>
            <w:tcW w:w="5528" w:type="dxa"/>
            <w:gridSpan w:val="5"/>
            <w:shd w:val="clear" w:color="auto" w:fill="auto"/>
            <w:vAlign w:val="center"/>
            <w:hideMark/>
          </w:tcPr>
          <w:p w:rsidR="00C35C73" w:rsidRPr="00BB2644" w:rsidRDefault="00C35C73" w:rsidP="00C35C73">
            <w:pPr>
              <w:rPr>
                <w:ins w:id="2257" w:author="Gombosová Erika" w:date="2015-12-11T09:46:00Z"/>
                <w:color w:val="000000"/>
                <w:sz w:val="22"/>
                <w:szCs w:val="22"/>
              </w:rPr>
            </w:pPr>
            <w:ins w:id="2258" w:author="Gombosová Erika" w:date="2015-12-11T09:46:00Z">
              <w:r w:rsidRPr="00BB2644">
                <w:rPr>
                  <w:color w:val="000000"/>
                  <w:sz w:val="22"/>
                  <w:szCs w:val="22"/>
                </w:rPr>
                <w:t> </w:t>
              </w:r>
            </w:ins>
          </w:p>
        </w:tc>
      </w:tr>
      <w:tr w:rsidR="00BB2644" w:rsidRPr="00BB2644" w:rsidDel="00C35C73" w:rsidTr="00BB5C53">
        <w:trPr>
          <w:trHeight w:val="300"/>
          <w:del w:id="2259" w:author="Gombosová Erika" w:date="2015-12-11T09:46:00Z"/>
        </w:trPr>
        <w:tc>
          <w:tcPr>
            <w:tcW w:w="3559" w:type="dxa"/>
            <w:gridSpan w:val="2"/>
            <w:shd w:val="clear" w:color="auto" w:fill="auto"/>
            <w:hideMark/>
          </w:tcPr>
          <w:p w:rsidR="00BB2644" w:rsidRPr="00BB2644" w:rsidDel="00C35C73" w:rsidRDefault="00BB2644" w:rsidP="00BB2644">
            <w:pPr>
              <w:rPr>
                <w:del w:id="2260" w:author="Gombosová Erika" w:date="2015-12-11T09:46:00Z"/>
                <w:b/>
                <w:bCs/>
                <w:sz w:val="22"/>
                <w:szCs w:val="22"/>
              </w:rPr>
            </w:pPr>
            <w:del w:id="2261" w:author="Gombosová Erika" w:date="2015-12-11T09:46:00Z">
              <w:r w:rsidRPr="00BB2644" w:rsidDel="00C35C73">
                <w:rPr>
                  <w:b/>
                  <w:bCs/>
                  <w:sz w:val="22"/>
                  <w:szCs w:val="22"/>
                </w:rPr>
                <w:delText>Kontrolu vykonal:</w:delText>
              </w:r>
            </w:del>
          </w:p>
        </w:tc>
        <w:tc>
          <w:tcPr>
            <w:tcW w:w="5528" w:type="dxa"/>
            <w:gridSpan w:val="5"/>
            <w:shd w:val="clear" w:color="auto" w:fill="auto"/>
            <w:vAlign w:val="center"/>
            <w:hideMark/>
          </w:tcPr>
          <w:p w:rsidR="00BB2644" w:rsidRPr="00BB2644" w:rsidDel="00C35C73" w:rsidRDefault="00BB2644" w:rsidP="00BB2644">
            <w:pPr>
              <w:rPr>
                <w:del w:id="2262" w:author="Gombosová Erika" w:date="2015-12-11T09:46:00Z"/>
                <w:color w:val="000000"/>
                <w:sz w:val="22"/>
                <w:szCs w:val="22"/>
              </w:rPr>
            </w:pPr>
            <w:del w:id="2263" w:author="Gombosová Erika" w:date="2015-12-11T09:46:00Z">
              <w:r w:rsidRPr="00BB2644" w:rsidDel="00C35C73">
                <w:rPr>
                  <w:color w:val="000000"/>
                  <w:sz w:val="22"/>
                  <w:szCs w:val="22"/>
                </w:rPr>
                <w:delText> </w:delText>
              </w:r>
            </w:del>
          </w:p>
        </w:tc>
      </w:tr>
      <w:tr w:rsidR="00BB2644" w:rsidRPr="00BB2644" w:rsidDel="00C35C73" w:rsidTr="00BB5C53">
        <w:trPr>
          <w:trHeight w:val="300"/>
          <w:del w:id="2264" w:author="Gombosová Erika" w:date="2015-12-11T09:46:00Z"/>
        </w:trPr>
        <w:tc>
          <w:tcPr>
            <w:tcW w:w="3559" w:type="dxa"/>
            <w:gridSpan w:val="2"/>
            <w:shd w:val="clear" w:color="auto" w:fill="auto"/>
            <w:hideMark/>
          </w:tcPr>
          <w:p w:rsidR="00BB2644" w:rsidRPr="00BB2644" w:rsidDel="00C35C73" w:rsidRDefault="00BB2644" w:rsidP="00BB2644">
            <w:pPr>
              <w:rPr>
                <w:del w:id="2265" w:author="Gombosová Erika" w:date="2015-12-11T09:46:00Z"/>
                <w:b/>
                <w:bCs/>
                <w:sz w:val="22"/>
                <w:szCs w:val="22"/>
              </w:rPr>
            </w:pPr>
            <w:del w:id="2266" w:author="Gombosová Erika" w:date="2015-12-11T09:46:00Z">
              <w:r w:rsidRPr="00BB2644" w:rsidDel="00C35C73">
                <w:rPr>
                  <w:b/>
                  <w:bCs/>
                  <w:sz w:val="22"/>
                  <w:szCs w:val="22"/>
                </w:rPr>
                <w:delText>Dátum:</w:delText>
              </w:r>
            </w:del>
          </w:p>
        </w:tc>
        <w:tc>
          <w:tcPr>
            <w:tcW w:w="5528" w:type="dxa"/>
            <w:gridSpan w:val="5"/>
            <w:shd w:val="clear" w:color="auto" w:fill="auto"/>
            <w:vAlign w:val="center"/>
            <w:hideMark/>
          </w:tcPr>
          <w:p w:rsidR="00BB2644" w:rsidRPr="00BB2644" w:rsidDel="00C35C73" w:rsidRDefault="00BB2644" w:rsidP="00BB2644">
            <w:pPr>
              <w:rPr>
                <w:del w:id="2267" w:author="Gombosová Erika" w:date="2015-12-11T09:46:00Z"/>
                <w:color w:val="000000"/>
                <w:sz w:val="22"/>
                <w:szCs w:val="22"/>
              </w:rPr>
            </w:pPr>
            <w:del w:id="2268" w:author="Gombosová Erika" w:date="2015-12-11T09:46:00Z">
              <w:r w:rsidRPr="00BB2644" w:rsidDel="00C35C73">
                <w:rPr>
                  <w:color w:val="000000"/>
                  <w:sz w:val="22"/>
                  <w:szCs w:val="22"/>
                </w:rPr>
                <w:delText> </w:delText>
              </w:r>
            </w:del>
          </w:p>
        </w:tc>
      </w:tr>
      <w:tr w:rsidR="00BB2644" w:rsidRPr="00BB2644" w:rsidDel="00C35C73" w:rsidTr="00BB5C53">
        <w:trPr>
          <w:trHeight w:val="330"/>
          <w:del w:id="2269" w:author="Gombosová Erika" w:date="2015-12-11T09:46:00Z"/>
        </w:trPr>
        <w:tc>
          <w:tcPr>
            <w:tcW w:w="3559" w:type="dxa"/>
            <w:gridSpan w:val="2"/>
            <w:shd w:val="clear" w:color="000000" w:fill="FFFFFF"/>
            <w:hideMark/>
          </w:tcPr>
          <w:p w:rsidR="00BB2644" w:rsidRPr="00BB2644" w:rsidDel="00C35C73" w:rsidRDefault="00BB2644" w:rsidP="00BB2644">
            <w:pPr>
              <w:rPr>
                <w:del w:id="2270" w:author="Gombosová Erika" w:date="2015-12-11T09:46:00Z"/>
                <w:b/>
                <w:bCs/>
                <w:sz w:val="22"/>
                <w:szCs w:val="22"/>
              </w:rPr>
            </w:pPr>
            <w:del w:id="2271" w:author="Gombosová Erika" w:date="2015-12-11T09:46:00Z">
              <w:r w:rsidRPr="00BB2644" w:rsidDel="00C35C73">
                <w:rPr>
                  <w:b/>
                  <w:bCs/>
                  <w:sz w:val="22"/>
                  <w:szCs w:val="22"/>
                </w:rPr>
                <w:delText>Podpis:</w:delText>
              </w:r>
            </w:del>
          </w:p>
        </w:tc>
        <w:tc>
          <w:tcPr>
            <w:tcW w:w="5528" w:type="dxa"/>
            <w:gridSpan w:val="5"/>
            <w:shd w:val="clear" w:color="auto" w:fill="auto"/>
            <w:vAlign w:val="center"/>
            <w:hideMark/>
          </w:tcPr>
          <w:p w:rsidR="00BB2644" w:rsidRPr="00BB2644" w:rsidDel="00C35C73" w:rsidRDefault="00BB2644" w:rsidP="00BB2644">
            <w:pPr>
              <w:rPr>
                <w:del w:id="2272" w:author="Gombosová Erika" w:date="2015-12-11T09:46:00Z"/>
                <w:color w:val="000000"/>
                <w:sz w:val="22"/>
                <w:szCs w:val="22"/>
              </w:rPr>
            </w:pPr>
            <w:del w:id="2273" w:author="Gombosová Erika" w:date="2015-12-11T09:46:00Z">
              <w:r w:rsidRPr="00BB2644" w:rsidDel="00C35C73">
                <w:rPr>
                  <w:color w:val="000000"/>
                  <w:sz w:val="22"/>
                  <w:szCs w:val="22"/>
                </w:rPr>
                <w:delText> </w:delText>
              </w:r>
            </w:del>
          </w:p>
        </w:tc>
      </w:tr>
      <w:tr w:rsidR="00BB2644" w:rsidRPr="00BB2644" w:rsidDel="00C35C73" w:rsidTr="00BB5C53">
        <w:trPr>
          <w:trHeight w:val="300"/>
          <w:del w:id="2274" w:author="Gombosová Erika" w:date="2015-12-11T09:46:00Z"/>
        </w:trPr>
        <w:tc>
          <w:tcPr>
            <w:tcW w:w="9087" w:type="dxa"/>
            <w:gridSpan w:val="7"/>
            <w:shd w:val="clear" w:color="auto" w:fill="auto"/>
            <w:noWrap/>
            <w:vAlign w:val="bottom"/>
            <w:hideMark/>
          </w:tcPr>
          <w:p w:rsidR="00BB2644" w:rsidRPr="00BB2644" w:rsidDel="00C35C73" w:rsidRDefault="00BB2644" w:rsidP="00BB2644">
            <w:pPr>
              <w:jc w:val="center"/>
              <w:rPr>
                <w:del w:id="2275" w:author="Gombosová Erika" w:date="2015-12-11T09:46:00Z"/>
                <w:color w:val="000000"/>
                <w:sz w:val="22"/>
                <w:szCs w:val="22"/>
              </w:rPr>
            </w:pPr>
            <w:del w:id="2276" w:author="Gombosová Erika" w:date="2015-12-11T09:46:00Z">
              <w:r w:rsidRPr="00BB2644" w:rsidDel="00C35C73">
                <w:rPr>
                  <w:color w:val="000000"/>
                  <w:sz w:val="22"/>
                  <w:szCs w:val="22"/>
                </w:rPr>
                <w:delText> </w:delText>
              </w:r>
            </w:del>
          </w:p>
        </w:tc>
      </w:tr>
      <w:tr w:rsidR="00BB2644" w:rsidRPr="00BB2644" w:rsidDel="00C35C73" w:rsidTr="00BB5C53">
        <w:trPr>
          <w:trHeight w:val="300"/>
          <w:del w:id="2277" w:author="Gombosová Erika" w:date="2015-12-11T09:46:00Z"/>
        </w:trPr>
        <w:tc>
          <w:tcPr>
            <w:tcW w:w="3559" w:type="dxa"/>
            <w:gridSpan w:val="2"/>
            <w:shd w:val="clear" w:color="000000" w:fill="FFFFFF"/>
            <w:hideMark/>
          </w:tcPr>
          <w:p w:rsidR="00BB2644" w:rsidRPr="00BB2644" w:rsidDel="00C35C73" w:rsidRDefault="00BB2644" w:rsidP="00BB2644">
            <w:pPr>
              <w:rPr>
                <w:del w:id="2278" w:author="Gombosová Erika" w:date="2015-12-11T09:46:00Z"/>
                <w:b/>
                <w:bCs/>
                <w:sz w:val="22"/>
                <w:szCs w:val="22"/>
              </w:rPr>
            </w:pPr>
            <w:del w:id="2279" w:author="Gombosová Erika" w:date="2015-12-11T09:46:00Z">
              <w:r w:rsidRPr="00BB2644" w:rsidDel="00C35C73">
                <w:rPr>
                  <w:b/>
                  <w:bCs/>
                  <w:sz w:val="22"/>
                  <w:szCs w:val="22"/>
                </w:rPr>
                <w:delText>Kontrolu vykonal:</w:delText>
              </w:r>
            </w:del>
          </w:p>
        </w:tc>
        <w:tc>
          <w:tcPr>
            <w:tcW w:w="5528" w:type="dxa"/>
            <w:gridSpan w:val="5"/>
            <w:shd w:val="clear" w:color="auto" w:fill="auto"/>
            <w:vAlign w:val="center"/>
            <w:hideMark/>
          </w:tcPr>
          <w:p w:rsidR="00BB2644" w:rsidRPr="00BB2644" w:rsidDel="00C35C73" w:rsidRDefault="00BB2644" w:rsidP="00BB2644">
            <w:pPr>
              <w:rPr>
                <w:del w:id="2280" w:author="Gombosová Erika" w:date="2015-12-11T09:46:00Z"/>
                <w:color w:val="000000"/>
                <w:sz w:val="22"/>
                <w:szCs w:val="22"/>
              </w:rPr>
            </w:pPr>
            <w:del w:id="2281" w:author="Gombosová Erika" w:date="2015-12-11T09:46:00Z">
              <w:r w:rsidRPr="00BB2644" w:rsidDel="00C35C73">
                <w:rPr>
                  <w:color w:val="000000"/>
                  <w:sz w:val="22"/>
                  <w:szCs w:val="22"/>
                </w:rPr>
                <w:delText> </w:delText>
              </w:r>
            </w:del>
          </w:p>
        </w:tc>
      </w:tr>
      <w:tr w:rsidR="00BB2644" w:rsidRPr="00BB2644" w:rsidDel="00C35C73" w:rsidTr="00BB5C53">
        <w:trPr>
          <w:trHeight w:val="300"/>
          <w:del w:id="2282" w:author="Gombosová Erika" w:date="2015-12-11T09:46:00Z"/>
        </w:trPr>
        <w:tc>
          <w:tcPr>
            <w:tcW w:w="3559" w:type="dxa"/>
            <w:gridSpan w:val="2"/>
            <w:shd w:val="clear" w:color="000000" w:fill="FFFFFF"/>
            <w:hideMark/>
          </w:tcPr>
          <w:p w:rsidR="00BB2644" w:rsidRPr="00BB2644" w:rsidDel="00C35C73" w:rsidRDefault="00BB2644" w:rsidP="00BB2644">
            <w:pPr>
              <w:rPr>
                <w:del w:id="2283" w:author="Gombosová Erika" w:date="2015-12-11T09:46:00Z"/>
                <w:b/>
                <w:bCs/>
                <w:sz w:val="22"/>
                <w:szCs w:val="22"/>
              </w:rPr>
            </w:pPr>
            <w:del w:id="2284" w:author="Gombosová Erika" w:date="2015-12-11T09:46:00Z">
              <w:r w:rsidRPr="00BB2644" w:rsidDel="00C35C73">
                <w:rPr>
                  <w:b/>
                  <w:bCs/>
                  <w:sz w:val="22"/>
                  <w:szCs w:val="22"/>
                </w:rPr>
                <w:delText xml:space="preserve">Dátum: </w:delText>
              </w:r>
            </w:del>
          </w:p>
        </w:tc>
        <w:tc>
          <w:tcPr>
            <w:tcW w:w="5528" w:type="dxa"/>
            <w:gridSpan w:val="5"/>
            <w:shd w:val="clear" w:color="auto" w:fill="auto"/>
            <w:vAlign w:val="center"/>
            <w:hideMark/>
          </w:tcPr>
          <w:p w:rsidR="00BB2644" w:rsidRPr="00BB2644" w:rsidDel="00C35C73" w:rsidRDefault="00BB2644" w:rsidP="00BB2644">
            <w:pPr>
              <w:rPr>
                <w:del w:id="2285" w:author="Gombosová Erika" w:date="2015-12-11T09:46:00Z"/>
                <w:color w:val="000000"/>
                <w:sz w:val="22"/>
                <w:szCs w:val="22"/>
              </w:rPr>
            </w:pPr>
            <w:del w:id="2286" w:author="Gombosová Erika" w:date="2015-12-11T09:46:00Z">
              <w:r w:rsidRPr="00BB2644" w:rsidDel="00C35C73">
                <w:rPr>
                  <w:color w:val="000000"/>
                  <w:sz w:val="22"/>
                  <w:szCs w:val="22"/>
                </w:rPr>
                <w:delText> </w:delText>
              </w:r>
            </w:del>
          </w:p>
        </w:tc>
      </w:tr>
      <w:tr w:rsidR="00BB2644" w:rsidRPr="00BB2644" w:rsidDel="00C35C73" w:rsidTr="00BB5C53">
        <w:trPr>
          <w:trHeight w:val="330"/>
          <w:del w:id="2287" w:author="Gombosová Erika" w:date="2015-12-11T09:46:00Z"/>
        </w:trPr>
        <w:tc>
          <w:tcPr>
            <w:tcW w:w="3559" w:type="dxa"/>
            <w:gridSpan w:val="2"/>
            <w:shd w:val="clear" w:color="000000" w:fill="FFFFFF"/>
            <w:hideMark/>
          </w:tcPr>
          <w:p w:rsidR="00BB2644" w:rsidRPr="00BB2644" w:rsidDel="00C35C73" w:rsidRDefault="00BB2644" w:rsidP="00BB2644">
            <w:pPr>
              <w:rPr>
                <w:del w:id="2288" w:author="Gombosová Erika" w:date="2015-12-11T09:46:00Z"/>
                <w:b/>
                <w:bCs/>
                <w:sz w:val="22"/>
                <w:szCs w:val="22"/>
              </w:rPr>
            </w:pPr>
            <w:del w:id="2289" w:author="Gombosová Erika" w:date="2015-12-11T09:46:00Z">
              <w:r w:rsidRPr="00BB2644" w:rsidDel="00C35C73">
                <w:rPr>
                  <w:b/>
                  <w:bCs/>
                  <w:sz w:val="22"/>
                  <w:szCs w:val="22"/>
                </w:rPr>
                <w:delText>Podpis:</w:delText>
              </w:r>
            </w:del>
          </w:p>
        </w:tc>
        <w:tc>
          <w:tcPr>
            <w:tcW w:w="5528" w:type="dxa"/>
            <w:gridSpan w:val="5"/>
            <w:shd w:val="clear" w:color="auto" w:fill="auto"/>
            <w:vAlign w:val="center"/>
            <w:hideMark/>
          </w:tcPr>
          <w:p w:rsidR="00BB2644" w:rsidRPr="00BB2644" w:rsidDel="00C35C73" w:rsidRDefault="00BB2644" w:rsidP="00BB2644">
            <w:pPr>
              <w:rPr>
                <w:del w:id="2290" w:author="Gombosová Erika" w:date="2015-12-11T09:46:00Z"/>
                <w:color w:val="000000"/>
                <w:sz w:val="22"/>
                <w:szCs w:val="22"/>
              </w:rPr>
            </w:pPr>
            <w:del w:id="2291" w:author="Gombosová Erika" w:date="2015-12-11T09:46:00Z">
              <w:r w:rsidRPr="00BB2644" w:rsidDel="00C35C73">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292" w:name="KZ_16"/>
            <w:r w:rsidRPr="00BB2644">
              <w:rPr>
                <w:b/>
                <w:bCs/>
                <w:color w:val="FFFFFF"/>
              </w:rPr>
              <w:lastRenderedPageBreak/>
              <w:t xml:space="preserve">Kontrolný zoznam k </w:t>
            </w:r>
            <w:ins w:id="2293" w:author="Gombosová Erika" w:date="2015-12-15T16:43:00Z">
              <w:r w:rsidR="00432B14">
                <w:rPr>
                  <w:b/>
                  <w:bCs/>
                  <w:color w:val="FFFFFF"/>
                </w:rPr>
                <w:t>finančnej</w:t>
              </w:r>
            </w:ins>
            <w:del w:id="2294" w:author="Gombosová Erika" w:date="2015-12-15T16:44:00Z">
              <w:r w:rsidRPr="00BB2644" w:rsidDel="00432B14">
                <w:rPr>
                  <w:b/>
                  <w:bCs/>
                  <w:color w:val="FFFFFF"/>
                </w:rPr>
                <w:delText>administratívnej</w:delText>
              </w:r>
            </w:del>
            <w:r w:rsidRPr="00BB2644">
              <w:rPr>
                <w:b/>
                <w:bCs/>
                <w:color w:val="FFFFFF"/>
              </w:rPr>
              <w:t xml:space="preserve"> kontrole VO</w:t>
            </w:r>
            <w:r w:rsidRPr="00BB2644">
              <w:rPr>
                <w:b/>
                <w:bCs/>
                <w:color w:val="FFFFFF"/>
              </w:rPr>
              <w:br/>
            </w:r>
            <w:r w:rsidR="00A46A14" w:rsidRPr="00A46A14">
              <w:rPr>
                <w:b/>
                <w:bCs/>
                <w:color w:val="FFFFFF"/>
              </w:rPr>
              <w:t>Nadlimitná zákazka - užšia súťaž - štandardná ex-post kontrola</w:t>
            </w:r>
          </w:p>
        </w:tc>
      </w:tr>
      <w:bookmarkEnd w:id="2292"/>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 prípade, že obmedzil verejný obstarávateľ v užšej súťaži počet záujemcov, ktorých vyzve na predloženie ponuky, bolo toto obmedzenie v rozmedzí najmenej 10 a najviac 20 záujemcov?</w:t>
            </w:r>
            <w:r w:rsidRPr="00BB2644">
              <w:rPr>
                <w:color w:val="000000"/>
                <w:sz w:val="22"/>
                <w:szCs w:val="22"/>
              </w:rPr>
              <w:br/>
              <w:t>b) V prípade, že verejný obstarávateľ obmedzil počet záujemcov, ktorých vyzve na predloženie ponuky, určil objektívne kritéria na základe ktorých to urobí?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oznámení o vyhlásení verejného obstarávania určil verejný obstarávateľ v užšej súťaži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Posudzoval verejný obstarávateľ splnenie podmienok účasti vo </w:t>
            </w:r>
            <w:proofErr w:type="spellStart"/>
            <w:r w:rsidRPr="00BB2644">
              <w:rPr>
                <w:color w:val="000000"/>
                <w:sz w:val="22"/>
                <w:szCs w:val="22"/>
              </w:rPr>
              <w:t>VO</w:t>
            </w:r>
            <w:proofErr w:type="spellEnd"/>
            <w:r w:rsidRPr="00BB2644">
              <w:rPr>
                <w:color w:val="000000"/>
                <w:sz w:val="22"/>
                <w:szCs w:val="22"/>
              </w:rPr>
              <w:t xml:space="preserve">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w:t>
            </w:r>
            <w:proofErr w:type="spellStart"/>
            <w:r w:rsidRPr="00BB2644">
              <w:rPr>
                <w:color w:val="000000"/>
                <w:sz w:val="22"/>
                <w:szCs w:val="22"/>
              </w:rPr>
              <w:t>VO</w:t>
            </w:r>
            <w:proofErr w:type="spellEnd"/>
            <w:r w:rsidRPr="00BB2644">
              <w:rPr>
                <w:color w:val="000000"/>
                <w:sz w:val="22"/>
                <w:szCs w:val="22"/>
              </w:rPr>
              <w:t>,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29</w:t>
            </w:r>
          </w:p>
        </w:tc>
        <w:tc>
          <w:tcPr>
            <w:tcW w:w="4820" w:type="dxa"/>
            <w:gridSpan w:val="2"/>
            <w:shd w:val="clear" w:color="auto" w:fill="auto"/>
            <w:vAlign w:val="center"/>
            <w:hideMark/>
          </w:tcPr>
          <w:p w:rsidR="00681464" w:rsidRDefault="00BB2644"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681464" w:rsidRDefault="00BB2644" w:rsidP="00BB2644">
            <w:pPr>
              <w:rPr>
                <w:color w:val="000000"/>
                <w:sz w:val="22"/>
                <w:szCs w:val="22"/>
              </w:rPr>
            </w:pPr>
            <w:r w:rsidRPr="00BB2644">
              <w:rPr>
                <w:color w:val="000000"/>
                <w:sz w:val="22"/>
                <w:szCs w:val="22"/>
              </w:rPr>
              <w:t>b) Ak ide o nadlimitnú zákazku, ktorej hodnota je najmenej 10 miliónov eur, bola na vyhodnotenie ponúk zriadená najmenej päťčlenná komisia?</w:t>
            </w:r>
            <w:r w:rsidRPr="00BB2644">
              <w:rPr>
                <w:color w:val="000000"/>
                <w:sz w:val="22"/>
                <w:szCs w:val="22"/>
              </w:rPr>
              <w:br w:type="page"/>
            </w:r>
          </w:p>
          <w:p w:rsidR="00681464" w:rsidRDefault="00BB2644"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BB2644" w:rsidRPr="00BB2644" w:rsidRDefault="00BB2644"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31</w:t>
            </w:r>
          </w:p>
        </w:tc>
        <w:tc>
          <w:tcPr>
            <w:tcW w:w="4820" w:type="dxa"/>
            <w:gridSpan w:val="2"/>
            <w:shd w:val="clear" w:color="auto" w:fill="auto"/>
            <w:vAlign w:val="center"/>
            <w:hideMark/>
          </w:tcPr>
          <w:p w:rsidR="00BB2644" w:rsidRPr="00BB2644" w:rsidRDefault="00BB2644" w:rsidP="002A537C">
            <w:pPr>
              <w:rPr>
                <w:color w:val="000000"/>
                <w:sz w:val="22"/>
                <w:szCs w:val="22"/>
              </w:rPr>
            </w:pPr>
            <w:r w:rsidRPr="00BB2644">
              <w:rPr>
                <w:color w:val="000000"/>
                <w:sz w:val="22"/>
                <w:szCs w:val="22"/>
              </w:rPr>
              <w:t>a) V prípade, že verejný obstarávateľ obmedzil počet záujemcov, ktorých vyzve na predloženie ponuky, vyhodnocoval ich podklady v súlade s objektívnymi kritéri</w:t>
            </w:r>
            <w:r w:rsidR="002A537C">
              <w:rPr>
                <w:color w:val="000000"/>
                <w:sz w:val="22"/>
                <w:szCs w:val="22"/>
              </w:rPr>
              <w:t>a</w:t>
            </w:r>
            <w:r w:rsidRPr="00BB2644">
              <w:rPr>
                <w:color w:val="000000"/>
                <w:sz w:val="22"/>
                <w:szCs w:val="22"/>
              </w:rPr>
              <w:t>mi,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ins w:id="2295" w:author="Hudec Branislav" w:date="2015-12-29T10:20:00Z">
              <w:r w:rsidR="00CC5092">
                <w:rPr>
                  <w:color w:val="000000"/>
                  <w:sz w:val="22"/>
                  <w:szCs w:val="22"/>
                </w:rPr>
                <w:t xml:space="preserve">                                    </w:t>
              </w:r>
              <w:r w:rsidR="00CC5092" w:rsidRPr="00CC5092">
                <w:rPr>
                  <w:color w:val="000000"/>
                  <w:sz w:val="22"/>
                  <w:szCs w:val="22"/>
                </w:rPr>
                <w:t>d) Je zmluva uzavretá v lehote viazanosti ponúk?</w:t>
              </w:r>
            </w:ins>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2A537C">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ins w:id="2296" w:author="Gombosová Erika" w:date="2015-12-11T09:46:00Z"/>
        </w:trPr>
        <w:tc>
          <w:tcPr>
            <w:tcW w:w="9087" w:type="dxa"/>
            <w:gridSpan w:val="7"/>
            <w:shd w:val="clear" w:color="auto" w:fill="auto"/>
            <w:noWrap/>
            <w:vAlign w:val="center"/>
          </w:tcPr>
          <w:p w:rsidR="00E2408D" w:rsidRPr="00BD2FCC" w:rsidRDefault="00E2408D" w:rsidP="00CB451E">
            <w:pPr>
              <w:jc w:val="both"/>
              <w:rPr>
                <w:ins w:id="2297" w:author="Gombosová Erika" w:date="2015-12-11T09:46:00Z"/>
                <w:b/>
                <w:sz w:val="20"/>
                <w:szCs w:val="20"/>
              </w:rPr>
            </w:pPr>
            <w:ins w:id="2298" w:author="Gombosová Erika" w:date="2015-12-11T09:46:00Z">
              <w:r w:rsidRPr="00BD2FCC">
                <w:rPr>
                  <w:b/>
                  <w:sz w:val="20"/>
                  <w:szCs w:val="20"/>
                </w:rPr>
                <w:t>VYJADRENIE</w:t>
              </w:r>
            </w:ins>
          </w:p>
          <w:p w:rsidR="00E2408D" w:rsidRPr="00BD2FCC" w:rsidRDefault="00E2408D" w:rsidP="00CB451E">
            <w:pPr>
              <w:jc w:val="both"/>
              <w:rPr>
                <w:ins w:id="2299" w:author="Gombosová Erika" w:date="2015-12-11T09:46:00Z"/>
                <w:sz w:val="20"/>
                <w:szCs w:val="20"/>
              </w:rPr>
            </w:pPr>
          </w:p>
          <w:p w:rsidR="000C1AA0" w:rsidRPr="00A54276" w:rsidRDefault="000C1AA0" w:rsidP="000C1AA0">
            <w:pPr>
              <w:rPr>
                <w:ins w:id="2300" w:author="Gombosová Erika" w:date="2015-12-15T13:03:00Z"/>
              </w:rPr>
            </w:pPr>
            <w:ins w:id="2301" w:author="Gombosová Erika" w:date="2015-12-15T13:03:00Z">
              <w:r w:rsidRPr="00B64015">
                <w:rPr>
                  <w:sz w:val="20"/>
                  <w:szCs w:val="20"/>
                </w:rPr>
                <w:t xml:space="preserve">Na základe overených skutočností potvrdzujem, že </w:t>
              </w:r>
              <w:r>
                <w:rPr>
                  <w:sz w:val="20"/>
                  <w:szCs w:val="20"/>
                </w:rPr>
                <w:t xml:space="preserve"> </w:t>
              </w:r>
            </w:ins>
            <w:customXmlInsRangeStart w:id="2302" w:author="Gombosová Erika" w:date="2015-12-15T13:03:00Z"/>
            <w:sdt>
              <w:sdtPr>
                <w:rPr>
                  <w:sz w:val="20"/>
                  <w:szCs w:val="20"/>
                </w:rPr>
                <w:id w:val="-1132939986"/>
                <w:placeholder>
                  <w:docPart w:val="49EC7FC89FA044328192B530BE00C7D0"/>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InsRangeEnd w:id="2302"/>
                <w:ins w:id="2303" w:author="Gombosová Erika" w:date="2015-12-15T13:03:00Z">
                  <w:r w:rsidRPr="00B64015">
                    <w:rPr>
                      <w:sz w:val="20"/>
                      <w:szCs w:val="20"/>
                    </w:rPr>
                    <w:t>Vyberte položku.</w:t>
                  </w:r>
                </w:ins>
                <w:customXmlInsRangeStart w:id="2304" w:author="Gombosová Erika" w:date="2015-12-15T13:03:00Z"/>
              </w:sdtContent>
            </w:sdt>
            <w:customXmlInsRangeEnd w:id="2304"/>
            <w:ins w:id="2305" w:author="Gombosová Erika" w:date="2015-12-15T13:03:00Z">
              <w:r w:rsidRPr="00B64015">
                <w:rPr>
                  <w:sz w:val="20"/>
                  <w:szCs w:val="20"/>
                </w:rPr>
                <w:t xml:space="preserve">   </w:t>
              </w:r>
            </w:ins>
          </w:p>
          <w:p w:rsidR="00E2408D" w:rsidRPr="00BB2644" w:rsidRDefault="00E2408D">
            <w:pPr>
              <w:rPr>
                <w:ins w:id="2306" w:author="Gombosová Erika" w:date="2015-12-11T09:46:00Z"/>
                <w:b/>
                <w:bCs/>
                <w:color w:val="000000"/>
                <w:sz w:val="22"/>
                <w:szCs w:val="22"/>
              </w:rPr>
              <w:pPrChange w:id="2307" w:author="Gombosová Erika" w:date="2015-12-15T13:04:00Z">
                <w:pPr>
                  <w:jc w:val="center"/>
                </w:pPr>
              </w:pPrChange>
            </w:pPr>
          </w:p>
        </w:tc>
      </w:tr>
      <w:tr w:rsidR="00E2408D" w:rsidRPr="00BB2644" w:rsidTr="00CB451E">
        <w:trPr>
          <w:trHeight w:val="300"/>
          <w:ins w:id="2308" w:author="Gombosová Erika" w:date="2015-12-11T09:46:00Z"/>
        </w:trPr>
        <w:tc>
          <w:tcPr>
            <w:tcW w:w="3559" w:type="dxa"/>
            <w:gridSpan w:val="2"/>
            <w:shd w:val="clear" w:color="auto" w:fill="auto"/>
            <w:vAlign w:val="center"/>
            <w:hideMark/>
          </w:tcPr>
          <w:p w:rsidR="00E2408D" w:rsidRPr="00BB2644" w:rsidRDefault="00E2408D" w:rsidP="00CB451E">
            <w:pPr>
              <w:rPr>
                <w:ins w:id="2309" w:author="Gombosová Erika" w:date="2015-12-11T09:46:00Z"/>
                <w:b/>
                <w:bCs/>
                <w:sz w:val="22"/>
                <w:szCs w:val="22"/>
              </w:rPr>
            </w:pPr>
            <w:ins w:id="2310" w:author="Gombosová Erika" w:date="2015-12-11T09:46:00Z">
              <w:r w:rsidRPr="00BB2644">
                <w:rPr>
                  <w:b/>
                  <w:bCs/>
                  <w:sz w:val="22"/>
                  <w:szCs w:val="22"/>
                </w:rPr>
                <w:t>Kontrolu vykonal</w:t>
              </w:r>
              <w:r w:rsidRPr="00BD2FCC">
                <w:rPr>
                  <w:rStyle w:val="Odkaznapoznmkupodiarou"/>
                  <w:b/>
                  <w:bCs/>
                  <w:sz w:val="20"/>
                  <w:szCs w:val="20"/>
                </w:rPr>
                <w:footnoteReference w:id="31"/>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2313" w:author="Gombosová Erika" w:date="2015-12-11T09:46:00Z"/>
                <w:color w:val="000000"/>
                <w:sz w:val="22"/>
                <w:szCs w:val="22"/>
              </w:rPr>
            </w:pPr>
            <w:ins w:id="2314" w:author="Gombosová Erika" w:date="2015-12-11T09:46:00Z">
              <w:r w:rsidRPr="00BB2644">
                <w:rPr>
                  <w:color w:val="000000"/>
                  <w:sz w:val="22"/>
                  <w:szCs w:val="22"/>
                </w:rPr>
                <w:t> </w:t>
              </w:r>
            </w:ins>
          </w:p>
        </w:tc>
      </w:tr>
      <w:tr w:rsidR="00E2408D" w:rsidRPr="00BB2644" w:rsidTr="00CB451E">
        <w:trPr>
          <w:trHeight w:val="300"/>
          <w:ins w:id="2315" w:author="Gombosová Erika" w:date="2015-12-11T09:46:00Z"/>
        </w:trPr>
        <w:tc>
          <w:tcPr>
            <w:tcW w:w="3559" w:type="dxa"/>
            <w:gridSpan w:val="2"/>
            <w:shd w:val="clear" w:color="auto" w:fill="auto"/>
            <w:vAlign w:val="center"/>
            <w:hideMark/>
          </w:tcPr>
          <w:p w:rsidR="00E2408D" w:rsidRPr="00BB2644" w:rsidRDefault="00E2408D" w:rsidP="00CB451E">
            <w:pPr>
              <w:rPr>
                <w:ins w:id="2316" w:author="Gombosová Erika" w:date="2015-12-11T09:46:00Z"/>
                <w:b/>
                <w:bCs/>
                <w:sz w:val="22"/>
                <w:szCs w:val="22"/>
              </w:rPr>
            </w:pPr>
            <w:ins w:id="2317" w:author="Gombosová Erika" w:date="2015-12-11T09:46:00Z">
              <w:r w:rsidRPr="00BB2644">
                <w:rPr>
                  <w:b/>
                  <w:bCs/>
                  <w:sz w:val="22"/>
                  <w:szCs w:val="22"/>
                </w:rPr>
                <w:t>Dátum:</w:t>
              </w:r>
            </w:ins>
          </w:p>
        </w:tc>
        <w:tc>
          <w:tcPr>
            <w:tcW w:w="5528" w:type="dxa"/>
            <w:gridSpan w:val="5"/>
            <w:shd w:val="clear" w:color="auto" w:fill="auto"/>
            <w:vAlign w:val="center"/>
            <w:hideMark/>
          </w:tcPr>
          <w:p w:rsidR="00E2408D" w:rsidRPr="00BB2644" w:rsidRDefault="00E2408D" w:rsidP="00CB451E">
            <w:pPr>
              <w:rPr>
                <w:ins w:id="2318" w:author="Gombosová Erika" w:date="2015-12-11T09:46:00Z"/>
                <w:color w:val="000000"/>
                <w:sz w:val="22"/>
                <w:szCs w:val="22"/>
              </w:rPr>
            </w:pPr>
            <w:ins w:id="2319" w:author="Gombosová Erika" w:date="2015-12-11T09:46:00Z">
              <w:r w:rsidRPr="00BB2644">
                <w:rPr>
                  <w:color w:val="000000"/>
                  <w:sz w:val="22"/>
                  <w:szCs w:val="22"/>
                </w:rPr>
                <w:t> </w:t>
              </w:r>
            </w:ins>
          </w:p>
        </w:tc>
      </w:tr>
      <w:tr w:rsidR="00E2408D" w:rsidRPr="00BB2644" w:rsidTr="00CB451E">
        <w:trPr>
          <w:trHeight w:val="300"/>
          <w:ins w:id="2320" w:author="Gombosová Erika" w:date="2015-12-11T09:46:00Z"/>
        </w:trPr>
        <w:tc>
          <w:tcPr>
            <w:tcW w:w="3559" w:type="dxa"/>
            <w:gridSpan w:val="2"/>
            <w:shd w:val="clear" w:color="000000" w:fill="FFFFFF"/>
            <w:vAlign w:val="center"/>
            <w:hideMark/>
          </w:tcPr>
          <w:p w:rsidR="00E2408D" w:rsidRPr="00BB2644" w:rsidRDefault="00E2408D" w:rsidP="00CB451E">
            <w:pPr>
              <w:rPr>
                <w:ins w:id="2321" w:author="Gombosová Erika" w:date="2015-12-11T09:46:00Z"/>
                <w:b/>
                <w:bCs/>
                <w:sz w:val="22"/>
                <w:szCs w:val="22"/>
              </w:rPr>
            </w:pPr>
            <w:ins w:id="2322" w:author="Gombosová Erika" w:date="2015-12-11T09:46: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2323" w:author="Gombosová Erika" w:date="2015-12-11T09:46:00Z"/>
                <w:color w:val="000000"/>
                <w:sz w:val="22"/>
                <w:szCs w:val="22"/>
              </w:rPr>
            </w:pPr>
            <w:ins w:id="2324" w:author="Gombosová Erika" w:date="2015-12-11T09:46:00Z">
              <w:r w:rsidRPr="00BB2644">
                <w:rPr>
                  <w:color w:val="000000"/>
                  <w:sz w:val="22"/>
                  <w:szCs w:val="22"/>
                </w:rPr>
                <w:t> </w:t>
              </w:r>
            </w:ins>
          </w:p>
        </w:tc>
      </w:tr>
      <w:tr w:rsidR="00E2408D" w:rsidRPr="00BB2644" w:rsidTr="00CB451E">
        <w:trPr>
          <w:trHeight w:val="300"/>
          <w:ins w:id="2325" w:author="Gombosová Erika" w:date="2015-12-11T09:46:00Z"/>
        </w:trPr>
        <w:tc>
          <w:tcPr>
            <w:tcW w:w="9087" w:type="dxa"/>
            <w:gridSpan w:val="7"/>
            <w:shd w:val="clear" w:color="auto" w:fill="auto"/>
            <w:noWrap/>
            <w:vAlign w:val="bottom"/>
            <w:hideMark/>
          </w:tcPr>
          <w:p w:rsidR="00E2408D" w:rsidRPr="00BB2644" w:rsidRDefault="00E2408D" w:rsidP="00CB451E">
            <w:pPr>
              <w:jc w:val="center"/>
              <w:rPr>
                <w:ins w:id="2326" w:author="Gombosová Erika" w:date="2015-12-11T09:46:00Z"/>
                <w:color w:val="000000"/>
                <w:sz w:val="22"/>
                <w:szCs w:val="22"/>
              </w:rPr>
            </w:pPr>
            <w:ins w:id="2327" w:author="Gombosová Erika" w:date="2015-12-11T09:46:00Z">
              <w:r w:rsidRPr="00BB2644">
                <w:rPr>
                  <w:color w:val="000000"/>
                  <w:sz w:val="22"/>
                  <w:szCs w:val="22"/>
                </w:rPr>
                <w:t> </w:t>
              </w:r>
            </w:ins>
          </w:p>
        </w:tc>
      </w:tr>
      <w:tr w:rsidR="00E2408D" w:rsidRPr="00BB2644" w:rsidTr="00CB451E">
        <w:trPr>
          <w:trHeight w:val="300"/>
          <w:ins w:id="2328" w:author="Gombosová Erika" w:date="2015-12-11T09:46:00Z"/>
        </w:trPr>
        <w:tc>
          <w:tcPr>
            <w:tcW w:w="3559" w:type="dxa"/>
            <w:gridSpan w:val="2"/>
            <w:shd w:val="clear" w:color="000000" w:fill="FFFFFF"/>
            <w:vAlign w:val="center"/>
            <w:hideMark/>
          </w:tcPr>
          <w:p w:rsidR="00E2408D" w:rsidRPr="00BB2644" w:rsidRDefault="00E2408D" w:rsidP="00CB451E">
            <w:pPr>
              <w:rPr>
                <w:ins w:id="2329" w:author="Gombosová Erika" w:date="2015-12-11T09:46:00Z"/>
                <w:b/>
                <w:bCs/>
                <w:sz w:val="22"/>
                <w:szCs w:val="22"/>
              </w:rPr>
            </w:pPr>
            <w:ins w:id="2330" w:author="Gombosová Erika" w:date="2015-12-11T09:46:00Z">
              <w:r w:rsidRPr="00BB2644">
                <w:rPr>
                  <w:b/>
                  <w:bCs/>
                  <w:sz w:val="22"/>
                  <w:szCs w:val="22"/>
                </w:rPr>
                <w:t>Kontrolu vykonal</w:t>
              </w:r>
              <w:r w:rsidRPr="00BD2FCC">
                <w:rPr>
                  <w:rStyle w:val="Odkaznapoznmkupodiarou"/>
                  <w:b/>
                  <w:bCs/>
                  <w:sz w:val="20"/>
                  <w:szCs w:val="20"/>
                </w:rPr>
                <w:footnoteReference w:id="32"/>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2333" w:author="Gombosová Erika" w:date="2015-12-11T09:46:00Z"/>
                <w:color w:val="000000"/>
                <w:sz w:val="22"/>
                <w:szCs w:val="22"/>
              </w:rPr>
            </w:pPr>
            <w:ins w:id="2334" w:author="Gombosová Erika" w:date="2015-12-11T09:46:00Z">
              <w:r w:rsidRPr="00BB2644">
                <w:rPr>
                  <w:color w:val="000000"/>
                  <w:sz w:val="22"/>
                  <w:szCs w:val="22"/>
                </w:rPr>
                <w:t> </w:t>
              </w:r>
            </w:ins>
          </w:p>
        </w:tc>
      </w:tr>
      <w:tr w:rsidR="00E2408D" w:rsidRPr="00BB2644" w:rsidTr="00CB451E">
        <w:trPr>
          <w:trHeight w:val="300"/>
          <w:ins w:id="2335" w:author="Gombosová Erika" w:date="2015-12-11T09:46:00Z"/>
        </w:trPr>
        <w:tc>
          <w:tcPr>
            <w:tcW w:w="3559" w:type="dxa"/>
            <w:gridSpan w:val="2"/>
            <w:shd w:val="clear" w:color="000000" w:fill="FFFFFF"/>
            <w:vAlign w:val="center"/>
            <w:hideMark/>
          </w:tcPr>
          <w:p w:rsidR="00E2408D" w:rsidRPr="00BB2644" w:rsidRDefault="00E2408D" w:rsidP="00CB451E">
            <w:pPr>
              <w:rPr>
                <w:ins w:id="2336" w:author="Gombosová Erika" w:date="2015-12-11T09:46:00Z"/>
                <w:b/>
                <w:bCs/>
                <w:sz w:val="22"/>
                <w:szCs w:val="22"/>
              </w:rPr>
            </w:pPr>
            <w:ins w:id="2337" w:author="Gombosová Erika" w:date="2015-12-11T09:46:00Z">
              <w:r w:rsidRPr="00BB2644">
                <w:rPr>
                  <w:b/>
                  <w:bCs/>
                  <w:sz w:val="22"/>
                  <w:szCs w:val="22"/>
                </w:rPr>
                <w:t xml:space="preserve">Dátum: </w:t>
              </w:r>
            </w:ins>
          </w:p>
        </w:tc>
        <w:tc>
          <w:tcPr>
            <w:tcW w:w="5528" w:type="dxa"/>
            <w:gridSpan w:val="5"/>
            <w:shd w:val="clear" w:color="auto" w:fill="auto"/>
            <w:vAlign w:val="center"/>
            <w:hideMark/>
          </w:tcPr>
          <w:p w:rsidR="00E2408D" w:rsidRPr="00BB2644" w:rsidRDefault="00E2408D" w:rsidP="00CB451E">
            <w:pPr>
              <w:rPr>
                <w:ins w:id="2338" w:author="Gombosová Erika" w:date="2015-12-11T09:46:00Z"/>
                <w:color w:val="000000"/>
                <w:sz w:val="22"/>
                <w:szCs w:val="22"/>
              </w:rPr>
            </w:pPr>
            <w:ins w:id="2339" w:author="Gombosová Erika" w:date="2015-12-11T09:46:00Z">
              <w:r w:rsidRPr="00BB2644">
                <w:rPr>
                  <w:color w:val="000000"/>
                  <w:sz w:val="22"/>
                  <w:szCs w:val="22"/>
                </w:rPr>
                <w:t> </w:t>
              </w:r>
            </w:ins>
          </w:p>
        </w:tc>
      </w:tr>
      <w:tr w:rsidR="00E2408D" w:rsidRPr="00BB2644" w:rsidTr="00CB451E">
        <w:trPr>
          <w:trHeight w:val="300"/>
          <w:ins w:id="2340" w:author="Gombosová Erika" w:date="2015-12-11T09:46:00Z"/>
        </w:trPr>
        <w:tc>
          <w:tcPr>
            <w:tcW w:w="3559" w:type="dxa"/>
            <w:gridSpan w:val="2"/>
            <w:shd w:val="clear" w:color="000000" w:fill="FFFFFF"/>
            <w:vAlign w:val="center"/>
            <w:hideMark/>
          </w:tcPr>
          <w:p w:rsidR="00E2408D" w:rsidRPr="00BB2644" w:rsidRDefault="00E2408D" w:rsidP="00CB451E">
            <w:pPr>
              <w:rPr>
                <w:ins w:id="2341" w:author="Gombosová Erika" w:date="2015-12-11T09:46:00Z"/>
                <w:b/>
                <w:bCs/>
                <w:sz w:val="22"/>
                <w:szCs w:val="22"/>
              </w:rPr>
            </w:pPr>
            <w:ins w:id="2342" w:author="Gombosová Erika" w:date="2015-12-11T09:46: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2343" w:author="Gombosová Erika" w:date="2015-12-11T09:46:00Z"/>
                <w:color w:val="000000"/>
                <w:sz w:val="22"/>
                <w:szCs w:val="22"/>
              </w:rPr>
            </w:pPr>
            <w:ins w:id="2344" w:author="Gombosová Erika" w:date="2015-12-11T09:46:00Z">
              <w:r w:rsidRPr="00BB2644">
                <w:rPr>
                  <w:color w:val="000000"/>
                  <w:sz w:val="22"/>
                  <w:szCs w:val="22"/>
                </w:rPr>
                <w:t> </w:t>
              </w:r>
            </w:ins>
          </w:p>
        </w:tc>
      </w:tr>
      <w:tr w:rsidR="00BB2644" w:rsidRPr="00BB2644" w:rsidDel="00E2408D" w:rsidTr="00BB5C53">
        <w:trPr>
          <w:trHeight w:val="300"/>
          <w:del w:id="2345" w:author="Gombosová Erika" w:date="2015-12-11T09:46:00Z"/>
        </w:trPr>
        <w:tc>
          <w:tcPr>
            <w:tcW w:w="3559" w:type="dxa"/>
            <w:gridSpan w:val="2"/>
            <w:shd w:val="clear" w:color="auto" w:fill="auto"/>
            <w:hideMark/>
          </w:tcPr>
          <w:p w:rsidR="00BB2644" w:rsidRPr="00BB2644" w:rsidDel="00E2408D" w:rsidRDefault="00BB2644" w:rsidP="00BB2644">
            <w:pPr>
              <w:rPr>
                <w:del w:id="2346" w:author="Gombosová Erika" w:date="2015-12-11T09:46:00Z"/>
                <w:b/>
                <w:bCs/>
                <w:sz w:val="22"/>
                <w:szCs w:val="22"/>
              </w:rPr>
            </w:pPr>
            <w:del w:id="2347" w:author="Gombosová Erika" w:date="2015-12-11T09:46: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2348" w:author="Gombosová Erika" w:date="2015-12-11T09:46:00Z"/>
                <w:color w:val="000000"/>
                <w:sz w:val="22"/>
                <w:szCs w:val="22"/>
              </w:rPr>
            </w:pPr>
            <w:del w:id="2349" w:author="Gombosová Erika" w:date="2015-12-11T09:46:00Z">
              <w:r w:rsidRPr="00BB2644" w:rsidDel="00E2408D">
                <w:rPr>
                  <w:color w:val="000000"/>
                  <w:sz w:val="22"/>
                  <w:szCs w:val="22"/>
                </w:rPr>
                <w:delText> </w:delText>
              </w:r>
            </w:del>
          </w:p>
        </w:tc>
      </w:tr>
      <w:tr w:rsidR="00BB2644" w:rsidRPr="00BB2644" w:rsidDel="00E2408D" w:rsidTr="00BB5C53">
        <w:trPr>
          <w:trHeight w:val="300"/>
          <w:del w:id="2350" w:author="Gombosová Erika" w:date="2015-12-11T09:46:00Z"/>
        </w:trPr>
        <w:tc>
          <w:tcPr>
            <w:tcW w:w="3559" w:type="dxa"/>
            <w:gridSpan w:val="2"/>
            <w:shd w:val="clear" w:color="auto" w:fill="auto"/>
            <w:hideMark/>
          </w:tcPr>
          <w:p w:rsidR="00BB2644" w:rsidRPr="00BB2644" w:rsidDel="00E2408D" w:rsidRDefault="00BB2644" w:rsidP="00BB2644">
            <w:pPr>
              <w:rPr>
                <w:del w:id="2351" w:author="Gombosová Erika" w:date="2015-12-11T09:46:00Z"/>
                <w:b/>
                <w:bCs/>
                <w:sz w:val="22"/>
                <w:szCs w:val="22"/>
              </w:rPr>
            </w:pPr>
            <w:del w:id="2352" w:author="Gombosová Erika" w:date="2015-12-11T09:46:00Z">
              <w:r w:rsidRPr="00BB2644" w:rsidDel="00E2408D">
                <w:rPr>
                  <w:b/>
                  <w:bCs/>
                  <w:sz w:val="22"/>
                  <w:szCs w:val="22"/>
                </w:rPr>
                <w:delText>Dátum:</w:delText>
              </w:r>
            </w:del>
          </w:p>
        </w:tc>
        <w:tc>
          <w:tcPr>
            <w:tcW w:w="5528" w:type="dxa"/>
            <w:gridSpan w:val="5"/>
            <w:shd w:val="clear" w:color="auto" w:fill="auto"/>
            <w:vAlign w:val="center"/>
            <w:hideMark/>
          </w:tcPr>
          <w:p w:rsidR="00BB2644" w:rsidRPr="00BB2644" w:rsidDel="00E2408D" w:rsidRDefault="00BB2644" w:rsidP="00BB2644">
            <w:pPr>
              <w:rPr>
                <w:del w:id="2353" w:author="Gombosová Erika" w:date="2015-12-11T09:46:00Z"/>
                <w:color w:val="000000"/>
                <w:sz w:val="22"/>
                <w:szCs w:val="22"/>
              </w:rPr>
            </w:pPr>
            <w:del w:id="2354" w:author="Gombosová Erika" w:date="2015-12-11T09:46:00Z">
              <w:r w:rsidRPr="00BB2644" w:rsidDel="00E2408D">
                <w:rPr>
                  <w:color w:val="000000"/>
                  <w:sz w:val="22"/>
                  <w:szCs w:val="22"/>
                </w:rPr>
                <w:delText> </w:delText>
              </w:r>
            </w:del>
          </w:p>
        </w:tc>
      </w:tr>
      <w:tr w:rsidR="00BB2644" w:rsidRPr="00BB2644" w:rsidDel="00E2408D" w:rsidTr="00BB5C53">
        <w:trPr>
          <w:trHeight w:val="330"/>
          <w:del w:id="2355" w:author="Gombosová Erika" w:date="2015-12-11T09:46:00Z"/>
        </w:trPr>
        <w:tc>
          <w:tcPr>
            <w:tcW w:w="3559" w:type="dxa"/>
            <w:gridSpan w:val="2"/>
            <w:shd w:val="clear" w:color="000000" w:fill="FFFFFF"/>
            <w:hideMark/>
          </w:tcPr>
          <w:p w:rsidR="00BB2644" w:rsidRPr="00BB2644" w:rsidDel="00E2408D" w:rsidRDefault="00BB2644" w:rsidP="00BB2644">
            <w:pPr>
              <w:rPr>
                <w:del w:id="2356" w:author="Gombosová Erika" w:date="2015-12-11T09:46:00Z"/>
                <w:b/>
                <w:bCs/>
                <w:sz w:val="22"/>
                <w:szCs w:val="22"/>
              </w:rPr>
            </w:pPr>
            <w:del w:id="2357" w:author="Gombosová Erika" w:date="2015-12-11T09:46: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2358" w:author="Gombosová Erika" w:date="2015-12-11T09:46:00Z"/>
                <w:color w:val="000000"/>
                <w:sz w:val="22"/>
                <w:szCs w:val="22"/>
              </w:rPr>
            </w:pPr>
            <w:del w:id="2359" w:author="Gombosová Erika" w:date="2015-12-11T09:46:00Z">
              <w:r w:rsidRPr="00BB2644" w:rsidDel="00E2408D">
                <w:rPr>
                  <w:color w:val="000000"/>
                  <w:sz w:val="22"/>
                  <w:szCs w:val="22"/>
                </w:rPr>
                <w:delText> </w:delText>
              </w:r>
            </w:del>
          </w:p>
        </w:tc>
      </w:tr>
      <w:tr w:rsidR="00BB2644" w:rsidRPr="00BB2644" w:rsidDel="00E2408D" w:rsidTr="00BB5C53">
        <w:trPr>
          <w:trHeight w:val="300"/>
          <w:del w:id="2360" w:author="Gombosová Erika" w:date="2015-12-11T09:46:00Z"/>
        </w:trPr>
        <w:tc>
          <w:tcPr>
            <w:tcW w:w="9087" w:type="dxa"/>
            <w:gridSpan w:val="7"/>
            <w:shd w:val="clear" w:color="auto" w:fill="auto"/>
            <w:noWrap/>
            <w:vAlign w:val="bottom"/>
            <w:hideMark/>
          </w:tcPr>
          <w:p w:rsidR="00BB2644" w:rsidRPr="00BB2644" w:rsidDel="00E2408D" w:rsidRDefault="00BB2644" w:rsidP="00BB2644">
            <w:pPr>
              <w:jc w:val="center"/>
              <w:rPr>
                <w:del w:id="2361" w:author="Gombosová Erika" w:date="2015-12-11T09:46:00Z"/>
                <w:color w:val="000000"/>
                <w:sz w:val="22"/>
                <w:szCs w:val="22"/>
              </w:rPr>
            </w:pPr>
            <w:del w:id="2362" w:author="Gombosová Erika" w:date="2015-12-11T09:46:00Z">
              <w:r w:rsidRPr="00BB2644" w:rsidDel="00E2408D">
                <w:rPr>
                  <w:color w:val="000000"/>
                  <w:sz w:val="22"/>
                  <w:szCs w:val="22"/>
                </w:rPr>
                <w:delText> </w:delText>
              </w:r>
            </w:del>
          </w:p>
        </w:tc>
      </w:tr>
      <w:tr w:rsidR="00BB2644" w:rsidRPr="00BB2644" w:rsidDel="00E2408D" w:rsidTr="00BB5C53">
        <w:trPr>
          <w:trHeight w:val="300"/>
          <w:del w:id="2363" w:author="Gombosová Erika" w:date="2015-12-11T09:46:00Z"/>
        </w:trPr>
        <w:tc>
          <w:tcPr>
            <w:tcW w:w="3559" w:type="dxa"/>
            <w:gridSpan w:val="2"/>
            <w:shd w:val="clear" w:color="000000" w:fill="FFFFFF"/>
            <w:hideMark/>
          </w:tcPr>
          <w:p w:rsidR="00BB2644" w:rsidRPr="00BB2644" w:rsidDel="00E2408D" w:rsidRDefault="00BB2644" w:rsidP="00BB2644">
            <w:pPr>
              <w:rPr>
                <w:del w:id="2364" w:author="Gombosová Erika" w:date="2015-12-11T09:46:00Z"/>
                <w:b/>
                <w:bCs/>
                <w:sz w:val="22"/>
                <w:szCs w:val="22"/>
              </w:rPr>
            </w:pPr>
            <w:del w:id="2365" w:author="Gombosová Erika" w:date="2015-12-11T09:46: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2366" w:author="Gombosová Erika" w:date="2015-12-11T09:46:00Z"/>
                <w:color w:val="000000"/>
                <w:sz w:val="22"/>
                <w:szCs w:val="22"/>
              </w:rPr>
            </w:pPr>
            <w:del w:id="2367" w:author="Gombosová Erika" w:date="2015-12-11T09:46:00Z">
              <w:r w:rsidRPr="00BB2644" w:rsidDel="00E2408D">
                <w:rPr>
                  <w:color w:val="000000"/>
                  <w:sz w:val="22"/>
                  <w:szCs w:val="22"/>
                </w:rPr>
                <w:delText> </w:delText>
              </w:r>
            </w:del>
          </w:p>
        </w:tc>
      </w:tr>
      <w:tr w:rsidR="00BB2644" w:rsidRPr="00BB2644" w:rsidDel="00E2408D" w:rsidTr="00BB5C53">
        <w:trPr>
          <w:trHeight w:val="300"/>
          <w:del w:id="2368" w:author="Gombosová Erika" w:date="2015-12-11T09:46:00Z"/>
        </w:trPr>
        <w:tc>
          <w:tcPr>
            <w:tcW w:w="3559" w:type="dxa"/>
            <w:gridSpan w:val="2"/>
            <w:shd w:val="clear" w:color="000000" w:fill="FFFFFF"/>
            <w:hideMark/>
          </w:tcPr>
          <w:p w:rsidR="00BB2644" w:rsidRPr="00BB2644" w:rsidDel="00E2408D" w:rsidRDefault="00BB2644" w:rsidP="00BB2644">
            <w:pPr>
              <w:rPr>
                <w:del w:id="2369" w:author="Gombosová Erika" w:date="2015-12-11T09:46:00Z"/>
                <w:b/>
                <w:bCs/>
                <w:sz w:val="22"/>
                <w:szCs w:val="22"/>
              </w:rPr>
            </w:pPr>
            <w:del w:id="2370" w:author="Gombosová Erika" w:date="2015-12-11T09:46:00Z">
              <w:r w:rsidRPr="00BB2644" w:rsidDel="00E2408D">
                <w:rPr>
                  <w:b/>
                  <w:bCs/>
                  <w:sz w:val="22"/>
                  <w:szCs w:val="22"/>
                </w:rPr>
                <w:delText xml:space="preserve">Dátum: </w:delText>
              </w:r>
            </w:del>
          </w:p>
        </w:tc>
        <w:tc>
          <w:tcPr>
            <w:tcW w:w="5528" w:type="dxa"/>
            <w:gridSpan w:val="5"/>
            <w:shd w:val="clear" w:color="auto" w:fill="auto"/>
            <w:vAlign w:val="center"/>
            <w:hideMark/>
          </w:tcPr>
          <w:p w:rsidR="00BB2644" w:rsidRPr="00BB2644" w:rsidDel="00E2408D" w:rsidRDefault="00BB2644" w:rsidP="00BB2644">
            <w:pPr>
              <w:rPr>
                <w:del w:id="2371" w:author="Gombosová Erika" w:date="2015-12-11T09:46:00Z"/>
                <w:color w:val="000000"/>
                <w:sz w:val="22"/>
                <w:szCs w:val="22"/>
              </w:rPr>
            </w:pPr>
            <w:del w:id="2372" w:author="Gombosová Erika" w:date="2015-12-11T09:46:00Z">
              <w:r w:rsidRPr="00BB2644" w:rsidDel="00E2408D">
                <w:rPr>
                  <w:color w:val="000000"/>
                  <w:sz w:val="22"/>
                  <w:szCs w:val="22"/>
                </w:rPr>
                <w:delText> </w:delText>
              </w:r>
            </w:del>
          </w:p>
        </w:tc>
      </w:tr>
      <w:tr w:rsidR="00BB2644" w:rsidRPr="00BB2644" w:rsidDel="00E2408D" w:rsidTr="00BB5C53">
        <w:trPr>
          <w:trHeight w:val="330"/>
          <w:del w:id="2373" w:author="Gombosová Erika" w:date="2015-12-11T09:46:00Z"/>
        </w:trPr>
        <w:tc>
          <w:tcPr>
            <w:tcW w:w="3559" w:type="dxa"/>
            <w:gridSpan w:val="2"/>
            <w:shd w:val="clear" w:color="000000" w:fill="FFFFFF"/>
            <w:hideMark/>
          </w:tcPr>
          <w:p w:rsidR="00BB2644" w:rsidRPr="00BB2644" w:rsidDel="00E2408D" w:rsidRDefault="00BB2644" w:rsidP="00BB2644">
            <w:pPr>
              <w:rPr>
                <w:del w:id="2374" w:author="Gombosová Erika" w:date="2015-12-11T09:46:00Z"/>
                <w:b/>
                <w:bCs/>
                <w:sz w:val="22"/>
                <w:szCs w:val="22"/>
              </w:rPr>
            </w:pPr>
            <w:del w:id="2375" w:author="Gombosová Erika" w:date="2015-12-11T09:46: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2376" w:author="Gombosová Erika" w:date="2015-12-11T09:46:00Z"/>
                <w:color w:val="000000"/>
                <w:sz w:val="22"/>
                <w:szCs w:val="22"/>
              </w:rPr>
            </w:pPr>
            <w:del w:id="2377" w:author="Gombosová Erika" w:date="2015-12-11T09:46:00Z">
              <w:r w:rsidRPr="00BB2644" w:rsidDel="00E2408D">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378" w:name="KZ_17"/>
            <w:r w:rsidRPr="00BB2644">
              <w:rPr>
                <w:b/>
                <w:bCs/>
                <w:color w:val="FFFFFF"/>
              </w:rPr>
              <w:lastRenderedPageBreak/>
              <w:t xml:space="preserve">Kontrolný zoznam k </w:t>
            </w:r>
            <w:ins w:id="2379" w:author="Gombosová Erika" w:date="2015-12-15T16:44:00Z">
              <w:r w:rsidR="00432B14">
                <w:rPr>
                  <w:b/>
                  <w:bCs/>
                  <w:color w:val="FFFFFF"/>
                </w:rPr>
                <w:t>finančnej</w:t>
              </w:r>
            </w:ins>
            <w:del w:id="2380" w:author="Gombosová Erika" w:date="2015-12-15T16:44:00Z">
              <w:r w:rsidRPr="00BB2644" w:rsidDel="00432B14">
                <w:rPr>
                  <w:b/>
                  <w:bCs/>
                  <w:color w:val="FFFFFF"/>
                </w:rPr>
                <w:delText>administratívnej</w:delText>
              </w:r>
            </w:del>
            <w:r w:rsidRPr="00BB2644">
              <w:rPr>
                <w:b/>
                <w:bCs/>
                <w:color w:val="FFFFFF"/>
              </w:rPr>
              <w:t xml:space="preserve"> kontrole VO</w:t>
            </w:r>
            <w:r w:rsidRPr="00BB2644">
              <w:rPr>
                <w:b/>
                <w:bCs/>
                <w:color w:val="FFFFFF"/>
              </w:rPr>
              <w:br/>
            </w:r>
            <w:r w:rsidR="002A537C" w:rsidRPr="002A537C">
              <w:rPr>
                <w:b/>
                <w:bCs/>
                <w:color w:val="FFFFFF"/>
              </w:rPr>
              <w:t>Nadlimitná zákazka - priame rokovacie konanie - 1. ex-ante kontrola</w:t>
            </w:r>
          </w:p>
        </w:tc>
      </w:tr>
      <w:bookmarkEnd w:id="2378"/>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92"/>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 xml:space="preserve">f) Boli v dokumentácii k verejnému obstarávaniu aj </w:t>
            </w:r>
            <w:r w:rsidRPr="00BB2644">
              <w:rPr>
                <w:color w:val="000000"/>
                <w:sz w:val="22"/>
                <w:szCs w:val="22"/>
              </w:rPr>
              <w:lastRenderedPageBreak/>
              <w:t>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priame rokovacie konanie  použité len vtedy, ak je splnená aspoň jedna z podmienok v § 58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ins w:id="2381" w:author="Gombosová Erika" w:date="2015-12-11T09:47:00Z"/>
        </w:trPr>
        <w:tc>
          <w:tcPr>
            <w:tcW w:w="9087" w:type="dxa"/>
            <w:gridSpan w:val="7"/>
            <w:shd w:val="clear" w:color="auto" w:fill="auto"/>
            <w:noWrap/>
            <w:vAlign w:val="center"/>
          </w:tcPr>
          <w:p w:rsidR="00E2408D" w:rsidRPr="00BD2FCC" w:rsidRDefault="00E2408D" w:rsidP="00CB451E">
            <w:pPr>
              <w:jc w:val="both"/>
              <w:rPr>
                <w:ins w:id="2382" w:author="Gombosová Erika" w:date="2015-12-11T09:47:00Z"/>
                <w:b/>
                <w:sz w:val="20"/>
                <w:szCs w:val="20"/>
              </w:rPr>
            </w:pPr>
            <w:ins w:id="2383" w:author="Gombosová Erika" w:date="2015-12-11T09:47:00Z">
              <w:r w:rsidRPr="00BD2FCC">
                <w:rPr>
                  <w:b/>
                  <w:sz w:val="20"/>
                  <w:szCs w:val="20"/>
                </w:rPr>
                <w:t>VYJADRENIE</w:t>
              </w:r>
            </w:ins>
          </w:p>
          <w:p w:rsidR="00E2408D" w:rsidRDefault="00E2408D" w:rsidP="00CB451E">
            <w:pPr>
              <w:jc w:val="both"/>
              <w:rPr>
                <w:ins w:id="2384" w:author="Gombosová Erika" w:date="2015-12-15T13:04:00Z"/>
                <w:sz w:val="20"/>
                <w:szCs w:val="20"/>
              </w:rPr>
            </w:pPr>
          </w:p>
          <w:p w:rsidR="000C1AA0" w:rsidRPr="00A54276" w:rsidRDefault="000C1AA0" w:rsidP="000C1AA0">
            <w:pPr>
              <w:rPr>
                <w:ins w:id="2385" w:author="Gombosová Erika" w:date="2015-12-15T13:04:00Z"/>
              </w:rPr>
            </w:pPr>
            <w:ins w:id="2386" w:author="Gombosová Erika" w:date="2015-12-15T13:04:00Z">
              <w:r w:rsidRPr="00B64015">
                <w:rPr>
                  <w:sz w:val="20"/>
                  <w:szCs w:val="20"/>
                </w:rPr>
                <w:t xml:space="preserve">Na základe overených skutočností potvrdzujem, že </w:t>
              </w:r>
              <w:r>
                <w:rPr>
                  <w:sz w:val="20"/>
                  <w:szCs w:val="20"/>
                </w:rPr>
                <w:t xml:space="preserve"> </w:t>
              </w:r>
            </w:ins>
            <w:customXmlInsRangeStart w:id="2387" w:author="Gombosová Erika" w:date="2015-12-15T13:04:00Z"/>
            <w:sdt>
              <w:sdtPr>
                <w:rPr>
                  <w:sz w:val="20"/>
                  <w:szCs w:val="20"/>
                </w:rPr>
                <w:id w:val="-1122293313"/>
                <w:placeholder>
                  <w:docPart w:val="84E1F39C6CEA4FF995DDB9B127F494A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InsRangeEnd w:id="2387"/>
                <w:ins w:id="2388" w:author="Gombosová Erika" w:date="2015-12-15T13:04:00Z">
                  <w:r w:rsidRPr="00B64015">
                    <w:rPr>
                      <w:sz w:val="20"/>
                      <w:szCs w:val="20"/>
                    </w:rPr>
                    <w:t>Vyberte položku.</w:t>
                  </w:r>
                </w:ins>
                <w:customXmlInsRangeStart w:id="2389" w:author="Gombosová Erika" w:date="2015-12-15T13:04:00Z"/>
              </w:sdtContent>
            </w:sdt>
            <w:customXmlInsRangeEnd w:id="2389"/>
            <w:ins w:id="2390" w:author="Gombosová Erika" w:date="2015-12-15T13:04:00Z">
              <w:r w:rsidRPr="00B64015">
                <w:rPr>
                  <w:sz w:val="20"/>
                  <w:szCs w:val="20"/>
                </w:rPr>
                <w:t xml:space="preserve">   </w:t>
              </w:r>
            </w:ins>
          </w:p>
          <w:p w:rsidR="000C1AA0" w:rsidRPr="00BD2FCC" w:rsidRDefault="000C1AA0" w:rsidP="00CB451E">
            <w:pPr>
              <w:jc w:val="both"/>
              <w:rPr>
                <w:ins w:id="2391" w:author="Gombosová Erika" w:date="2015-12-11T09:47:00Z"/>
                <w:sz w:val="20"/>
                <w:szCs w:val="20"/>
              </w:rPr>
            </w:pPr>
          </w:p>
          <w:p w:rsidR="00E2408D" w:rsidRPr="00BB2644" w:rsidRDefault="00E2408D">
            <w:pPr>
              <w:rPr>
                <w:ins w:id="2392" w:author="Gombosová Erika" w:date="2015-12-11T09:47:00Z"/>
                <w:b/>
                <w:bCs/>
                <w:color w:val="000000"/>
                <w:sz w:val="22"/>
                <w:szCs w:val="22"/>
              </w:rPr>
              <w:pPrChange w:id="2393" w:author="Gombosová Erika" w:date="2015-12-15T13:04:00Z">
                <w:pPr>
                  <w:jc w:val="center"/>
                </w:pPr>
              </w:pPrChange>
            </w:pPr>
          </w:p>
        </w:tc>
      </w:tr>
      <w:tr w:rsidR="00E2408D" w:rsidRPr="00BB2644" w:rsidTr="00CB451E">
        <w:trPr>
          <w:trHeight w:val="300"/>
          <w:ins w:id="2394" w:author="Gombosová Erika" w:date="2015-12-11T09:47:00Z"/>
        </w:trPr>
        <w:tc>
          <w:tcPr>
            <w:tcW w:w="3559" w:type="dxa"/>
            <w:gridSpan w:val="2"/>
            <w:shd w:val="clear" w:color="auto" w:fill="auto"/>
            <w:vAlign w:val="center"/>
            <w:hideMark/>
          </w:tcPr>
          <w:p w:rsidR="00E2408D" w:rsidRPr="00BB2644" w:rsidRDefault="00E2408D" w:rsidP="00CB451E">
            <w:pPr>
              <w:rPr>
                <w:ins w:id="2395" w:author="Gombosová Erika" w:date="2015-12-11T09:47:00Z"/>
                <w:b/>
                <w:bCs/>
                <w:sz w:val="22"/>
                <w:szCs w:val="22"/>
              </w:rPr>
            </w:pPr>
            <w:ins w:id="2396" w:author="Gombosová Erika" w:date="2015-12-11T09:47:00Z">
              <w:r w:rsidRPr="00BB2644">
                <w:rPr>
                  <w:b/>
                  <w:bCs/>
                  <w:sz w:val="22"/>
                  <w:szCs w:val="22"/>
                </w:rPr>
                <w:t>Kontrolu vykonal</w:t>
              </w:r>
              <w:r w:rsidRPr="00BD2FCC">
                <w:rPr>
                  <w:rStyle w:val="Odkaznapoznmkupodiarou"/>
                  <w:b/>
                  <w:bCs/>
                  <w:sz w:val="20"/>
                  <w:szCs w:val="20"/>
                </w:rPr>
                <w:footnoteReference w:id="33"/>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2399" w:author="Gombosová Erika" w:date="2015-12-11T09:47:00Z"/>
                <w:color w:val="000000"/>
                <w:sz w:val="22"/>
                <w:szCs w:val="22"/>
              </w:rPr>
            </w:pPr>
            <w:ins w:id="2400" w:author="Gombosová Erika" w:date="2015-12-11T09:47:00Z">
              <w:r w:rsidRPr="00BB2644">
                <w:rPr>
                  <w:color w:val="000000"/>
                  <w:sz w:val="22"/>
                  <w:szCs w:val="22"/>
                </w:rPr>
                <w:t> </w:t>
              </w:r>
            </w:ins>
          </w:p>
        </w:tc>
      </w:tr>
      <w:tr w:rsidR="00E2408D" w:rsidRPr="00BB2644" w:rsidTr="00CB451E">
        <w:trPr>
          <w:trHeight w:val="300"/>
          <w:ins w:id="2401" w:author="Gombosová Erika" w:date="2015-12-11T09:47:00Z"/>
        </w:trPr>
        <w:tc>
          <w:tcPr>
            <w:tcW w:w="3559" w:type="dxa"/>
            <w:gridSpan w:val="2"/>
            <w:shd w:val="clear" w:color="auto" w:fill="auto"/>
            <w:vAlign w:val="center"/>
            <w:hideMark/>
          </w:tcPr>
          <w:p w:rsidR="00E2408D" w:rsidRPr="00BB2644" w:rsidRDefault="00E2408D" w:rsidP="00CB451E">
            <w:pPr>
              <w:rPr>
                <w:ins w:id="2402" w:author="Gombosová Erika" w:date="2015-12-11T09:47:00Z"/>
                <w:b/>
                <w:bCs/>
                <w:sz w:val="22"/>
                <w:szCs w:val="22"/>
              </w:rPr>
            </w:pPr>
            <w:ins w:id="2403" w:author="Gombosová Erika" w:date="2015-12-11T09:47:00Z">
              <w:r w:rsidRPr="00BB2644">
                <w:rPr>
                  <w:b/>
                  <w:bCs/>
                  <w:sz w:val="22"/>
                  <w:szCs w:val="22"/>
                </w:rPr>
                <w:t>Dátum:</w:t>
              </w:r>
            </w:ins>
          </w:p>
        </w:tc>
        <w:tc>
          <w:tcPr>
            <w:tcW w:w="5528" w:type="dxa"/>
            <w:gridSpan w:val="5"/>
            <w:shd w:val="clear" w:color="auto" w:fill="auto"/>
            <w:vAlign w:val="center"/>
            <w:hideMark/>
          </w:tcPr>
          <w:p w:rsidR="00E2408D" w:rsidRPr="00BB2644" w:rsidRDefault="00E2408D" w:rsidP="00CB451E">
            <w:pPr>
              <w:rPr>
                <w:ins w:id="2404" w:author="Gombosová Erika" w:date="2015-12-11T09:47:00Z"/>
                <w:color w:val="000000"/>
                <w:sz w:val="22"/>
                <w:szCs w:val="22"/>
              </w:rPr>
            </w:pPr>
            <w:ins w:id="2405" w:author="Gombosová Erika" w:date="2015-12-11T09:47:00Z">
              <w:r w:rsidRPr="00BB2644">
                <w:rPr>
                  <w:color w:val="000000"/>
                  <w:sz w:val="22"/>
                  <w:szCs w:val="22"/>
                </w:rPr>
                <w:t> </w:t>
              </w:r>
            </w:ins>
          </w:p>
        </w:tc>
      </w:tr>
      <w:tr w:rsidR="00E2408D" w:rsidRPr="00BB2644" w:rsidTr="00CB451E">
        <w:trPr>
          <w:trHeight w:val="300"/>
          <w:ins w:id="2406" w:author="Gombosová Erika" w:date="2015-12-11T09:47:00Z"/>
        </w:trPr>
        <w:tc>
          <w:tcPr>
            <w:tcW w:w="3559" w:type="dxa"/>
            <w:gridSpan w:val="2"/>
            <w:shd w:val="clear" w:color="000000" w:fill="FFFFFF"/>
            <w:vAlign w:val="center"/>
            <w:hideMark/>
          </w:tcPr>
          <w:p w:rsidR="00E2408D" w:rsidRPr="00BB2644" w:rsidRDefault="00E2408D" w:rsidP="00CB451E">
            <w:pPr>
              <w:rPr>
                <w:ins w:id="2407" w:author="Gombosová Erika" w:date="2015-12-11T09:47:00Z"/>
                <w:b/>
                <w:bCs/>
                <w:sz w:val="22"/>
                <w:szCs w:val="22"/>
              </w:rPr>
            </w:pPr>
            <w:ins w:id="2408" w:author="Gombosová Erika" w:date="2015-12-11T09:47: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2409" w:author="Gombosová Erika" w:date="2015-12-11T09:47:00Z"/>
                <w:color w:val="000000"/>
                <w:sz w:val="22"/>
                <w:szCs w:val="22"/>
              </w:rPr>
            </w:pPr>
            <w:ins w:id="2410" w:author="Gombosová Erika" w:date="2015-12-11T09:47:00Z">
              <w:r w:rsidRPr="00BB2644">
                <w:rPr>
                  <w:color w:val="000000"/>
                  <w:sz w:val="22"/>
                  <w:szCs w:val="22"/>
                </w:rPr>
                <w:t> </w:t>
              </w:r>
            </w:ins>
          </w:p>
        </w:tc>
      </w:tr>
      <w:tr w:rsidR="00E2408D" w:rsidRPr="00BB2644" w:rsidTr="00CB451E">
        <w:trPr>
          <w:trHeight w:val="300"/>
          <w:ins w:id="2411" w:author="Gombosová Erika" w:date="2015-12-11T09:47:00Z"/>
        </w:trPr>
        <w:tc>
          <w:tcPr>
            <w:tcW w:w="9087" w:type="dxa"/>
            <w:gridSpan w:val="7"/>
            <w:shd w:val="clear" w:color="auto" w:fill="auto"/>
            <w:noWrap/>
            <w:vAlign w:val="bottom"/>
            <w:hideMark/>
          </w:tcPr>
          <w:p w:rsidR="00E2408D" w:rsidRPr="00BB2644" w:rsidRDefault="00E2408D" w:rsidP="00CB451E">
            <w:pPr>
              <w:jc w:val="center"/>
              <w:rPr>
                <w:ins w:id="2412" w:author="Gombosová Erika" w:date="2015-12-11T09:47:00Z"/>
                <w:color w:val="000000"/>
                <w:sz w:val="22"/>
                <w:szCs w:val="22"/>
              </w:rPr>
            </w:pPr>
            <w:ins w:id="2413" w:author="Gombosová Erika" w:date="2015-12-11T09:47:00Z">
              <w:r w:rsidRPr="00BB2644">
                <w:rPr>
                  <w:color w:val="000000"/>
                  <w:sz w:val="22"/>
                  <w:szCs w:val="22"/>
                </w:rPr>
                <w:t> </w:t>
              </w:r>
            </w:ins>
          </w:p>
        </w:tc>
      </w:tr>
      <w:tr w:rsidR="00E2408D" w:rsidRPr="00BB2644" w:rsidTr="00CB451E">
        <w:trPr>
          <w:trHeight w:val="300"/>
          <w:ins w:id="2414" w:author="Gombosová Erika" w:date="2015-12-11T09:47:00Z"/>
        </w:trPr>
        <w:tc>
          <w:tcPr>
            <w:tcW w:w="3559" w:type="dxa"/>
            <w:gridSpan w:val="2"/>
            <w:shd w:val="clear" w:color="000000" w:fill="FFFFFF"/>
            <w:vAlign w:val="center"/>
            <w:hideMark/>
          </w:tcPr>
          <w:p w:rsidR="00E2408D" w:rsidRPr="00BB2644" w:rsidRDefault="00E2408D" w:rsidP="00CB451E">
            <w:pPr>
              <w:rPr>
                <w:ins w:id="2415" w:author="Gombosová Erika" w:date="2015-12-11T09:47:00Z"/>
                <w:b/>
                <w:bCs/>
                <w:sz w:val="22"/>
                <w:szCs w:val="22"/>
              </w:rPr>
            </w:pPr>
            <w:ins w:id="2416" w:author="Gombosová Erika" w:date="2015-12-11T09:47:00Z">
              <w:r w:rsidRPr="00BB2644">
                <w:rPr>
                  <w:b/>
                  <w:bCs/>
                  <w:sz w:val="22"/>
                  <w:szCs w:val="22"/>
                </w:rPr>
                <w:t>Kontrolu vykonal</w:t>
              </w:r>
              <w:r w:rsidRPr="00BD2FCC">
                <w:rPr>
                  <w:rStyle w:val="Odkaznapoznmkupodiarou"/>
                  <w:b/>
                  <w:bCs/>
                  <w:sz w:val="20"/>
                  <w:szCs w:val="20"/>
                </w:rPr>
                <w:footnoteReference w:id="34"/>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2419" w:author="Gombosová Erika" w:date="2015-12-11T09:47:00Z"/>
                <w:color w:val="000000"/>
                <w:sz w:val="22"/>
                <w:szCs w:val="22"/>
              </w:rPr>
            </w:pPr>
            <w:ins w:id="2420" w:author="Gombosová Erika" w:date="2015-12-11T09:47:00Z">
              <w:r w:rsidRPr="00BB2644">
                <w:rPr>
                  <w:color w:val="000000"/>
                  <w:sz w:val="22"/>
                  <w:szCs w:val="22"/>
                </w:rPr>
                <w:t> </w:t>
              </w:r>
            </w:ins>
          </w:p>
        </w:tc>
      </w:tr>
      <w:tr w:rsidR="00E2408D" w:rsidRPr="00BB2644" w:rsidTr="00CB451E">
        <w:trPr>
          <w:trHeight w:val="300"/>
          <w:ins w:id="2421" w:author="Gombosová Erika" w:date="2015-12-11T09:47:00Z"/>
        </w:trPr>
        <w:tc>
          <w:tcPr>
            <w:tcW w:w="3559" w:type="dxa"/>
            <w:gridSpan w:val="2"/>
            <w:shd w:val="clear" w:color="000000" w:fill="FFFFFF"/>
            <w:vAlign w:val="center"/>
            <w:hideMark/>
          </w:tcPr>
          <w:p w:rsidR="00E2408D" w:rsidRPr="00BB2644" w:rsidRDefault="00E2408D" w:rsidP="00CB451E">
            <w:pPr>
              <w:rPr>
                <w:ins w:id="2422" w:author="Gombosová Erika" w:date="2015-12-11T09:47:00Z"/>
                <w:b/>
                <w:bCs/>
                <w:sz w:val="22"/>
                <w:szCs w:val="22"/>
              </w:rPr>
            </w:pPr>
            <w:ins w:id="2423" w:author="Gombosová Erika" w:date="2015-12-11T09:47:00Z">
              <w:r w:rsidRPr="00BB2644">
                <w:rPr>
                  <w:b/>
                  <w:bCs/>
                  <w:sz w:val="22"/>
                  <w:szCs w:val="22"/>
                </w:rPr>
                <w:t xml:space="preserve">Dátum: </w:t>
              </w:r>
            </w:ins>
          </w:p>
        </w:tc>
        <w:tc>
          <w:tcPr>
            <w:tcW w:w="5528" w:type="dxa"/>
            <w:gridSpan w:val="5"/>
            <w:shd w:val="clear" w:color="auto" w:fill="auto"/>
            <w:vAlign w:val="center"/>
            <w:hideMark/>
          </w:tcPr>
          <w:p w:rsidR="00E2408D" w:rsidRPr="00BB2644" w:rsidRDefault="00E2408D" w:rsidP="00CB451E">
            <w:pPr>
              <w:rPr>
                <w:ins w:id="2424" w:author="Gombosová Erika" w:date="2015-12-11T09:47:00Z"/>
                <w:color w:val="000000"/>
                <w:sz w:val="22"/>
                <w:szCs w:val="22"/>
              </w:rPr>
            </w:pPr>
            <w:ins w:id="2425" w:author="Gombosová Erika" w:date="2015-12-11T09:47:00Z">
              <w:r w:rsidRPr="00BB2644">
                <w:rPr>
                  <w:color w:val="000000"/>
                  <w:sz w:val="22"/>
                  <w:szCs w:val="22"/>
                </w:rPr>
                <w:t> </w:t>
              </w:r>
            </w:ins>
          </w:p>
        </w:tc>
      </w:tr>
      <w:tr w:rsidR="00E2408D" w:rsidRPr="00BB2644" w:rsidTr="00CB451E">
        <w:trPr>
          <w:trHeight w:val="300"/>
          <w:ins w:id="2426" w:author="Gombosová Erika" w:date="2015-12-11T09:47:00Z"/>
        </w:trPr>
        <w:tc>
          <w:tcPr>
            <w:tcW w:w="3559" w:type="dxa"/>
            <w:gridSpan w:val="2"/>
            <w:shd w:val="clear" w:color="000000" w:fill="FFFFFF"/>
            <w:vAlign w:val="center"/>
            <w:hideMark/>
          </w:tcPr>
          <w:p w:rsidR="00E2408D" w:rsidRPr="00BB2644" w:rsidRDefault="00E2408D" w:rsidP="00CB451E">
            <w:pPr>
              <w:rPr>
                <w:ins w:id="2427" w:author="Gombosová Erika" w:date="2015-12-11T09:47:00Z"/>
                <w:b/>
                <w:bCs/>
                <w:sz w:val="22"/>
                <w:szCs w:val="22"/>
              </w:rPr>
            </w:pPr>
            <w:ins w:id="2428" w:author="Gombosová Erika" w:date="2015-12-11T09:47: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2429" w:author="Gombosová Erika" w:date="2015-12-11T09:47:00Z"/>
                <w:color w:val="000000"/>
                <w:sz w:val="22"/>
                <w:szCs w:val="22"/>
              </w:rPr>
            </w:pPr>
            <w:ins w:id="2430" w:author="Gombosová Erika" w:date="2015-12-11T09:47:00Z">
              <w:r w:rsidRPr="00BB2644">
                <w:rPr>
                  <w:color w:val="000000"/>
                  <w:sz w:val="22"/>
                  <w:szCs w:val="22"/>
                </w:rPr>
                <w:t> </w:t>
              </w:r>
            </w:ins>
          </w:p>
        </w:tc>
      </w:tr>
      <w:tr w:rsidR="00BB2644" w:rsidRPr="00BB2644" w:rsidDel="00E2408D" w:rsidTr="00BB5C53">
        <w:trPr>
          <w:trHeight w:val="300"/>
          <w:del w:id="2431" w:author="Gombosová Erika" w:date="2015-12-11T09:47:00Z"/>
        </w:trPr>
        <w:tc>
          <w:tcPr>
            <w:tcW w:w="3559" w:type="dxa"/>
            <w:gridSpan w:val="2"/>
            <w:shd w:val="clear" w:color="auto" w:fill="auto"/>
            <w:hideMark/>
          </w:tcPr>
          <w:p w:rsidR="00BB2644" w:rsidRPr="00BB2644" w:rsidDel="00E2408D" w:rsidRDefault="00BB2644" w:rsidP="00BB2644">
            <w:pPr>
              <w:rPr>
                <w:del w:id="2432" w:author="Gombosová Erika" w:date="2015-12-11T09:47:00Z"/>
                <w:b/>
                <w:bCs/>
                <w:sz w:val="22"/>
                <w:szCs w:val="22"/>
              </w:rPr>
            </w:pPr>
            <w:del w:id="2433" w:author="Gombosová Erika" w:date="2015-12-11T09:47: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2434" w:author="Gombosová Erika" w:date="2015-12-11T09:47:00Z"/>
                <w:color w:val="000000"/>
                <w:sz w:val="22"/>
                <w:szCs w:val="22"/>
              </w:rPr>
            </w:pPr>
            <w:del w:id="2435" w:author="Gombosová Erika" w:date="2015-12-11T09:47:00Z">
              <w:r w:rsidRPr="00BB2644" w:rsidDel="00E2408D">
                <w:rPr>
                  <w:color w:val="000000"/>
                  <w:sz w:val="22"/>
                  <w:szCs w:val="22"/>
                </w:rPr>
                <w:delText> </w:delText>
              </w:r>
            </w:del>
          </w:p>
        </w:tc>
      </w:tr>
      <w:tr w:rsidR="00BB2644" w:rsidRPr="00BB2644" w:rsidDel="00E2408D" w:rsidTr="00BB5C53">
        <w:trPr>
          <w:trHeight w:val="300"/>
          <w:del w:id="2436" w:author="Gombosová Erika" w:date="2015-12-11T09:47:00Z"/>
        </w:trPr>
        <w:tc>
          <w:tcPr>
            <w:tcW w:w="3559" w:type="dxa"/>
            <w:gridSpan w:val="2"/>
            <w:shd w:val="clear" w:color="auto" w:fill="auto"/>
            <w:hideMark/>
          </w:tcPr>
          <w:p w:rsidR="00BB2644" w:rsidRPr="00BB2644" w:rsidDel="00E2408D" w:rsidRDefault="00BB2644" w:rsidP="00BB2644">
            <w:pPr>
              <w:rPr>
                <w:del w:id="2437" w:author="Gombosová Erika" w:date="2015-12-11T09:47:00Z"/>
                <w:b/>
                <w:bCs/>
                <w:sz w:val="22"/>
                <w:szCs w:val="22"/>
              </w:rPr>
            </w:pPr>
            <w:del w:id="2438" w:author="Gombosová Erika" w:date="2015-12-11T09:47:00Z">
              <w:r w:rsidRPr="00BB2644" w:rsidDel="00E2408D">
                <w:rPr>
                  <w:b/>
                  <w:bCs/>
                  <w:sz w:val="22"/>
                  <w:szCs w:val="22"/>
                </w:rPr>
                <w:delText>Dátum:</w:delText>
              </w:r>
            </w:del>
          </w:p>
        </w:tc>
        <w:tc>
          <w:tcPr>
            <w:tcW w:w="5528" w:type="dxa"/>
            <w:gridSpan w:val="5"/>
            <w:shd w:val="clear" w:color="auto" w:fill="auto"/>
            <w:vAlign w:val="center"/>
            <w:hideMark/>
          </w:tcPr>
          <w:p w:rsidR="00BB2644" w:rsidRPr="00BB2644" w:rsidDel="00E2408D" w:rsidRDefault="00BB2644" w:rsidP="00BB2644">
            <w:pPr>
              <w:rPr>
                <w:del w:id="2439" w:author="Gombosová Erika" w:date="2015-12-11T09:47:00Z"/>
                <w:color w:val="000000"/>
                <w:sz w:val="22"/>
                <w:szCs w:val="22"/>
              </w:rPr>
            </w:pPr>
            <w:del w:id="2440" w:author="Gombosová Erika" w:date="2015-12-11T09:47:00Z">
              <w:r w:rsidRPr="00BB2644" w:rsidDel="00E2408D">
                <w:rPr>
                  <w:color w:val="000000"/>
                  <w:sz w:val="22"/>
                  <w:szCs w:val="22"/>
                </w:rPr>
                <w:delText> </w:delText>
              </w:r>
            </w:del>
          </w:p>
        </w:tc>
      </w:tr>
      <w:tr w:rsidR="00BB2644" w:rsidRPr="00BB2644" w:rsidDel="00E2408D" w:rsidTr="00BB5C53">
        <w:trPr>
          <w:trHeight w:val="330"/>
          <w:del w:id="2441" w:author="Gombosová Erika" w:date="2015-12-11T09:47:00Z"/>
        </w:trPr>
        <w:tc>
          <w:tcPr>
            <w:tcW w:w="3559" w:type="dxa"/>
            <w:gridSpan w:val="2"/>
            <w:shd w:val="clear" w:color="000000" w:fill="FFFFFF"/>
            <w:hideMark/>
          </w:tcPr>
          <w:p w:rsidR="00BB2644" w:rsidRPr="00BB2644" w:rsidDel="00E2408D" w:rsidRDefault="00BB2644" w:rsidP="00BB2644">
            <w:pPr>
              <w:rPr>
                <w:del w:id="2442" w:author="Gombosová Erika" w:date="2015-12-11T09:47:00Z"/>
                <w:b/>
                <w:bCs/>
                <w:sz w:val="22"/>
                <w:szCs w:val="22"/>
              </w:rPr>
            </w:pPr>
            <w:del w:id="2443" w:author="Gombosová Erika" w:date="2015-12-11T09:47: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2444" w:author="Gombosová Erika" w:date="2015-12-11T09:47:00Z"/>
                <w:color w:val="000000"/>
                <w:sz w:val="22"/>
                <w:szCs w:val="22"/>
              </w:rPr>
            </w:pPr>
            <w:del w:id="2445" w:author="Gombosová Erika" w:date="2015-12-11T09:47:00Z">
              <w:r w:rsidRPr="00BB2644" w:rsidDel="00E2408D">
                <w:rPr>
                  <w:color w:val="000000"/>
                  <w:sz w:val="22"/>
                  <w:szCs w:val="22"/>
                </w:rPr>
                <w:delText> </w:delText>
              </w:r>
            </w:del>
          </w:p>
        </w:tc>
      </w:tr>
      <w:tr w:rsidR="00BB2644" w:rsidRPr="00BB2644" w:rsidDel="00E2408D" w:rsidTr="00BB5C53">
        <w:trPr>
          <w:trHeight w:val="300"/>
          <w:del w:id="2446" w:author="Gombosová Erika" w:date="2015-12-11T09:47:00Z"/>
        </w:trPr>
        <w:tc>
          <w:tcPr>
            <w:tcW w:w="9087" w:type="dxa"/>
            <w:gridSpan w:val="7"/>
            <w:shd w:val="clear" w:color="auto" w:fill="auto"/>
            <w:noWrap/>
            <w:vAlign w:val="bottom"/>
            <w:hideMark/>
          </w:tcPr>
          <w:p w:rsidR="00BB2644" w:rsidRPr="00BB2644" w:rsidDel="00E2408D" w:rsidRDefault="00BB2644" w:rsidP="00BB2644">
            <w:pPr>
              <w:jc w:val="center"/>
              <w:rPr>
                <w:del w:id="2447" w:author="Gombosová Erika" w:date="2015-12-11T09:47:00Z"/>
                <w:color w:val="000000"/>
                <w:sz w:val="22"/>
                <w:szCs w:val="22"/>
              </w:rPr>
            </w:pPr>
            <w:del w:id="2448" w:author="Gombosová Erika" w:date="2015-12-11T09:47:00Z">
              <w:r w:rsidRPr="00BB2644" w:rsidDel="00E2408D">
                <w:rPr>
                  <w:color w:val="000000"/>
                  <w:sz w:val="22"/>
                  <w:szCs w:val="22"/>
                </w:rPr>
                <w:delText> </w:delText>
              </w:r>
            </w:del>
          </w:p>
        </w:tc>
      </w:tr>
      <w:tr w:rsidR="00BB2644" w:rsidRPr="00BB2644" w:rsidDel="00E2408D" w:rsidTr="00BB5C53">
        <w:trPr>
          <w:trHeight w:val="300"/>
          <w:del w:id="2449" w:author="Gombosová Erika" w:date="2015-12-11T09:47:00Z"/>
        </w:trPr>
        <w:tc>
          <w:tcPr>
            <w:tcW w:w="3559" w:type="dxa"/>
            <w:gridSpan w:val="2"/>
            <w:shd w:val="clear" w:color="000000" w:fill="FFFFFF"/>
            <w:hideMark/>
          </w:tcPr>
          <w:p w:rsidR="00BB2644" w:rsidRPr="00BB2644" w:rsidDel="00E2408D" w:rsidRDefault="00BB2644" w:rsidP="00BB2644">
            <w:pPr>
              <w:rPr>
                <w:del w:id="2450" w:author="Gombosová Erika" w:date="2015-12-11T09:47:00Z"/>
                <w:b/>
                <w:bCs/>
                <w:sz w:val="22"/>
                <w:szCs w:val="22"/>
              </w:rPr>
            </w:pPr>
            <w:del w:id="2451" w:author="Gombosová Erika" w:date="2015-12-11T09:47: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2452" w:author="Gombosová Erika" w:date="2015-12-11T09:47:00Z"/>
                <w:color w:val="000000"/>
                <w:sz w:val="22"/>
                <w:szCs w:val="22"/>
              </w:rPr>
            </w:pPr>
            <w:del w:id="2453" w:author="Gombosová Erika" w:date="2015-12-11T09:47:00Z">
              <w:r w:rsidRPr="00BB2644" w:rsidDel="00E2408D">
                <w:rPr>
                  <w:color w:val="000000"/>
                  <w:sz w:val="22"/>
                  <w:szCs w:val="22"/>
                </w:rPr>
                <w:delText> </w:delText>
              </w:r>
            </w:del>
          </w:p>
        </w:tc>
      </w:tr>
      <w:tr w:rsidR="00BB2644" w:rsidRPr="00BB2644" w:rsidDel="00E2408D" w:rsidTr="00BB5C53">
        <w:trPr>
          <w:trHeight w:val="300"/>
          <w:del w:id="2454" w:author="Gombosová Erika" w:date="2015-12-11T09:47:00Z"/>
        </w:trPr>
        <w:tc>
          <w:tcPr>
            <w:tcW w:w="3559" w:type="dxa"/>
            <w:gridSpan w:val="2"/>
            <w:shd w:val="clear" w:color="000000" w:fill="FFFFFF"/>
            <w:hideMark/>
          </w:tcPr>
          <w:p w:rsidR="00BB2644" w:rsidRPr="00BB2644" w:rsidDel="00E2408D" w:rsidRDefault="00BB2644" w:rsidP="00BB2644">
            <w:pPr>
              <w:rPr>
                <w:del w:id="2455" w:author="Gombosová Erika" w:date="2015-12-11T09:47:00Z"/>
                <w:b/>
                <w:bCs/>
                <w:sz w:val="22"/>
                <w:szCs w:val="22"/>
              </w:rPr>
            </w:pPr>
            <w:del w:id="2456" w:author="Gombosová Erika" w:date="2015-12-11T09:47:00Z">
              <w:r w:rsidRPr="00BB2644" w:rsidDel="00E2408D">
                <w:rPr>
                  <w:b/>
                  <w:bCs/>
                  <w:sz w:val="22"/>
                  <w:szCs w:val="22"/>
                </w:rPr>
                <w:delText xml:space="preserve">Dátum: </w:delText>
              </w:r>
            </w:del>
          </w:p>
        </w:tc>
        <w:tc>
          <w:tcPr>
            <w:tcW w:w="5528" w:type="dxa"/>
            <w:gridSpan w:val="5"/>
            <w:shd w:val="clear" w:color="auto" w:fill="auto"/>
            <w:vAlign w:val="center"/>
            <w:hideMark/>
          </w:tcPr>
          <w:p w:rsidR="00BB2644" w:rsidRPr="00BB2644" w:rsidDel="00E2408D" w:rsidRDefault="00BB2644" w:rsidP="00BB2644">
            <w:pPr>
              <w:rPr>
                <w:del w:id="2457" w:author="Gombosová Erika" w:date="2015-12-11T09:47:00Z"/>
                <w:color w:val="000000"/>
                <w:sz w:val="22"/>
                <w:szCs w:val="22"/>
              </w:rPr>
            </w:pPr>
            <w:del w:id="2458" w:author="Gombosová Erika" w:date="2015-12-11T09:47:00Z">
              <w:r w:rsidRPr="00BB2644" w:rsidDel="00E2408D">
                <w:rPr>
                  <w:color w:val="000000"/>
                  <w:sz w:val="22"/>
                  <w:szCs w:val="22"/>
                </w:rPr>
                <w:delText> </w:delText>
              </w:r>
            </w:del>
          </w:p>
        </w:tc>
      </w:tr>
      <w:tr w:rsidR="00BB2644" w:rsidRPr="00BB2644" w:rsidDel="00E2408D" w:rsidTr="00BB5C53">
        <w:trPr>
          <w:trHeight w:val="330"/>
          <w:del w:id="2459" w:author="Gombosová Erika" w:date="2015-12-11T09:47:00Z"/>
        </w:trPr>
        <w:tc>
          <w:tcPr>
            <w:tcW w:w="3559" w:type="dxa"/>
            <w:gridSpan w:val="2"/>
            <w:shd w:val="clear" w:color="000000" w:fill="FFFFFF"/>
            <w:hideMark/>
          </w:tcPr>
          <w:p w:rsidR="00BB2644" w:rsidRPr="00BB2644" w:rsidDel="00E2408D" w:rsidRDefault="00BB2644" w:rsidP="00BB2644">
            <w:pPr>
              <w:rPr>
                <w:del w:id="2460" w:author="Gombosová Erika" w:date="2015-12-11T09:47:00Z"/>
                <w:b/>
                <w:bCs/>
                <w:sz w:val="22"/>
                <w:szCs w:val="22"/>
              </w:rPr>
            </w:pPr>
            <w:del w:id="2461" w:author="Gombosová Erika" w:date="2015-12-11T09:47: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2462" w:author="Gombosová Erika" w:date="2015-12-11T09:47:00Z"/>
                <w:color w:val="000000"/>
                <w:sz w:val="22"/>
                <w:szCs w:val="22"/>
              </w:rPr>
            </w:pPr>
            <w:del w:id="2463" w:author="Gombosová Erika" w:date="2015-12-11T09:47:00Z">
              <w:r w:rsidRPr="00BB2644" w:rsidDel="00E2408D">
                <w:rPr>
                  <w:color w:val="000000"/>
                  <w:sz w:val="22"/>
                  <w:szCs w:val="22"/>
                </w:rPr>
                <w:delText> </w:delText>
              </w:r>
            </w:del>
          </w:p>
        </w:tc>
      </w:tr>
    </w:tbl>
    <w:p w:rsidR="00BD77E9" w:rsidRDefault="00BD77E9">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464" w:name="KZ_18"/>
            <w:r w:rsidRPr="00BB2644">
              <w:rPr>
                <w:b/>
                <w:bCs/>
                <w:color w:val="FFFFFF"/>
              </w:rPr>
              <w:t xml:space="preserve">Kontrolný zoznam k </w:t>
            </w:r>
            <w:ins w:id="2465" w:author="Gombosová Erika" w:date="2015-12-15T16:44:00Z">
              <w:r w:rsidR="00432B14">
                <w:rPr>
                  <w:b/>
                  <w:bCs/>
                  <w:color w:val="FFFFFF"/>
                </w:rPr>
                <w:t>finančnej</w:t>
              </w:r>
            </w:ins>
            <w:del w:id="2466" w:author="Gombosová Erika" w:date="2015-12-15T16:44:00Z">
              <w:r w:rsidRPr="00BB2644" w:rsidDel="00432B14">
                <w:rPr>
                  <w:b/>
                  <w:bCs/>
                  <w:color w:val="FFFFFF"/>
                </w:rPr>
                <w:delText>administratívnej</w:delText>
              </w:r>
            </w:del>
            <w:r w:rsidRPr="00BB2644">
              <w:rPr>
                <w:b/>
                <w:bCs/>
                <w:color w:val="FFFFFF"/>
              </w:rPr>
              <w:t xml:space="preserve"> kontrole VO</w:t>
            </w:r>
            <w:r w:rsidRPr="00BB2644">
              <w:rPr>
                <w:b/>
                <w:bCs/>
                <w:color w:val="FFFFFF"/>
              </w:rPr>
              <w:br/>
            </w:r>
            <w:r w:rsidR="002A537C" w:rsidRPr="002A537C">
              <w:rPr>
                <w:b/>
                <w:bCs/>
                <w:color w:val="FFFFFF"/>
              </w:rPr>
              <w:t>Nadlimitná zákazka - priame rokovacie konanie - 2. ex-ante kontrola</w:t>
            </w:r>
          </w:p>
        </w:tc>
      </w:tr>
      <w:bookmarkEnd w:id="2464"/>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lastRenderedPageBreak/>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ins w:id="2467" w:author="Gombosová Erika" w:date="2015-12-11T09:47:00Z"/>
        </w:trPr>
        <w:tc>
          <w:tcPr>
            <w:tcW w:w="9087" w:type="dxa"/>
            <w:gridSpan w:val="7"/>
            <w:shd w:val="clear" w:color="auto" w:fill="auto"/>
            <w:noWrap/>
            <w:vAlign w:val="center"/>
          </w:tcPr>
          <w:p w:rsidR="00E2408D" w:rsidRPr="00BD2FCC" w:rsidRDefault="00E2408D" w:rsidP="00CB451E">
            <w:pPr>
              <w:jc w:val="both"/>
              <w:rPr>
                <w:ins w:id="2468" w:author="Gombosová Erika" w:date="2015-12-11T09:47:00Z"/>
                <w:b/>
                <w:sz w:val="20"/>
                <w:szCs w:val="20"/>
              </w:rPr>
            </w:pPr>
            <w:ins w:id="2469" w:author="Gombosová Erika" w:date="2015-12-11T09:47:00Z">
              <w:r w:rsidRPr="00BD2FCC">
                <w:rPr>
                  <w:b/>
                  <w:sz w:val="20"/>
                  <w:szCs w:val="20"/>
                </w:rPr>
                <w:t>VYJADRENIE</w:t>
              </w:r>
            </w:ins>
          </w:p>
          <w:p w:rsidR="00E2408D" w:rsidRPr="00BD2FCC" w:rsidRDefault="00E2408D" w:rsidP="00CB451E">
            <w:pPr>
              <w:jc w:val="both"/>
              <w:rPr>
                <w:ins w:id="2470" w:author="Gombosová Erika" w:date="2015-12-11T09:47:00Z"/>
                <w:sz w:val="20"/>
                <w:szCs w:val="20"/>
              </w:rPr>
            </w:pPr>
          </w:p>
          <w:p w:rsidR="000C1AA0" w:rsidRPr="00A54276" w:rsidRDefault="000C1AA0" w:rsidP="000C1AA0">
            <w:pPr>
              <w:rPr>
                <w:ins w:id="2471" w:author="Gombosová Erika" w:date="2015-12-15T13:04:00Z"/>
              </w:rPr>
            </w:pPr>
            <w:ins w:id="2472" w:author="Gombosová Erika" w:date="2015-12-15T13:04:00Z">
              <w:r w:rsidRPr="00B64015">
                <w:rPr>
                  <w:sz w:val="20"/>
                  <w:szCs w:val="20"/>
                </w:rPr>
                <w:t xml:space="preserve">Na základe overených skutočností potvrdzujem, že </w:t>
              </w:r>
              <w:r>
                <w:rPr>
                  <w:sz w:val="20"/>
                  <w:szCs w:val="20"/>
                </w:rPr>
                <w:t xml:space="preserve"> </w:t>
              </w:r>
            </w:ins>
            <w:customXmlInsRangeStart w:id="2473" w:author="Gombosová Erika" w:date="2015-12-15T13:04:00Z"/>
            <w:sdt>
              <w:sdtPr>
                <w:rPr>
                  <w:sz w:val="20"/>
                  <w:szCs w:val="20"/>
                </w:rPr>
                <w:id w:val="-799306404"/>
                <w:placeholder>
                  <w:docPart w:val="C5390F9B63CF488BB1A3D8529D39D2B7"/>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InsRangeEnd w:id="2473"/>
                <w:ins w:id="2474" w:author="Gombosová Erika" w:date="2015-12-15T13:04:00Z">
                  <w:r w:rsidRPr="00B64015">
                    <w:rPr>
                      <w:sz w:val="20"/>
                      <w:szCs w:val="20"/>
                    </w:rPr>
                    <w:t>Vyberte položku.</w:t>
                  </w:r>
                </w:ins>
                <w:customXmlInsRangeStart w:id="2475" w:author="Gombosová Erika" w:date="2015-12-15T13:04:00Z"/>
              </w:sdtContent>
            </w:sdt>
            <w:customXmlInsRangeEnd w:id="2475"/>
            <w:ins w:id="2476" w:author="Gombosová Erika" w:date="2015-12-15T13:04:00Z">
              <w:r w:rsidRPr="00B64015">
                <w:rPr>
                  <w:sz w:val="20"/>
                  <w:szCs w:val="20"/>
                </w:rPr>
                <w:t xml:space="preserve">   </w:t>
              </w:r>
            </w:ins>
          </w:p>
          <w:p w:rsidR="000C1AA0" w:rsidRDefault="000C1AA0" w:rsidP="00CB451E">
            <w:pPr>
              <w:rPr>
                <w:ins w:id="2477" w:author="Gombosová Erika" w:date="2015-12-15T13:04:00Z"/>
                <w:sz w:val="20"/>
                <w:szCs w:val="20"/>
              </w:rPr>
            </w:pPr>
          </w:p>
          <w:p w:rsidR="00E2408D" w:rsidRPr="00BB2644" w:rsidRDefault="00E2408D">
            <w:pPr>
              <w:rPr>
                <w:ins w:id="2478" w:author="Gombosová Erika" w:date="2015-12-11T09:47:00Z"/>
                <w:b/>
                <w:bCs/>
                <w:color w:val="000000"/>
                <w:sz w:val="22"/>
                <w:szCs w:val="22"/>
              </w:rPr>
              <w:pPrChange w:id="2479" w:author="Gombosová Erika" w:date="2015-12-15T13:04:00Z">
                <w:pPr>
                  <w:jc w:val="center"/>
                </w:pPr>
              </w:pPrChange>
            </w:pPr>
          </w:p>
        </w:tc>
      </w:tr>
      <w:tr w:rsidR="00E2408D" w:rsidRPr="00BB2644" w:rsidTr="00CB451E">
        <w:trPr>
          <w:trHeight w:val="300"/>
          <w:ins w:id="2480" w:author="Gombosová Erika" w:date="2015-12-11T09:47:00Z"/>
        </w:trPr>
        <w:tc>
          <w:tcPr>
            <w:tcW w:w="3559" w:type="dxa"/>
            <w:gridSpan w:val="2"/>
            <w:shd w:val="clear" w:color="auto" w:fill="auto"/>
            <w:vAlign w:val="center"/>
            <w:hideMark/>
          </w:tcPr>
          <w:p w:rsidR="00E2408D" w:rsidRPr="00BB2644" w:rsidRDefault="00E2408D" w:rsidP="00CB451E">
            <w:pPr>
              <w:rPr>
                <w:ins w:id="2481" w:author="Gombosová Erika" w:date="2015-12-11T09:47:00Z"/>
                <w:b/>
                <w:bCs/>
                <w:sz w:val="22"/>
                <w:szCs w:val="22"/>
              </w:rPr>
            </w:pPr>
            <w:ins w:id="2482" w:author="Gombosová Erika" w:date="2015-12-11T09:47:00Z">
              <w:r w:rsidRPr="00BB2644">
                <w:rPr>
                  <w:b/>
                  <w:bCs/>
                  <w:sz w:val="22"/>
                  <w:szCs w:val="22"/>
                </w:rPr>
                <w:t>Kontrolu vykonal</w:t>
              </w:r>
              <w:r w:rsidRPr="00BD2FCC">
                <w:rPr>
                  <w:rStyle w:val="Odkaznapoznmkupodiarou"/>
                  <w:b/>
                  <w:bCs/>
                  <w:sz w:val="20"/>
                  <w:szCs w:val="20"/>
                </w:rPr>
                <w:footnoteReference w:id="35"/>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2485" w:author="Gombosová Erika" w:date="2015-12-11T09:47:00Z"/>
                <w:color w:val="000000"/>
                <w:sz w:val="22"/>
                <w:szCs w:val="22"/>
              </w:rPr>
            </w:pPr>
            <w:ins w:id="2486" w:author="Gombosová Erika" w:date="2015-12-11T09:47:00Z">
              <w:r w:rsidRPr="00BB2644">
                <w:rPr>
                  <w:color w:val="000000"/>
                  <w:sz w:val="22"/>
                  <w:szCs w:val="22"/>
                </w:rPr>
                <w:t> </w:t>
              </w:r>
            </w:ins>
          </w:p>
        </w:tc>
      </w:tr>
      <w:tr w:rsidR="00E2408D" w:rsidRPr="00BB2644" w:rsidTr="00CB451E">
        <w:trPr>
          <w:trHeight w:val="300"/>
          <w:ins w:id="2487" w:author="Gombosová Erika" w:date="2015-12-11T09:47:00Z"/>
        </w:trPr>
        <w:tc>
          <w:tcPr>
            <w:tcW w:w="3559" w:type="dxa"/>
            <w:gridSpan w:val="2"/>
            <w:shd w:val="clear" w:color="auto" w:fill="auto"/>
            <w:vAlign w:val="center"/>
            <w:hideMark/>
          </w:tcPr>
          <w:p w:rsidR="00E2408D" w:rsidRPr="00BB2644" w:rsidRDefault="00E2408D" w:rsidP="00CB451E">
            <w:pPr>
              <w:rPr>
                <w:ins w:id="2488" w:author="Gombosová Erika" w:date="2015-12-11T09:47:00Z"/>
                <w:b/>
                <w:bCs/>
                <w:sz w:val="22"/>
                <w:szCs w:val="22"/>
              </w:rPr>
            </w:pPr>
            <w:ins w:id="2489" w:author="Gombosová Erika" w:date="2015-12-11T09:47:00Z">
              <w:r w:rsidRPr="00BB2644">
                <w:rPr>
                  <w:b/>
                  <w:bCs/>
                  <w:sz w:val="22"/>
                  <w:szCs w:val="22"/>
                </w:rPr>
                <w:t>Dátum:</w:t>
              </w:r>
            </w:ins>
          </w:p>
        </w:tc>
        <w:tc>
          <w:tcPr>
            <w:tcW w:w="5528" w:type="dxa"/>
            <w:gridSpan w:val="5"/>
            <w:shd w:val="clear" w:color="auto" w:fill="auto"/>
            <w:vAlign w:val="center"/>
            <w:hideMark/>
          </w:tcPr>
          <w:p w:rsidR="00E2408D" w:rsidRPr="00BB2644" w:rsidRDefault="00E2408D" w:rsidP="00CB451E">
            <w:pPr>
              <w:rPr>
                <w:ins w:id="2490" w:author="Gombosová Erika" w:date="2015-12-11T09:47:00Z"/>
                <w:color w:val="000000"/>
                <w:sz w:val="22"/>
                <w:szCs w:val="22"/>
              </w:rPr>
            </w:pPr>
            <w:ins w:id="2491" w:author="Gombosová Erika" w:date="2015-12-11T09:47:00Z">
              <w:r w:rsidRPr="00BB2644">
                <w:rPr>
                  <w:color w:val="000000"/>
                  <w:sz w:val="22"/>
                  <w:szCs w:val="22"/>
                </w:rPr>
                <w:t> </w:t>
              </w:r>
            </w:ins>
          </w:p>
        </w:tc>
      </w:tr>
      <w:tr w:rsidR="00E2408D" w:rsidRPr="00BB2644" w:rsidTr="00CB451E">
        <w:trPr>
          <w:trHeight w:val="300"/>
          <w:ins w:id="2492" w:author="Gombosová Erika" w:date="2015-12-11T09:47:00Z"/>
        </w:trPr>
        <w:tc>
          <w:tcPr>
            <w:tcW w:w="3559" w:type="dxa"/>
            <w:gridSpan w:val="2"/>
            <w:shd w:val="clear" w:color="000000" w:fill="FFFFFF"/>
            <w:vAlign w:val="center"/>
            <w:hideMark/>
          </w:tcPr>
          <w:p w:rsidR="00E2408D" w:rsidRPr="00BB2644" w:rsidRDefault="00E2408D" w:rsidP="00CB451E">
            <w:pPr>
              <w:rPr>
                <w:ins w:id="2493" w:author="Gombosová Erika" w:date="2015-12-11T09:47:00Z"/>
                <w:b/>
                <w:bCs/>
                <w:sz w:val="22"/>
                <w:szCs w:val="22"/>
              </w:rPr>
            </w:pPr>
            <w:ins w:id="2494" w:author="Gombosová Erika" w:date="2015-12-11T09:47: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2495" w:author="Gombosová Erika" w:date="2015-12-11T09:47:00Z"/>
                <w:color w:val="000000"/>
                <w:sz w:val="22"/>
                <w:szCs w:val="22"/>
              </w:rPr>
            </w:pPr>
            <w:ins w:id="2496" w:author="Gombosová Erika" w:date="2015-12-11T09:47:00Z">
              <w:r w:rsidRPr="00BB2644">
                <w:rPr>
                  <w:color w:val="000000"/>
                  <w:sz w:val="22"/>
                  <w:szCs w:val="22"/>
                </w:rPr>
                <w:t> </w:t>
              </w:r>
            </w:ins>
          </w:p>
        </w:tc>
      </w:tr>
      <w:tr w:rsidR="00E2408D" w:rsidRPr="00BB2644" w:rsidTr="00CB451E">
        <w:trPr>
          <w:trHeight w:val="300"/>
          <w:ins w:id="2497" w:author="Gombosová Erika" w:date="2015-12-11T09:47:00Z"/>
        </w:trPr>
        <w:tc>
          <w:tcPr>
            <w:tcW w:w="9087" w:type="dxa"/>
            <w:gridSpan w:val="7"/>
            <w:shd w:val="clear" w:color="auto" w:fill="auto"/>
            <w:noWrap/>
            <w:vAlign w:val="bottom"/>
            <w:hideMark/>
          </w:tcPr>
          <w:p w:rsidR="00E2408D" w:rsidRPr="00BB2644" w:rsidRDefault="00E2408D" w:rsidP="00CB451E">
            <w:pPr>
              <w:jc w:val="center"/>
              <w:rPr>
                <w:ins w:id="2498" w:author="Gombosová Erika" w:date="2015-12-11T09:47:00Z"/>
                <w:color w:val="000000"/>
                <w:sz w:val="22"/>
                <w:szCs w:val="22"/>
              </w:rPr>
            </w:pPr>
            <w:ins w:id="2499" w:author="Gombosová Erika" w:date="2015-12-11T09:47:00Z">
              <w:r w:rsidRPr="00BB2644">
                <w:rPr>
                  <w:color w:val="000000"/>
                  <w:sz w:val="22"/>
                  <w:szCs w:val="22"/>
                </w:rPr>
                <w:t> </w:t>
              </w:r>
            </w:ins>
          </w:p>
        </w:tc>
      </w:tr>
      <w:tr w:rsidR="00E2408D" w:rsidRPr="00BB2644" w:rsidTr="00CB451E">
        <w:trPr>
          <w:trHeight w:val="300"/>
          <w:ins w:id="2500" w:author="Gombosová Erika" w:date="2015-12-11T09:47:00Z"/>
        </w:trPr>
        <w:tc>
          <w:tcPr>
            <w:tcW w:w="3559" w:type="dxa"/>
            <w:gridSpan w:val="2"/>
            <w:shd w:val="clear" w:color="000000" w:fill="FFFFFF"/>
            <w:vAlign w:val="center"/>
            <w:hideMark/>
          </w:tcPr>
          <w:p w:rsidR="00E2408D" w:rsidRPr="00BB2644" w:rsidRDefault="00E2408D" w:rsidP="00CB451E">
            <w:pPr>
              <w:rPr>
                <w:ins w:id="2501" w:author="Gombosová Erika" w:date="2015-12-11T09:47:00Z"/>
                <w:b/>
                <w:bCs/>
                <w:sz w:val="22"/>
                <w:szCs w:val="22"/>
              </w:rPr>
            </w:pPr>
            <w:ins w:id="2502" w:author="Gombosová Erika" w:date="2015-12-11T09:47:00Z">
              <w:r w:rsidRPr="00BB2644">
                <w:rPr>
                  <w:b/>
                  <w:bCs/>
                  <w:sz w:val="22"/>
                  <w:szCs w:val="22"/>
                </w:rPr>
                <w:t>Kontrolu vykonal</w:t>
              </w:r>
              <w:r w:rsidRPr="00BD2FCC">
                <w:rPr>
                  <w:rStyle w:val="Odkaznapoznmkupodiarou"/>
                  <w:b/>
                  <w:bCs/>
                  <w:sz w:val="20"/>
                  <w:szCs w:val="20"/>
                </w:rPr>
                <w:footnoteReference w:id="36"/>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2505" w:author="Gombosová Erika" w:date="2015-12-11T09:47:00Z"/>
                <w:color w:val="000000"/>
                <w:sz w:val="22"/>
                <w:szCs w:val="22"/>
              </w:rPr>
            </w:pPr>
            <w:ins w:id="2506" w:author="Gombosová Erika" w:date="2015-12-11T09:47:00Z">
              <w:r w:rsidRPr="00BB2644">
                <w:rPr>
                  <w:color w:val="000000"/>
                  <w:sz w:val="22"/>
                  <w:szCs w:val="22"/>
                </w:rPr>
                <w:t> </w:t>
              </w:r>
            </w:ins>
          </w:p>
        </w:tc>
      </w:tr>
      <w:tr w:rsidR="00E2408D" w:rsidRPr="00BB2644" w:rsidTr="00CB451E">
        <w:trPr>
          <w:trHeight w:val="300"/>
          <w:ins w:id="2507" w:author="Gombosová Erika" w:date="2015-12-11T09:47:00Z"/>
        </w:trPr>
        <w:tc>
          <w:tcPr>
            <w:tcW w:w="3559" w:type="dxa"/>
            <w:gridSpan w:val="2"/>
            <w:shd w:val="clear" w:color="000000" w:fill="FFFFFF"/>
            <w:vAlign w:val="center"/>
            <w:hideMark/>
          </w:tcPr>
          <w:p w:rsidR="00E2408D" w:rsidRPr="00BB2644" w:rsidRDefault="00E2408D" w:rsidP="00CB451E">
            <w:pPr>
              <w:rPr>
                <w:ins w:id="2508" w:author="Gombosová Erika" w:date="2015-12-11T09:47:00Z"/>
                <w:b/>
                <w:bCs/>
                <w:sz w:val="22"/>
                <w:szCs w:val="22"/>
              </w:rPr>
            </w:pPr>
            <w:ins w:id="2509" w:author="Gombosová Erika" w:date="2015-12-11T09:47:00Z">
              <w:r w:rsidRPr="00BB2644">
                <w:rPr>
                  <w:b/>
                  <w:bCs/>
                  <w:sz w:val="22"/>
                  <w:szCs w:val="22"/>
                </w:rPr>
                <w:t xml:space="preserve">Dátum: </w:t>
              </w:r>
            </w:ins>
          </w:p>
        </w:tc>
        <w:tc>
          <w:tcPr>
            <w:tcW w:w="5528" w:type="dxa"/>
            <w:gridSpan w:val="5"/>
            <w:shd w:val="clear" w:color="auto" w:fill="auto"/>
            <w:vAlign w:val="center"/>
            <w:hideMark/>
          </w:tcPr>
          <w:p w:rsidR="00E2408D" w:rsidRPr="00BB2644" w:rsidRDefault="00E2408D" w:rsidP="00CB451E">
            <w:pPr>
              <w:rPr>
                <w:ins w:id="2510" w:author="Gombosová Erika" w:date="2015-12-11T09:47:00Z"/>
                <w:color w:val="000000"/>
                <w:sz w:val="22"/>
                <w:szCs w:val="22"/>
              </w:rPr>
            </w:pPr>
            <w:ins w:id="2511" w:author="Gombosová Erika" w:date="2015-12-11T09:47:00Z">
              <w:r w:rsidRPr="00BB2644">
                <w:rPr>
                  <w:color w:val="000000"/>
                  <w:sz w:val="22"/>
                  <w:szCs w:val="22"/>
                </w:rPr>
                <w:t> </w:t>
              </w:r>
            </w:ins>
          </w:p>
        </w:tc>
      </w:tr>
      <w:tr w:rsidR="00E2408D" w:rsidRPr="00BB2644" w:rsidTr="00CB451E">
        <w:trPr>
          <w:trHeight w:val="300"/>
          <w:ins w:id="2512" w:author="Gombosová Erika" w:date="2015-12-11T09:47:00Z"/>
        </w:trPr>
        <w:tc>
          <w:tcPr>
            <w:tcW w:w="3559" w:type="dxa"/>
            <w:gridSpan w:val="2"/>
            <w:shd w:val="clear" w:color="000000" w:fill="FFFFFF"/>
            <w:vAlign w:val="center"/>
            <w:hideMark/>
          </w:tcPr>
          <w:p w:rsidR="00E2408D" w:rsidRPr="00BB2644" w:rsidRDefault="00E2408D" w:rsidP="00CB451E">
            <w:pPr>
              <w:rPr>
                <w:ins w:id="2513" w:author="Gombosová Erika" w:date="2015-12-11T09:47:00Z"/>
                <w:b/>
                <w:bCs/>
                <w:sz w:val="22"/>
                <w:szCs w:val="22"/>
              </w:rPr>
            </w:pPr>
            <w:ins w:id="2514" w:author="Gombosová Erika" w:date="2015-12-11T09:47: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2515" w:author="Gombosová Erika" w:date="2015-12-11T09:47:00Z"/>
                <w:color w:val="000000"/>
                <w:sz w:val="22"/>
                <w:szCs w:val="22"/>
              </w:rPr>
            </w:pPr>
            <w:ins w:id="2516" w:author="Gombosová Erika" w:date="2015-12-11T09:47:00Z">
              <w:r w:rsidRPr="00BB2644">
                <w:rPr>
                  <w:color w:val="000000"/>
                  <w:sz w:val="22"/>
                  <w:szCs w:val="22"/>
                </w:rPr>
                <w:t> </w:t>
              </w:r>
            </w:ins>
          </w:p>
        </w:tc>
      </w:tr>
      <w:tr w:rsidR="00BB2644" w:rsidRPr="00BB2644" w:rsidDel="00E2408D" w:rsidTr="00BB5C53">
        <w:trPr>
          <w:trHeight w:val="300"/>
          <w:del w:id="2517" w:author="Gombosová Erika" w:date="2015-12-11T09:47:00Z"/>
        </w:trPr>
        <w:tc>
          <w:tcPr>
            <w:tcW w:w="3559" w:type="dxa"/>
            <w:gridSpan w:val="2"/>
            <w:shd w:val="clear" w:color="auto" w:fill="auto"/>
            <w:hideMark/>
          </w:tcPr>
          <w:p w:rsidR="00BB2644" w:rsidRPr="00BB2644" w:rsidDel="00E2408D" w:rsidRDefault="00BB2644" w:rsidP="00BB2644">
            <w:pPr>
              <w:rPr>
                <w:del w:id="2518" w:author="Gombosová Erika" w:date="2015-12-11T09:47:00Z"/>
                <w:b/>
                <w:bCs/>
                <w:sz w:val="22"/>
                <w:szCs w:val="22"/>
              </w:rPr>
            </w:pPr>
            <w:del w:id="2519" w:author="Gombosová Erika" w:date="2015-12-11T09:47: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2520" w:author="Gombosová Erika" w:date="2015-12-11T09:47:00Z"/>
                <w:color w:val="000000"/>
                <w:sz w:val="22"/>
                <w:szCs w:val="22"/>
              </w:rPr>
            </w:pPr>
            <w:del w:id="2521" w:author="Gombosová Erika" w:date="2015-12-11T09:47:00Z">
              <w:r w:rsidRPr="00BB2644" w:rsidDel="00E2408D">
                <w:rPr>
                  <w:color w:val="000000"/>
                  <w:sz w:val="22"/>
                  <w:szCs w:val="22"/>
                </w:rPr>
                <w:delText> </w:delText>
              </w:r>
            </w:del>
          </w:p>
        </w:tc>
      </w:tr>
      <w:tr w:rsidR="00BB2644" w:rsidRPr="00BB2644" w:rsidDel="00E2408D" w:rsidTr="00BB5C53">
        <w:trPr>
          <w:trHeight w:val="300"/>
          <w:del w:id="2522" w:author="Gombosová Erika" w:date="2015-12-11T09:47:00Z"/>
        </w:trPr>
        <w:tc>
          <w:tcPr>
            <w:tcW w:w="3559" w:type="dxa"/>
            <w:gridSpan w:val="2"/>
            <w:shd w:val="clear" w:color="auto" w:fill="auto"/>
            <w:hideMark/>
          </w:tcPr>
          <w:p w:rsidR="00BB2644" w:rsidRPr="00BB2644" w:rsidDel="00E2408D" w:rsidRDefault="00BB2644" w:rsidP="00BB2644">
            <w:pPr>
              <w:rPr>
                <w:del w:id="2523" w:author="Gombosová Erika" w:date="2015-12-11T09:47:00Z"/>
                <w:b/>
                <w:bCs/>
                <w:sz w:val="22"/>
                <w:szCs w:val="22"/>
              </w:rPr>
            </w:pPr>
            <w:del w:id="2524" w:author="Gombosová Erika" w:date="2015-12-11T09:47:00Z">
              <w:r w:rsidRPr="00BB2644" w:rsidDel="00E2408D">
                <w:rPr>
                  <w:b/>
                  <w:bCs/>
                  <w:sz w:val="22"/>
                  <w:szCs w:val="22"/>
                </w:rPr>
                <w:delText>Dátum:</w:delText>
              </w:r>
            </w:del>
          </w:p>
        </w:tc>
        <w:tc>
          <w:tcPr>
            <w:tcW w:w="5528" w:type="dxa"/>
            <w:gridSpan w:val="5"/>
            <w:shd w:val="clear" w:color="auto" w:fill="auto"/>
            <w:vAlign w:val="center"/>
            <w:hideMark/>
          </w:tcPr>
          <w:p w:rsidR="00BB2644" w:rsidRPr="00BB2644" w:rsidDel="00E2408D" w:rsidRDefault="00BB2644" w:rsidP="00BB2644">
            <w:pPr>
              <w:rPr>
                <w:del w:id="2525" w:author="Gombosová Erika" w:date="2015-12-11T09:47:00Z"/>
                <w:color w:val="000000"/>
                <w:sz w:val="22"/>
                <w:szCs w:val="22"/>
              </w:rPr>
            </w:pPr>
            <w:del w:id="2526" w:author="Gombosová Erika" w:date="2015-12-11T09:47:00Z">
              <w:r w:rsidRPr="00BB2644" w:rsidDel="00E2408D">
                <w:rPr>
                  <w:color w:val="000000"/>
                  <w:sz w:val="22"/>
                  <w:szCs w:val="22"/>
                </w:rPr>
                <w:delText> </w:delText>
              </w:r>
            </w:del>
          </w:p>
        </w:tc>
      </w:tr>
      <w:tr w:rsidR="00BB2644" w:rsidRPr="00BB2644" w:rsidDel="00E2408D" w:rsidTr="00BB5C53">
        <w:trPr>
          <w:trHeight w:val="330"/>
          <w:del w:id="2527" w:author="Gombosová Erika" w:date="2015-12-11T09:47:00Z"/>
        </w:trPr>
        <w:tc>
          <w:tcPr>
            <w:tcW w:w="3559" w:type="dxa"/>
            <w:gridSpan w:val="2"/>
            <w:shd w:val="clear" w:color="000000" w:fill="FFFFFF"/>
            <w:hideMark/>
          </w:tcPr>
          <w:p w:rsidR="00BB2644" w:rsidRPr="00BB2644" w:rsidDel="00E2408D" w:rsidRDefault="00BB2644" w:rsidP="00BB2644">
            <w:pPr>
              <w:rPr>
                <w:del w:id="2528" w:author="Gombosová Erika" w:date="2015-12-11T09:47:00Z"/>
                <w:b/>
                <w:bCs/>
                <w:sz w:val="22"/>
                <w:szCs w:val="22"/>
              </w:rPr>
            </w:pPr>
            <w:del w:id="2529" w:author="Gombosová Erika" w:date="2015-12-11T09:47: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2530" w:author="Gombosová Erika" w:date="2015-12-11T09:47:00Z"/>
                <w:color w:val="000000"/>
                <w:sz w:val="22"/>
                <w:szCs w:val="22"/>
              </w:rPr>
            </w:pPr>
            <w:del w:id="2531" w:author="Gombosová Erika" w:date="2015-12-11T09:47:00Z">
              <w:r w:rsidRPr="00BB2644" w:rsidDel="00E2408D">
                <w:rPr>
                  <w:color w:val="000000"/>
                  <w:sz w:val="22"/>
                  <w:szCs w:val="22"/>
                </w:rPr>
                <w:delText> </w:delText>
              </w:r>
            </w:del>
          </w:p>
        </w:tc>
      </w:tr>
      <w:tr w:rsidR="00BB2644" w:rsidRPr="00BB2644" w:rsidDel="00E2408D" w:rsidTr="00BB5C53">
        <w:trPr>
          <w:trHeight w:val="300"/>
          <w:del w:id="2532" w:author="Gombosová Erika" w:date="2015-12-11T09:47:00Z"/>
        </w:trPr>
        <w:tc>
          <w:tcPr>
            <w:tcW w:w="9087" w:type="dxa"/>
            <w:gridSpan w:val="7"/>
            <w:shd w:val="clear" w:color="auto" w:fill="auto"/>
            <w:noWrap/>
            <w:vAlign w:val="bottom"/>
            <w:hideMark/>
          </w:tcPr>
          <w:p w:rsidR="00BB2644" w:rsidRPr="00BB2644" w:rsidDel="00E2408D" w:rsidRDefault="00BB2644" w:rsidP="00BB2644">
            <w:pPr>
              <w:jc w:val="center"/>
              <w:rPr>
                <w:del w:id="2533" w:author="Gombosová Erika" w:date="2015-12-11T09:47:00Z"/>
                <w:color w:val="000000"/>
                <w:sz w:val="22"/>
                <w:szCs w:val="22"/>
              </w:rPr>
            </w:pPr>
            <w:del w:id="2534" w:author="Gombosová Erika" w:date="2015-12-11T09:47:00Z">
              <w:r w:rsidRPr="00BB2644" w:rsidDel="00E2408D">
                <w:rPr>
                  <w:color w:val="000000"/>
                  <w:sz w:val="22"/>
                  <w:szCs w:val="22"/>
                </w:rPr>
                <w:delText> </w:delText>
              </w:r>
            </w:del>
          </w:p>
        </w:tc>
      </w:tr>
      <w:tr w:rsidR="00BB2644" w:rsidRPr="00BB2644" w:rsidDel="00E2408D" w:rsidTr="00BB5C53">
        <w:trPr>
          <w:trHeight w:val="300"/>
          <w:del w:id="2535" w:author="Gombosová Erika" w:date="2015-12-11T09:47:00Z"/>
        </w:trPr>
        <w:tc>
          <w:tcPr>
            <w:tcW w:w="3559" w:type="dxa"/>
            <w:gridSpan w:val="2"/>
            <w:shd w:val="clear" w:color="000000" w:fill="FFFFFF"/>
            <w:hideMark/>
          </w:tcPr>
          <w:p w:rsidR="00BB2644" w:rsidRPr="00BB2644" w:rsidDel="00E2408D" w:rsidRDefault="00BB2644" w:rsidP="00BB2644">
            <w:pPr>
              <w:rPr>
                <w:del w:id="2536" w:author="Gombosová Erika" w:date="2015-12-11T09:47:00Z"/>
                <w:b/>
                <w:bCs/>
                <w:sz w:val="22"/>
                <w:szCs w:val="22"/>
              </w:rPr>
            </w:pPr>
            <w:del w:id="2537" w:author="Gombosová Erika" w:date="2015-12-11T09:47: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2538" w:author="Gombosová Erika" w:date="2015-12-11T09:47:00Z"/>
                <w:color w:val="000000"/>
                <w:sz w:val="22"/>
                <w:szCs w:val="22"/>
              </w:rPr>
            </w:pPr>
            <w:del w:id="2539" w:author="Gombosová Erika" w:date="2015-12-11T09:47:00Z">
              <w:r w:rsidRPr="00BB2644" w:rsidDel="00E2408D">
                <w:rPr>
                  <w:color w:val="000000"/>
                  <w:sz w:val="22"/>
                  <w:szCs w:val="22"/>
                </w:rPr>
                <w:delText> </w:delText>
              </w:r>
            </w:del>
          </w:p>
        </w:tc>
      </w:tr>
      <w:tr w:rsidR="00BB2644" w:rsidRPr="00BB2644" w:rsidDel="00E2408D" w:rsidTr="00BB5C53">
        <w:trPr>
          <w:trHeight w:val="300"/>
          <w:del w:id="2540" w:author="Gombosová Erika" w:date="2015-12-11T09:47:00Z"/>
        </w:trPr>
        <w:tc>
          <w:tcPr>
            <w:tcW w:w="3559" w:type="dxa"/>
            <w:gridSpan w:val="2"/>
            <w:shd w:val="clear" w:color="000000" w:fill="FFFFFF"/>
            <w:hideMark/>
          </w:tcPr>
          <w:p w:rsidR="00BB2644" w:rsidRPr="00BB2644" w:rsidDel="00E2408D" w:rsidRDefault="00BB2644" w:rsidP="00BB2644">
            <w:pPr>
              <w:rPr>
                <w:del w:id="2541" w:author="Gombosová Erika" w:date="2015-12-11T09:47:00Z"/>
                <w:b/>
                <w:bCs/>
                <w:sz w:val="22"/>
                <w:szCs w:val="22"/>
              </w:rPr>
            </w:pPr>
            <w:del w:id="2542" w:author="Gombosová Erika" w:date="2015-12-11T09:47:00Z">
              <w:r w:rsidRPr="00BB2644" w:rsidDel="00E2408D">
                <w:rPr>
                  <w:b/>
                  <w:bCs/>
                  <w:sz w:val="22"/>
                  <w:szCs w:val="22"/>
                </w:rPr>
                <w:delText xml:space="preserve">Dátum: </w:delText>
              </w:r>
            </w:del>
          </w:p>
        </w:tc>
        <w:tc>
          <w:tcPr>
            <w:tcW w:w="5528" w:type="dxa"/>
            <w:gridSpan w:val="5"/>
            <w:shd w:val="clear" w:color="auto" w:fill="auto"/>
            <w:vAlign w:val="center"/>
            <w:hideMark/>
          </w:tcPr>
          <w:p w:rsidR="00BB2644" w:rsidRPr="00BB2644" w:rsidDel="00E2408D" w:rsidRDefault="00BB2644" w:rsidP="00BB2644">
            <w:pPr>
              <w:rPr>
                <w:del w:id="2543" w:author="Gombosová Erika" w:date="2015-12-11T09:47:00Z"/>
                <w:color w:val="000000"/>
                <w:sz w:val="22"/>
                <w:szCs w:val="22"/>
              </w:rPr>
            </w:pPr>
            <w:del w:id="2544" w:author="Gombosová Erika" w:date="2015-12-11T09:47:00Z">
              <w:r w:rsidRPr="00BB2644" w:rsidDel="00E2408D">
                <w:rPr>
                  <w:color w:val="000000"/>
                  <w:sz w:val="22"/>
                  <w:szCs w:val="22"/>
                </w:rPr>
                <w:delText> </w:delText>
              </w:r>
            </w:del>
          </w:p>
        </w:tc>
      </w:tr>
      <w:tr w:rsidR="00BB2644" w:rsidRPr="00BB2644" w:rsidDel="00E2408D" w:rsidTr="00BB5C53">
        <w:trPr>
          <w:trHeight w:val="330"/>
          <w:del w:id="2545" w:author="Gombosová Erika" w:date="2015-12-11T09:47:00Z"/>
        </w:trPr>
        <w:tc>
          <w:tcPr>
            <w:tcW w:w="3559" w:type="dxa"/>
            <w:gridSpan w:val="2"/>
            <w:shd w:val="clear" w:color="000000" w:fill="FFFFFF"/>
            <w:hideMark/>
          </w:tcPr>
          <w:p w:rsidR="00BB2644" w:rsidRPr="00BB2644" w:rsidDel="00E2408D" w:rsidRDefault="00BB2644" w:rsidP="00BB2644">
            <w:pPr>
              <w:rPr>
                <w:del w:id="2546" w:author="Gombosová Erika" w:date="2015-12-11T09:47:00Z"/>
                <w:b/>
                <w:bCs/>
                <w:sz w:val="22"/>
                <w:szCs w:val="22"/>
              </w:rPr>
            </w:pPr>
            <w:del w:id="2547" w:author="Gombosová Erika" w:date="2015-12-11T09:47: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2548" w:author="Gombosová Erika" w:date="2015-12-11T09:47:00Z"/>
                <w:color w:val="000000"/>
                <w:sz w:val="22"/>
                <w:szCs w:val="22"/>
              </w:rPr>
            </w:pPr>
            <w:del w:id="2549" w:author="Gombosová Erika" w:date="2015-12-11T09:47:00Z">
              <w:r w:rsidRPr="00BB2644" w:rsidDel="00E2408D">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550" w:name="KZ_19"/>
            <w:r w:rsidRPr="00BB2644">
              <w:rPr>
                <w:b/>
                <w:bCs/>
                <w:color w:val="FFFFFF"/>
              </w:rPr>
              <w:lastRenderedPageBreak/>
              <w:t xml:space="preserve">Kontrolný zoznam k </w:t>
            </w:r>
            <w:ins w:id="2551" w:author="Gombosová Erika" w:date="2015-12-15T16:44:00Z">
              <w:r w:rsidR="00432B14">
                <w:rPr>
                  <w:b/>
                  <w:bCs/>
                  <w:color w:val="FFFFFF"/>
                </w:rPr>
                <w:t>finančnej</w:t>
              </w:r>
            </w:ins>
            <w:del w:id="2552" w:author="Gombosová Erika" w:date="2015-12-15T16:44:00Z">
              <w:r w:rsidRPr="00BB2644" w:rsidDel="00432B14">
                <w:rPr>
                  <w:b/>
                  <w:bCs/>
                  <w:color w:val="FFFFFF"/>
                </w:rPr>
                <w:delText>administratívnej</w:delText>
              </w:r>
            </w:del>
            <w:r w:rsidRPr="00BB2644">
              <w:rPr>
                <w:b/>
                <w:bCs/>
                <w:color w:val="FFFFFF"/>
              </w:rPr>
              <w:t xml:space="preserve"> kontrole VO</w:t>
            </w:r>
            <w:r w:rsidRPr="00BB2644">
              <w:rPr>
                <w:b/>
                <w:bCs/>
                <w:color w:val="FFFFFF"/>
              </w:rPr>
              <w:br/>
            </w:r>
            <w:r w:rsidR="002A537C" w:rsidRPr="002A537C">
              <w:rPr>
                <w:b/>
                <w:bCs/>
                <w:color w:val="FFFFFF"/>
              </w:rPr>
              <w:t>Nadlimitná zákazka - priame rokovacie konanie - následná ex-post kontrola</w:t>
            </w:r>
          </w:p>
        </w:tc>
      </w:tr>
      <w:bookmarkEnd w:id="2550"/>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ins w:id="2553" w:author="Gombosová Erika" w:date="2015-12-11T09:47:00Z"/>
        </w:trPr>
        <w:tc>
          <w:tcPr>
            <w:tcW w:w="9087" w:type="dxa"/>
            <w:gridSpan w:val="7"/>
            <w:shd w:val="clear" w:color="auto" w:fill="auto"/>
            <w:noWrap/>
            <w:vAlign w:val="center"/>
          </w:tcPr>
          <w:p w:rsidR="00E2408D" w:rsidRPr="00BD2FCC" w:rsidRDefault="00E2408D" w:rsidP="00CB451E">
            <w:pPr>
              <w:jc w:val="both"/>
              <w:rPr>
                <w:ins w:id="2554" w:author="Gombosová Erika" w:date="2015-12-11T09:47:00Z"/>
                <w:b/>
                <w:sz w:val="20"/>
                <w:szCs w:val="20"/>
              </w:rPr>
            </w:pPr>
            <w:ins w:id="2555" w:author="Gombosová Erika" w:date="2015-12-11T09:47:00Z">
              <w:r w:rsidRPr="00BD2FCC">
                <w:rPr>
                  <w:b/>
                  <w:sz w:val="20"/>
                  <w:szCs w:val="20"/>
                </w:rPr>
                <w:t>VYJADRENIE</w:t>
              </w:r>
            </w:ins>
          </w:p>
          <w:p w:rsidR="00E2408D" w:rsidRPr="00BD2FCC" w:rsidRDefault="00E2408D" w:rsidP="00CB451E">
            <w:pPr>
              <w:jc w:val="both"/>
              <w:rPr>
                <w:ins w:id="2556" w:author="Gombosová Erika" w:date="2015-12-11T09:47:00Z"/>
                <w:sz w:val="20"/>
                <w:szCs w:val="20"/>
              </w:rPr>
            </w:pPr>
          </w:p>
          <w:p w:rsidR="000C1AA0" w:rsidRPr="00A54276" w:rsidRDefault="000C1AA0" w:rsidP="000C1AA0">
            <w:pPr>
              <w:rPr>
                <w:ins w:id="2557" w:author="Gombosová Erika" w:date="2015-12-15T13:04:00Z"/>
              </w:rPr>
            </w:pPr>
            <w:ins w:id="2558" w:author="Gombosová Erika" w:date="2015-12-15T13:04:00Z">
              <w:r w:rsidRPr="00B64015">
                <w:rPr>
                  <w:sz w:val="20"/>
                  <w:szCs w:val="20"/>
                </w:rPr>
                <w:t xml:space="preserve">Na základe overených skutočností potvrdzujem, že </w:t>
              </w:r>
              <w:r>
                <w:rPr>
                  <w:sz w:val="20"/>
                  <w:szCs w:val="20"/>
                </w:rPr>
                <w:t xml:space="preserve"> </w:t>
              </w:r>
            </w:ins>
            <w:customXmlInsRangeStart w:id="2559" w:author="Gombosová Erika" w:date="2015-12-15T13:04:00Z"/>
            <w:sdt>
              <w:sdtPr>
                <w:rPr>
                  <w:sz w:val="20"/>
                  <w:szCs w:val="20"/>
                </w:rPr>
                <w:id w:val="-1105422312"/>
                <w:placeholder>
                  <w:docPart w:val="70E493223078414F98789A20531A590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InsRangeEnd w:id="2559"/>
                <w:ins w:id="2560" w:author="Gombosová Erika" w:date="2015-12-15T13:04:00Z">
                  <w:r w:rsidRPr="00B64015">
                    <w:rPr>
                      <w:sz w:val="20"/>
                      <w:szCs w:val="20"/>
                    </w:rPr>
                    <w:t>Vyberte položku.</w:t>
                  </w:r>
                </w:ins>
                <w:customXmlInsRangeStart w:id="2561" w:author="Gombosová Erika" w:date="2015-12-15T13:04:00Z"/>
              </w:sdtContent>
            </w:sdt>
            <w:customXmlInsRangeEnd w:id="2561"/>
            <w:ins w:id="2562" w:author="Gombosová Erika" w:date="2015-12-15T13:04:00Z">
              <w:r w:rsidRPr="00B64015">
                <w:rPr>
                  <w:sz w:val="20"/>
                  <w:szCs w:val="20"/>
                </w:rPr>
                <w:t xml:space="preserve">   </w:t>
              </w:r>
            </w:ins>
          </w:p>
          <w:p w:rsidR="000C1AA0" w:rsidRDefault="000C1AA0" w:rsidP="00CB451E">
            <w:pPr>
              <w:rPr>
                <w:ins w:id="2563" w:author="Gombosová Erika" w:date="2015-12-15T13:04:00Z"/>
                <w:sz w:val="20"/>
                <w:szCs w:val="20"/>
              </w:rPr>
            </w:pPr>
          </w:p>
          <w:p w:rsidR="00E2408D" w:rsidRPr="00BB2644" w:rsidRDefault="00E2408D">
            <w:pPr>
              <w:rPr>
                <w:ins w:id="2564" w:author="Gombosová Erika" w:date="2015-12-11T09:47:00Z"/>
                <w:b/>
                <w:bCs/>
                <w:color w:val="000000"/>
                <w:sz w:val="22"/>
                <w:szCs w:val="22"/>
              </w:rPr>
              <w:pPrChange w:id="2565" w:author="Gombosová Erika" w:date="2015-12-15T13:04:00Z">
                <w:pPr>
                  <w:jc w:val="center"/>
                </w:pPr>
              </w:pPrChange>
            </w:pPr>
          </w:p>
        </w:tc>
      </w:tr>
      <w:tr w:rsidR="00E2408D" w:rsidRPr="00BB2644" w:rsidTr="00CB451E">
        <w:trPr>
          <w:trHeight w:val="300"/>
          <w:ins w:id="2566" w:author="Gombosová Erika" w:date="2015-12-11T09:47:00Z"/>
        </w:trPr>
        <w:tc>
          <w:tcPr>
            <w:tcW w:w="3559" w:type="dxa"/>
            <w:gridSpan w:val="2"/>
            <w:shd w:val="clear" w:color="auto" w:fill="auto"/>
            <w:vAlign w:val="center"/>
            <w:hideMark/>
          </w:tcPr>
          <w:p w:rsidR="00E2408D" w:rsidRPr="00BB2644" w:rsidRDefault="00E2408D" w:rsidP="00CB451E">
            <w:pPr>
              <w:rPr>
                <w:ins w:id="2567" w:author="Gombosová Erika" w:date="2015-12-11T09:47:00Z"/>
                <w:b/>
                <w:bCs/>
                <w:sz w:val="22"/>
                <w:szCs w:val="22"/>
              </w:rPr>
            </w:pPr>
            <w:ins w:id="2568" w:author="Gombosová Erika" w:date="2015-12-11T09:47:00Z">
              <w:r w:rsidRPr="00BB2644">
                <w:rPr>
                  <w:b/>
                  <w:bCs/>
                  <w:sz w:val="22"/>
                  <w:szCs w:val="22"/>
                </w:rPr>
                <w:t>Kontrolu vykonal</w:t>
              </w:r>
              <w:r w:rsidRPr="00BD2FCC">
                <w:rPr>
                  <w:rStyle w:val="Odkaznapoznmkupodiarou"/>
                  <w:b/>
                  <w:bCs/>
                  <w:sz w:val="20"/>
                  <w:szCs w:val="20"/>
                </w:rPr>
                <w:footnoteReference w:id="37"/>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2571" w:author="Gombosová Erika" w:date="2015-12-11T09:47:00Z"/>
                <w:color w:val="000000"/>
                <w:sz w:val="22"/>
                <w:szCs w:val="22"/>
              </w:rPr>
            </w:pPr>
            <w:ins w:id="2572" w:author="Gombosová Erika" w:date="2015-12-11T09:47:00Z">
              <w:r w:rsidRPr="00BB2644">
                <w:rPr>
                  <w:color w:val="000000"/>
                  <w:sz w:val="22"/>
                  <w:szCs w:val="22"/>
                </w:rPr>
                <w:t> </w:t>
              </w:r>
            </w:ins>
          </w:p>
        </w:tc>
      </w:tr>
      <w:tr w:rsidR="00E2408D" w:rsidRPr="00BB2644" w:rsidTr="00CB451E">
        <w:trPr>
          <w:trHeight w:val="300"/>
          <w:ins w:id="2573" w:author="Gombosová Erika" w:date="2015-12-11T09:47:00Z"/>
        </w:trPr>
        <w:tc>
          <w:tcPr>
            <w:tcW w:w="3559" w:type="dxa"/>
            <w:gridSpan w:val="2"/>
            <w:shd w:val="clear" w:color="auto" w:fill="auto"/>
            <w:vAlign w:val="center"/>
            <w:hideMark/>
          </w:tcPr>
          <w:p w:rsidR="00E2408D" w:rsidRPr="00BB2644" w:rsidRDefault="00E2408D" w:rsidP="00CB451E">
            <w:pPr>
              <w:rPr>
                <w:ins w:id="2574" w:author="Gombosová Erika" w:date="2015-12-11T09:47:00Z"/>
                <w:b/>
                <w:bCs/>
                <w:sz w:val="22"/>
                <w:szCs w:val="22"/>
              </w:rPr>
            </w:pPr>
            <w:ins w:id="2575" w:author="Gombosová Erika" w:date="2015-12-11T09:47:00Z">
              <w:r w:rsidRPr="00BB2644">
                <w:rPr>
                  <w:b/>
                  <w:bCs/>
                  <w:sz w:val="22"/>
                  <w:szCs w:val="22"/>
                </w:rPr>
                <w:t>Dátum:</w:t>
              </w:r>
            </w:ins>
          </w:p>
        </w:tc>
        <w:tc>
          <w:tcPr>
            <w:tcW w:w="5528" w:type="dxa"/>
            <w:gridSpan w:val="5"/>
            <w:shd w:val="clear" w:color="auto" w:fill="auto"/>
            <w:vAlign w:val="center"/>
            <w:hideMark/>
          </w:tcPr>
          <w:p w:rsidR="00E2408D" w:rsidRPr="00BB2644" w:rsidRDefault="00E2408D" w:rsidP="00CB451E">
            <w:pPr>
              <w:rPr>
                <w:ins w:id="2576" w:author="Gombosová Erika" w:date="2015-12-11T09:47:00Z"/>
                <w:color w:val="000000"/>
                <w:sz w:val="22"/>
                <w:szCs w:val="22"/>
              </w:rPr>
            </w:pPr>
            <w:ins w:id="2577" w:author="Gombosová Erika" w:date="2015-12-11T09:47:00Z">
              <w:r w:rsidRPr="00BB2644">
                <w:rPr>
                  <w:color w:val="000000"/>
                  <w:sz w:val="22"/>
                  <w:szCs w:val="22"/>
                </w:rPr>
                <w:t> </w:t>
              </w:r>
            </w:ins>
          </w:p>
        </w:tc>
      </w:tr>
      <w:tr w:rsidR="00E2408D" w:rsidRPr="00BB2644" w:rsidTr="00CB451E">
        <w:trPr>
          <w:trHeight w:val="300"/>
          <w:ins w:id="2578" w:author="Gombosová Erika" w:date="2015-12-11T09:47:00Z"/>
        </w:trPr>
        <w:tc>
          <w:tcPr>
            <w:tcW w:w="3559" w:type="dxa"/>
            <w:gridSpan w:val="2"/>
            <w:shd w:val="clear" w:color="000000" w:fill="FFFFFF"/>
            <w:vAlign w:val="center"/>
            <w:hideMark/>
          </w:tcPr>
          <w:p w:rsidR="00E2408D" w:rsidRPr="00BB2644" w:rsidRDefault="00E2408D" w:rsidP="00CB451E">
            <w:pPr>
              <w:rPr>
                <w:ins w:id="2579" w:author="Gombosová Erika" w:date="2015-12-11T09:47:00Z"/>
                <w:b/>
                <w:bCs/>
                <w:sz w:val="22"/>
                <w:szCs w:val="22"/>
              </w:rPr>
            </w:pPr>
            <w:ins w:id="2580" w:author="Gombosová Erika" w:date="2015-12-11T09:47: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2581" w:author="Gombosová Erika" w:date="2015-12-11T09:47:00Z"/>
                <w:color w:val="000000"/>
                <w:sz w:val="22"/>
                <w:szCs w:val="22"/>
              </w:rPr>
            </w:pPr>
            <w:ins w:id="2582" w:author="Gombosová Erika" w:date="2015-12-11T09:47:00Z">
              <w:r w:rsidRPr="00BB2644">
                <w:rPr>
                  <w:color w:val="000000"/>
                  <w:sz w:val="22"/>
                  <w:szCs w:val="22"/>
                </w:rPr>
                <w:t> </w:t>
              </w:r>
            </w:ins>
          </w:p>
        </w:tc>
      </w:tr>
      <w:tr w:rsidR="00E2408D" w:rsidRPr="00BB2644" w:rsidTr="00CB451E">
        <w:trPr>
          <w:trHeight w:val="300"/>
          <w:ins w:id="2583" w:author="Gombosová Erika" w:date="2015-12-11T09:47:00Z"/>
        </w:trPr>
        <w:tc>
          <w:tcPr>
            <w:tcW w:w="9087" w:type="dxa"/>
            <w:gridSpan w:val="7"/>
            <w:shd w:val="clear" w:color="auto" w:fill="auto"/>
            <w:noWrap/>
            <w:vAlign w:val="bottom"/>
            <w:hideMark/>
          </w:tcPr>
          <w:p w:rsidR="00E2408D" w:rsidRPr="00BB2644" w:rsidRDefault="00E2408D" w:rsidP="00CB451E">
            <w:pPr>
              <w:jc w:val="center"/>
              <w:rPr>
                <w:ins w:id="2584" w:author="Gombosová Erika" w:date="2015-12-11T09:47:00Z"/>
                <w:color w:val="000000"/>
                <w:sz w:val="22"/>
                <w:szCs w:val="22"/>
              </w:rPr>
            </w:pPr>
            <w:ins w:id="2585" w:author="Gombosová Erika" w:date="2015-12-11T09:47:00Z">
              <w:r w:rsidRPr="00BB2644">
                <w:rPr>
                  <w:color w:val="000000"/>
                  <w:sz w:val="22"/>
                  <w:szCs w:val="22"/>
                </w:rPr>
                <w:t> </w:t>
              </w:r>
            </w:ins>
          </w:p>
        </w:tc>
      </w:tr>
      <w:tr w:rsidR="00E2408D" w:rsidRPr="00BB2644" w:rsidTr="00CB451E">
        <w:trPr>
          <w:trHeight w:val="300"/>
          <w:ins w:id="2586" w:author="Gombosová Erika" w:date="2015-12-11T09:47:00Z"/>
        </w:trPr>
        <w:tc>
          <w:tcPr>
            <w:tcW w:w="3559" w:type="dxa"/>
            <w:gridSpan w:val="2"/>
            <w:shd w:val="clear" w:color="000000" w:fill="FFFFFF"/>
            <w:vAlign w:val="center"/>
            <w:hideMark/>
          </w:tcPr>
          <w:p w:rsidR="00E2408D" w:rsidRPr="00BB2644" w:rsidRDefault="00E2408D" w:rsidP="00CB451E">
            <w:pPr>
              <w:rPr>
                <w:ins w:id="2587" w:author="Gombosová Erika" w:date="2015-12-11T09:47:00Z"/>
                <w:b/>
                <w:bCs/>
                <w:sz w:val="22"/>
                <w:szCs w:val="22"/>
              </w:rPr>
            </w:pPr>
            <w:ins w:id="2588" w:author="Gombosová Erika" w:date="2015-12-11T09:47:00Z">
              <w:r w:rsidRPr="00BB2644">
                <w:rPr>
                  <w:b/>
                  <w:bCs/>
                  <w:sz w:val="22"/>
                  <w:szCs w:val="22"/>
                </w:rPr>
                <w:t>Kontrolu vykonal</w:t>
              </w:r>
              <w:r w:rsidRPr="00BD2FCC">
                <w:rPr>
                  <w:rStyle w:val="Odkaznapoznmkupodiarou"/>
                  <w:b/>
                  <w:bCs/>
                  <w:sz w:val="20"/>
                  <w:szCs w:val="20"/>
                </w:rPr>
                <w:footnoteReference w:id="38"/>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2591" w:author="Gombosová Erika" w:date="2015-12-11T09:47:00Z"/>
                <w:color w:val="000000"/>
                <w:sz w:val="22"/>
                <w:szCs w:val="22"/>
              </w:rPr>
            </w:pPr>
            <w:ins w:id="2592" w:author="Gombosová Erika" w:date="2015-12-11T09:47:00Z">
              <w:r w:rsidRPr="00BB2644">
                <w:rPr>
                  <w:color w:val="000000"/>
                  <w:sz w:val="22"/>
                  <w:szCs w:val="22"/>
                </w:rPr>
                <w:t> </w:t>
              </w:r>
            </w:ins>
          </w:p>
        </w:tc>
      </w:tr>
      <w:tr w:rsidR="00E2408D" w:rsidRPr="00BB2644" w:rsidTr="00CB451E">
        <w:trPr>
          <w:trHeight w:val="300"/>
          <w:ins w:id="2593" w:author="Gombosová Erika" w:date="2015-12-11T09:47:00Z"/>
        </w:trPr>
        <w:tc>
          <w:tcPr>
            <w:tcW w:w="3559" w:type="dxa"/>
            <w:gridSpan w:val="2"/>
            <w:shd w:val="clear" w:color="000000" w:fill="FFFFFF"/>
            <w:vAlign w:val="center"/>
            <w:hideMark/>
          </w:tcPr>
          <w:p w:rsidR="00E2408D" w:rsidRPr="00BB2644" w:rsidRDefault="00E2408D" w:rsidP="00CB451E">
            <w:pPr>
              <w:rPr>
                <w:ins w:id="2594" w:author="Gombosová Erika" w:date="2015-12-11T09:47:00Z"/>
                <w:b/>
                <w:bCs/>
                <w:sz w:val="22"/>
                <w:szCs w:val="22"/>
              </w:rPr>
            </w:pPr>
            <w:ins w:id="2595" w:author="Gombosová Erika" w:date="2015-12-11T09:47:00Z">
              <w:r w:rsidRPr="00BB2644">
                <w:rPr>
                  <w:b/>
                  <w:bCs/>
                  <w:sz w:val="22"/>
                  <w:szCs w:val="22"/>
                </w:rPr>
                <w:t xml:space="preserve">Dátum: </w:t>
              </w:r>
            </w:ins>
          </w:p>
        </w:tc>
        <w:tc>
          <w:tcPr>
            <w:tcW w:w="5528" w:type="dxa"/>
            <w:gridSpan w:val="5"/>
            <w:shd w:val="clear" w:color="auto" w:fill="auto"/>
            <w:vAlign w:val="center"/>
            <w:hideMark/>
          </w:tcPr>
          <w:p w:rsidR="00E2408D" w:rsidRPr="00BB2644" w:rsidRDefault="00E2408D" w:rsidP="00CB451E">
            <w:pPr>
              <w:rPr>
                <w:ins w:id="2596" w:author="Gombosová Erika" w:date="2015-12-11T09:47:00Z"/>
                <w:color w:val="000000"/>
                <w:sz w:val="22"/>
                <w:szCs w:val="22"/>
              </w:rPr>
            </w:pPr>
            <w:ins w:id="2597" w:author="Gombosová Erika" w:date="2015-12-11T09:47:00Z">
              <w:r w:rsidRPr="00BB2644">
                <w:rPr>
                  <w:color w:val="000000"/>
                  <w:sz w:val="22"/>
                  <w:szCs w:val="22"/>
                </w:rPr>
                <w:t> </w:t>
              </w:r>
            </w:ins>
          </w:p>
        </w:tc>
      </w:tr>
      <w:tr w:rsidR="00E2408D" w:rsidRPr="00BB2644" w:rsidTr="00CB451E">
        <w:trPr>
          <w:trHeight w:val="300"/>
          <w:ins w:id="2598" w:author="Gombosová Erika" w:date="2015-12-11T09:47:00Z"/>
        </w:trPr>
        <w:tc>
          <w:tcPr>
            <w:tcW w:w="3559" w:type="dxa"/>
            <w:gridSpan w:val="2"/>
            <w:shd w:val="clear" w:color="000000" w:fill="FFFFFF"/>
            <w:vAlign w:val="center"/>
            <w:hideMark/>
          </w:tcPr>
          <w:p w:rsidR="00E2408D" w:rsidRPr="00BB2644" w:rsidRDefault="00E2408D" w:rsidP="00CB451E">
            <w:pPr>
              <w:rPr>
                <w:ins w:id="2599" w:author="Gombosová Erika" w:date="2015-12-11T09:47:00Z"/>
                <w:b/>
                <w:bCs/>
                <w:sz w:val="22"/>
                <w:szCs w:val="22"/>
              </w:rPr>
            </w:pPr>
            <w:ins w:id="2600" w:author="Gombosová Erika" w:date="2015-12-11T09:47: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2601" w:author="Gombosová Erika" w:date="2015-12-11T09:47:00Z"/>
                <w:color w:val="000000"/>
                <w:sz w:val="22"/>
                <w:szCs w:val="22"/>
              </w:rPr>
            </w:pPr>
            <w:ins w:id="2602" w:author="Gombosová Erika" w:date="2015-12-11T09:47:00Z">
              <w:r w:rsidRPr="00BB2644">
                <w:rPr>
                  <w:color w:val="000000"/>
                  <w:sz w:val="22"/>
                  <w:szCs w:val="22"/>
                </w:rPr>
                <w:t> </w:t>
              </w:r>
            </w:ins>
          </w:p>
        </w:tc>
      </w:tr>
      <w:tr w:rsidR="00BB2644" w:rsidRPr="00BB2644" w:rsidDel="00E2408D" w:rsidTr="00BB5C53">
        <w:trPr>
          <w:trHeight w:val="300"/>
          <w:del w:id="2603" w:author="Gombosová Erika" w:date="2015-12-11T09:47:00Z"/>
        </w:trPr>
        <w:tc>
          <w:tcPr>
            <w:tcW w:w="3559" w:type="dxa"/>
            <w:gridSpan w:val="2"/>
            <w:shd w:val="clear" w:color="auto" w:fill="auto"/>
            <w:hideMark/>
          </w:tcPr>
          <w:p w:rsidR="00BB2644" w:rsidRPr="00BB2644" w:rsidDel="00E2408D" w:rsidRDefault="00BB2644" w:rsidP="00BB2644">
            <w:pPr>
              <w:rPr>
                <w:del w:id="2604" w:author="Gombosová Erika" w:date="2015-12-11T09:47:00Z"/>
                <w:b/>
                <w:bCs/>
                <w:sz w:val="22"/>
                <w:szCs w:val="22"/>
              </w:rPr>
            </w:pPr>
            <w:del w:id="2605" w:author="Gombosová Erika" w:date="2015-12-11T09:47: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2606" w:author="Gombosová Erika" w:date="2015-12-11T09:47:00Z"/>
                <w:color w:val="000000"/>
                <w:sz w:val="22"/>
                <w:szCs w:val="22"/>
              </w:rPr>
            </w:pPr>
            <w:del w:id="2607" w:author="Gombosová Erika" w:date="2015-12-11T09:47:00Z">
              <w:r w:rsidRPr="00BB2644" w:rsidDel="00E2408D">
                <w:rPr>
                  <w:color w:val="000000"/>
                  <w:sz w:val="22"/>
                  <w:szCs w:val="22"/>
                </w:rPr>
                <w:delText> </w:delText>
              </w:r>
            </w:del>
          </w:p>
        </w:tc>
      </w:tr>
      <w:tr w:rsidR="00BB2644" w:rsidRPr="00BB2644" w:rsidDel="00E2408D" w:rsidTr="00BB5C53">
        <w:trPr>
          <w:trHeight w:val="300"/>
          <w:del w:id="2608" w:author="Gombosová Erika" w:date="2015-12-11T09:47:00Z"/>
        </w:trPr>
        <w:tc>
          <w:tcPr>
            <w:tcW w:w="3559" w:type="dxa"/>
            <w:gridSpan w:val="2"/>
            <w:shd w:val="clear" w:color="auto" w:fill="auto"/>
            <w:hideMark/>
          </w:tcPr>
          <w:p w:rsidR="00BB2644" w:rsidRPr="00BB2644" w:rsidDel="00E2408D" w:rsidRDefault="00BB2644" w:rsidP="00BB2644">
            <w:pPr>
              <w:rPr>
                <w:del w:id="2609" w:author="Gombosová Erika" w:date="2015-12-11T09:47:00Z"/>
                <w:b/>
                <w:bCs/>
                <w:sz w:val="22"/>
                <w:szCs w:val="22"/>
              </w:rPr>
            </w:pPr>
            <w:del w:id="2610" w:author="Gombosová Erika" w:date="2015-12-11T09:47:00Z">
              <w:r w:rsidRPr="00BB2644" w:rsidDel="00E2408D">
                <w:rPr>
                  <w:b/>
                  <w:bCs/>
                  <w:sz w:val="22"/>
                  <w:szCs w:val="22"/>
                </w:rPr>
                <w:delText>Dátum:</w:delText>
              </w:r>
            </w:del>
          </w:p>
        </w:tc>
        <w:tc>
          <w:tcPr>
            <w:tcW w:w="5528" w:type="dxa"/>
            <w:gridSpan w:val="5"/>
            <w:shd w:val="clear" w:color="auto" w:fill="auto"/>
            <w:vAlign w:val="center"/>
            <w:hideMark/>
          </w:tcPr>
          <w:p w:rsidR="00BB2644" w:rsidRPr="00BB2644" w:rsidDel="00E2408D" w:rsidRDefault="00BB2644" w:rsidP="00BB2644">
            <w:pPr>
              <w:rPr>
                <w:del w:id="2611" w:author="Gombosová Erika" w:date="2015-12-11T09:47:00Z"/>
                <w:color w:val="000000"/>
                <w:sz w:val="22"/>
                <w:szCs w:val="22"/>
              </w:rPr>
            </w:pPr>
            <w:del w:id="2612" w:author="Gombosová Erika" w:date="2015-12-11T09:47:00Z">
              <w:r w:rsidRPr="00BB2644" w:rsidDel="00E2408D">
                <w:rPr>
                  <w:color w:val="000000"/>
                  <w:sz w:val="22"/>
                  <w:szCs w:val="22"/>
                </w:rPr>
                <w:delText> </w:delText>
              </w:r>
            </w:del>
          </w:p>
        </w:tc>
      </w:tr>
      <w:tr w:rsidR="00BB2644" w:rsidRPr="00BB2644" w:rsidDel="00E2408D" w:rsidTr="00BB5C53">
        <w:trPr>
          <w:trHeight w:val="330"/>
          <w:del w:id="2613" w:author="Gombosová Erika" w:date="2015-12-11T09:47:00Z"/>
        </w:trPr>
        <w:tc>
          <w:tcPr>
            <w:tcW w:w="3559" w:type="dxa"/>
            <w:gridSpan w:val="2"/>
            <w:shd w:val="clear" w:color="000000" w:fill="FFFFFF"/>
            <w:hideMark/>
          </w:tcPr>
          <w:p w:rsidR="00BB2644" w:rsidRPr="00BB2644" w:rsidDel="00E2408D" w:rsidRDefault="00BB2644" w:rsidP="00BB2644">
            <w:pPr>
              <w:rPr>
                <w:del w:id="2614" w:author="Gombosová Erika" w:date="2015-12-11T09:47:00Z"/>
                <w:b/>
                <w:bCs/>
                <w:sz w:val="22"/>
                <w:szCs w:val="22"/>
              </w:rPr>
            </w:pPr>
            <w:del w:id="2615" w:author="Gombosová Erika" w:date="2015-12-11T09:47: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2616" w:author="Gombosová Erika" w:date="2015-12-11T09:47:00Z"/>
                <w:color w:val="000000"/>
                <w:sz w:val="22"/>
                <w:szCs w:val="22"/>
              </w:rPr>
            </w:pPr>
            <w:del w:id="2617" w:author="Gombosová Erika" w:date="2015-12-11T09:47:00Z">
              <w:r w:rsidRPr="00BB2644" w:rsidDel="00E2408D">
                <w:rPr>
                  <w:color w:val="000000"/>
                  <w:sz w:val="22"/>
                  <w:szCs w:val="22"/>
                </w:rPr>
                <w:delText> </w:delText>
              </w:r>
            </w:del>
          </w:p>
        </w:tc>
      </w:tr>
      <w:tr w:rsidR="00BB2644" w:rsidRPr="00BB2644" w:rsidDel="00E2408D" w:rsidTr="00BB5C53">
        <w:trPr>
          <w:trHeight w:val="300"/>
          <w:del w:id="2618" w:author="Gombosová Erika" w:date="2015-12-11T09:47:00Z"/>
        </w:trPr>
        <w:tc>
          <w:tcPr>
            <w:tcW w:w="9087" w:type="dxa"/>
            <w:gridSpan w:val="7"/>
            <w:shd w:val="clear" w:color="auto" w:fill="auto"/>
            <w:noWrap/>
            <w:vAlign w:val="bottom"/>
            <w:hideMark/>
          </w:tcPr>
          <w:p w:rsidR="00BB2644" w:rsidRPr="00BB2644" w:rsidDel="00E2408D" w:rsidRDefault="00BB2644" w:rsidP="00BB2644">
            <w:pPr>
              <w:jc w:val="center"/>
              <w:rPr>
                <w:del w:id="2619" w:author="Gombosová Erika" w:date="2015-12-11T09:47:00Z"/>
                <w:color w:val="000000"/>
                <w:sz w:val="22"/>
                <w:szCs w:val="22"/>
              </w:rPr>
            </w:pPr>
            <w:del w:id="2620" w:author="Gombosová Erika" w:date="2015-12-11T09:47:00Z">
              <w:r w:rsidRPr="00BB2644" w:rsidDel="00E2408D">
                <w:rPr>
                  <w:color w:val="000000"/>
                  <w:sz w:val="22"/>
                  <w:szCs w:val="22"/>
                </w:rPr>
                <w:delText> </w:delText>
              </w:r>
            </w:del>
          </w:p>
        </w:tc>
      </w:tr>
      <w:tr w:rsidR="00BB2644" w:rsidRPr="00BB2644" w:rsidDel="00E2408D" w:rsidTr="00BB5C53">
        <w:trPr>
          <w:trHeight w:val="300"/>
          <w:del w:id="2621" w:author="Gombosová Erika" w:date="2015-12-11T09:47:00Z"/>
        </w:trPr>
        <w:tc>
          <w:tcPr>
            <w:tcW w:w="3559" w:type="dxa"/>
            <w:gridSpan w:val="2"/>
            <w:shd w:val="clear" w:color="000000" w:fill="FFFFFF"/>
            <w:hideMark/>
          </w:tcPr>
          <w:p w:rsidR="00BB2644" w:rsidRPr="00BB2644" w:rsidDel="00E2408D" w:rsidRDefault="00BB2644" w:rsidP="00BB2644">
            <w:pPr>
              <w:rPr>
                <w:del w:id="2622" w:author="Gombosová Erika" w:date="2015-12-11T09:47:00Z"/>
                <w:b/>
                <w:bCs/>
                <w:sz w:val="22"/>
                <w:szCs w:val="22"/>
              </w:rPr>
            </w:pPr>
            <w:del w:id="2623" w:author="Gombosová Erika" w:date="2015-12-11T09:47: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2624" w:author="Gombosová Erika" w:date="2015-12-11T09:47:00Z"/>
                <w:color w:val="000000"/>
                <w:sz w:val="22"/>
                <w:szCs w:val="22"/>
              </w:rPr>
            </w:pPr>
            <w:del w:id="2625" w:author="Gombosová Erika" w:date="2015-12-11T09:47:00Z">
              <w:r w:rsidRPr="00BB2644" w:rsidDel="00E2408D">
                <w:rPr>
                  <w:color w:val="000000"/>
                  <w:sz w:val="22"/>
                  <w:szCs w:val="22"/>
                </w:rPr>
                <w:delText> </w:delText>
              </w:r>
            </w:del>
          </w:p>
        </w:tc>
      </w:tr>
      <w:tr w:rsidR="00BB2644" w:rsidRPr="00BB2644" w:rsidDel="00E2408D" w:rsidTr="00BB5C53">
        <w:trPr>
          <w:trHeight w:val="300"/>
          <w:del w:id="2626" w:author="Gombosová Erika" w:date="2015-12-11T09:47:00Z"/>
        </w:trPr>
        <w:tc>
          <w:tcPr>
            <w:tcW w:w="3559" w:type="dxa"/>
            <w:gridSpan w:val="2"/>
            <w:shd w:val="clear" w:color="000000" w:fill="FFFFFF"/>
            <w:hideMark/>
          </w:tcPr>
          <w:p w:rsidR="00BB2644" w:rsidRPr="00BB2644" w:rsidDel="00E2408D" w:rsidRDefault="00BB2644" w:rsidP="00BB2644">
            <w:pPr>
              <w:rPr>
                <w:del w:id="2627" w:author="Gombosová Erika" w:date="2015-12-11T09:47:00Z"/>
                <w:b/>
                <w:bCs/>
                <w:sz w:val="22"/>
                <w:szCs w:val="22"/>
              </w:rPr>
            </w:pPr>
            <w:del w:id="2628" w:author="Gombosová Erika" w:date="2015-12-11T09:47:00Z">
              <w:r w:rsidRPr="00BB2644" w:rsidDel="00E2408D">
                <w:rPr>
                  <w:b/>
                  <w:bCs/>
                  <w:sz w:val="22"/>
                  <w:szCs w:val="22"/>
                </w:rPr>
                <w:delText xml:space="preserve">Dátum: </w:delText>
              </w:r>
            </w:del>
          </w:p>
        </w:tc>
        <w:tc>
          <w:tcPr>
            <w:tcW w:w="5528" w:type="dxa"/>
            <w:gridSpan w:val="5"/>
            <w:shd w:val="clear" w:color="auto" w:fill="auto"/>
            <w:vAlign w:val="center"/>
            <w:hideMark/>
          </w:tcPr>
          <w:p w:rsidR="00BB2644" w:rsidRPr="00BB2644" w:rsidDel="00E2408D" w:rsidRDefault="00BB2644" w:rsidP="00BB2644">
            <w:pPr>
              <w:rPr>
                <w:del w:id="2629" w:author="Gombosová Erika" w:date="2015-12-11T09:47:00Z"/>
                <w:color w:val="000000"/>
                <w:sz w:val="22"/>
                <w:szCs w:val="22"/>
              </w:rPr>
            </w:pPr>
            <w:del w:id="2630" w:author="Gombosová Erika" w:date="2015-12-11T09:47:00Z">
              <w:r w:rsidRPr="00BB2644" w:rsidDel="00E2408D">
                <w:rPr>
                  <w:color w:val="000000"/>
                  <w:sz w:val="22"/>
                  <w:szCs w:val="22"/>
                </w:rPr>
                <w:delText> </w:delText>
              </w:r>
            </w:del>
          </w:p>
        </w:tc>
      </w:tr>
      <w:tr w:rsidR="00BB2644" w:rsidRPr="00BB2644" w:rsidDel="00E2408D" w:rsidTr="00BB5C53">
        <w:trPr>
          <w:trHeight w:val="330"/>
          <w:del w:id="2631" w:author="Gombosová Erika" w:date="2015-12-11T09:47:00Z"/>
        </w:trPr>
        <w:tc>
          <w:tcPr>
            <w:tcW w:w="3559" w:type="dxa"/>
            <w:gridSpan w:val="2"/>
            <w:shd w:val="clear" w:color="000000" w:fill="FFFFFF"/>
            <w:hideMark/>
          </w:tcPr>
          <w:p w:rsidR="00BB2644" w:rsidRPr="00BB2644" w:rsidDel="00E2408D" w:rsidRDefault="00BB2644" w:rsidP="00BB2644">
            <w:pPr>
              <w:rPr>
                <w:del w:id="2632" w:author="Gombosová Erika" w:date="2015-12-11T09:47:00Z"/>
                <w:b/>
                <w:bCs/>
                <w:sz w:val="22"/>
                <w:szCs w:val="22"/>
              </w:rPr>
            </w:pPr>
            <w:del w:id="2633" w:author="Gombosová Erika" w:date="2015-12-11T09:47: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2634" w:author="Gombosová Erika" w:date="2015-12-11T09:47:00Z"/>
                <w:color w:val="000000"/>
                <w:sz w:val="22"/>
                <w:szCs w:val="22"/>
              </w:rPr>
            </w:pPr>
            <w:del w:id="2635" w:author="Gombosová Erika" w:date="2015-12-11T09:47:00Z">
              <w:r w:rsidRPr="00BB2644" w:rsidDel="00E2408D">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636" w:name="KZ_20"/>
            <w:r w:rsidRPr="00BB2644">
              <w:rPr>
                <w:b/>
                <w:bCs/>
                <w:color w:val="FFFFFF"/>
              </w:rPr>
              <w:lastRenderedPageBreak/>
              <w:t xml:space="preserve">Kontrolný zoznam k </w:t>
            </w:r>
            <w:ins w:id="2637" w:author="Gombosová Erika" w:date="2015-12-15T16:44:00Z">
              <w:r w:rsidR="00432B14">
                <w:rPr>
                  <w:b/>
                  <w:bCs/>
                  <w:color w:val="FFFFFF"/>
                </w:rPr>
                <w:t>finančnej</w:t>
              </w:r>
            </w:ins>
            <w:del w:id="2638" w:author="Gombosová Erika" w:date="2015-12-15T16:44:00Z">
              <w:r w:rsidRPr="00BB2644" w:rsidDel="00432B14">
                <w:rPr>
                  <w:b/>
                  <w:bCs/>
                  <w:color w:val="FFFFFF"/>
                </w:rPr>
                <w:delText>administratívnej</w:delText>
              </w:r>
            </w:del>
            <w:r w:rsidRPr="00BB2644">
              <w:rPr>
                <w:b/>
                <w:bCs/>
                <w:color w:val="FFFFFF"/>
              </w:rPr>
              <w:t xml:space="preserve"> kontrole VO</w:t>
            </w:r>
            <w:r w:rsidRPr="00BB2644">
              <w:rPr>
                <w:b/>
                <w:bCs/>
                <w:color w:val="FFFFFF"/>
              </w:rPr>
              <w:br/>
            </w:r>
            <w:r w:rsidR="002A537C" w:rsidRPr="002A537C">
              <w:rPr>
                <w:b/>
                <w:bCs/>
                <w:color w:val="FFFFFF"/>
              </w:rPr>
              <w:t>Nadlimitná zákazka - priame rokovacie konanie - štandardná ex-post kontrola</w:t>
            </w:r>
          </w:p>
        </w:tc>
      </w:tr>
      <w:bookmarkEnd w:id="2636"/>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priame rokovacie konanie  použité len vtedy, ak je splnená aspoň jedna z podmienok v § 58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ins w:id="2639" w:author="Gombosová Erika" w:date="2015-12-11T09:48:00Z"/>
        </w:trPr>
        <w:tc>
          <w:tcPr>
            <w:tcW w:w="9087" w:type="dxa"/>
            <w:gridSpan w:val="7"/>
            <w:shd w:val="clear" w:color="auto" w:fill="auto"/>
            <w:noWrap/>
            <w:vAlign w:val="center"/>
          </w:tcPr>
          <w:p w:rsidR="00E2408D" w:rsidRPr="00BD2FCC" w:rsidRDefault="00E2408D" w:rsidP="00CB451E">
            <w:pPr>
              <w:jc w:val="both"/>
              <w:rPr>
                <w:ins w:id="2640" w:author="Gombosová Erika" w:date="2015-12-11T09:48:00Z"/>
                <w:b/>
                <w:sz w:val="20"/>
                <w:szCs w:val="20"/>
              </w:rPr>
            </w:pPr>
            <w:ins w:id="2641" w:author="Gombosová Erika" w:date="2015-12-11T09:48:00Z">
              <w:r w:rsidRPr="00BD2FCC">
                <w:rPr>
                  <w:b/>
                  <w:sz w:val="20"/>
                  <w:szCs w:val="20"/>
                </w:rPr>
                <w:t>VYJADRENIE</w:t>
              </w:r>
            </w:ins>
          </w:p>
          <w:p w:rsidR="00E2408D" w:rsidRPr="00BD2FCC" w:rsidRDefault="00E2408D" w:rsidP="00CB451E">
            <w:pPr>
              <w:jc w:val="both"/>
              <w:rPr>
                <w:ins w:id="2642" w:author="Gombosová Erika" w:date="2015-12-11T09:48:00Z"/>
                <w:sz w:val="20"/>
                <w:szCs w:val="20"/>
              </w:rPr>
            </w:pPr>
          </w:p>
          <w:p w:rsidR="000C1AA0" w:rsidRPr="00A54276" w:rsidRDefault="000C1AA0" w:rsidP="000C1AA0">
            <w:pPr>
              <w:rPr>
                <w:ins w:id="2643" w:author="Gombosová Erika" w:date="2015-12-15T13:05:00Z"/>
              </w:rPr>
            </w:pPr>
            <w:ins w:id="2644" w:author="Gombosová Erika" w:date="2015-12-15T13:05:00Z">
              <w:r w:rsidRPr="00B64015">
                <w:rPr>
                  <w:sz w:val="20"/>
                  <w:szCs w:val="20"/>
                </w:rPr>
                <w:t xml:space="preserve">Na základe overených skutočností potvrdzujem, že </w:t>
              </w:r>
              <w:r>
                <w:rPr>
                  <w:sz w:val="20"/>
                  <w:szCs w:val="20"/>
                </w:rPr>
                <w:t xml:space="preserve"> </w:t>
              </w:r>
            </w:ins>
            <w:customXmlInsRangeStart w:id="2645" w:author="Gombosová Erika" w:date="2015-12-15T13:05:00Z"/>
            <w:sdt>
              <w:sdtPr>
                <w:rPr>
                  <w:sz w:val="20"/>
                  <w:szCs w:val="20"/>
                </w:rPr>
                <w:id w:val="-242647286"/>
                <w:placeholder>
                  <w:docPart w:val="5D71D755482949AFA6DC4C0D6E40B6E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InsRangeEnd w:id="2645"/>
                <w:ins w:id="2646" w:author="Gombosová Erika" w:date="2015-12-15T13:05:00Z">
                  <w:r w:rsidRPr="00B64015">
                    <w:rPr>
                      <w:sz w:val="20"/>
                      <w:szCs w:val="20"/>
                    </w:rPr>
                    <w:t>Vyberte položku.</w:t>
                  </w:r>
                </w:ins>
                <w:customXmlInsRangeStart w:id="2647" w:author="Gombosová Erika" w:date="2015-12-15T13:05:00Z"/>
              </w:sdtContent>
            </w:sdt>
            <w:customXmlInsRangeEnd w:id="2647"/>
            <w:ins w:id="2648" w:author="Gombosová Erika" w:date="2015-12-15T13:05:00Z">
              <w:r w:rsidRPr="00B64015">
                <w:rPr>
                  <w:sz w:val="20"/>
                  <w:szCs w:val="20"/>
                </w:rPr>
                <w:t xml:space="preserve">   </w:t>
              </w:r>
            </w:ins>
          </w:p>
          <w:p w:rsidR="000C1AA0" w:rsidRDefault="000C1AA0" w:rsidP="00CB451E">
            <w:pPr>
              <w:rPr>
                <w:ins w:id="2649" w:author="Gombosová Erika" w:date="2015-12-15T13:05:00Z"/>
                <w:sz w:val="20"/>
                <w:szCs w:val="20"/>
              </w:rPr>
            </w:pPr>
          </w:p>
          <w:p w:rsidR="00E2408D" w:rsidRPr="00BB2644" w:rsidRDefault="00E2408D">
            <w:pPr>
              <w:rPr>
                <w:ins w:id="2650" w:author="Gombosová Erika" w:date="2015-12-11T09:48:00Z"/>
                <w:b/>
                <w:bCs/>
                <w:color w:val="000000"/>
                <w:sz w:val="22"/>
                <w:szCs w:val="22"/>
              </w:rPr>
              <w:pPrChange w:id="2651" w:author="Gombosová Erika" w:date="2015-12-15T13:05:00Z">
                <w:pPr>
                  <w:jc w:val="center"/>
                </w:pPr>
              </w:pPrChange>
            </w:pPr>
          </w:p>
        </w:tc>
      </w:tr>
      <w:tr w:rsidR="00E2408D" w:rsidRPr="00BB2644" w:rsidTr="00CB451E">
        <w:trPr>
          <w:trHeight w:val="300"/>
          <w:ins w:id="2652" w:author="Gombosová Erika" w:date="2015-12-11T09:48:00Z"/>
        </w:trPr>
        <w:tc>
          <w:tcPr>
            <w:tcW w:w="3559" w:type="dxa"/>
            <w:gridSpan w:val="2"/>
            <w:shd w:val="clear" w:color="auto" w:fill="auto"/>
            <w:vAlign w:val="center"/>
            <w:hideMark/>
          </w:tcPr>
          <w:p w:rsidR="00E2408D" w:rsidRPr="00BB2644" w:rsidRDefault="00E2408D" w:rsidP="00CB451E">
            <w:pPr>
              <w:rPr>
                <w:ins w:id="2653" w:author="Gombosová Erika" w:date="2015-12-11T09:48:00Z"/>
                <w:b/>
                <w:bCs/>
                <w:sz w:val="22"/>
                <w:szCs w:val="22"/>
              </w:rPr>
            </w:pPr>
            <w:ins w:id="2654" w:author="Gombosová Erika" w:date="2015-12-11T09:48:00Z">
              <w:r w:rsidRPr="00BB2644">
                <w:rPr>
                  <w:b/>
                  <w:bCs/>
                  <w:sz w:val="22"/>
                  <w:szCs w:val="22"/>
                </w:rPr>
                <w:t>Kontrolu vykonal</w:t>
              </w:r>
              <w:r w:rsidRPr="00BD2FCC">
                <w:rPr>
                  <w:rStyle w:val="Odkaznapoznmkupodiarou"/>
                  <w:b/>
                  <w:bCs/>
                  <w:sz w:val="20"/>
                  <w:szCs w:val="20"/>
                </w:rPr>
                <w:footnoteReference w:id="39"/>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2657" w:author="Gombosová Erika" w:date="2015-12-11T09:48:00Z"/>
                <w:color w:val="000000"/>
                <w:sz w:val="22"/>
                <w:szCs w:val="22"/>
              </w:rPr>
            </w:pPr>
            <w:ins w:id="2658" w:author="Gombosová Erika" w:date="2015-12-11T09:48:00Z">
              <w:r w:rsidRPr="00BB2644">
                <w:rPr>
                  <w:color w:val="000000"/>
                  <w:sz w:val="22"/>
                  <w:szCs w:val="22"/>
                </w:rPr>
                <w:t> </w:t>
              </w:r>
            </w:ins>
          </w:p>
        </w:tc>
      </w:tr>
      <w:tr w:rsidR="00E2408D" w:rsidRPr="00BB2644" w:rsidTr="00CB451E">
        <w:trPr>
          <w:trHeight w:val="300"/>
          <w:ins w:id="2659" w:author="Gombosová Erika" w:date="2015-12-11T09:48:00Z"/>
        </w:trPr>
        <w:tc>
          <w:tcPr>
            <w:tcW w:w="3559" w:type="dxa"/>
            <w:gridSpan w:val="2"/>
            <w:shd w:val="clear" w:color="auto" w:fill="auto"/>
            <w:vAlign w:val="center"/>
            <w:hideMark/>
          </w:tcPr>
          <w:p w:rsidR="00E2408D" w:rsidRPr="00BB2644" w:rsidRDefault="00E2408D" w:rsidP="00CB451E">
            <w:pPr>
              <w:rPr>
                <w:ins w:id="2660" w:author="Gombosová Erika" w:date="2015-12-11T09:48:00Z"/>
                <w:b/>
                <w:bCs/>
                <w:sz w:val="22"/>
                <w:szCs w:val="22"/>
              </w:rPr>
            </w:pPr>
            <w:ins w:id="2661" w:author="Gombosová Erika" w:date="2015-12-11T09:48:00Z">
              <w:r w:rsidRPr="00BB2644">
                <w:rPr>
                  <w:b/>
                  <w:bCs/>
                  <w:sz w:val="22"/>
                  <w:szCs w:val="22"/>
                </w:rPr>
                <w:t>Dátum:</w:t>
              </w:r>
            </w:ins>
          </w:p>
        </w:tc>
        <w:tc>
          <w:tcPr>
            <w:tcW w:w="5528" w:type="dxa"/>
            <w:gridSpan w:val="5"/>
            <w:shd w:val="clear" w:color="auto" w:fill="auto"/>
            <w:vAlign w:val="center"/>
            <w:hideMark/>
          </w:tcPr>
          <w:p w:rsidR="00E2408D" w:rsidRPr="00BB2644" w:rsidRDefault="00E2408D" w:rsidP="00CB451E">
            <w:pPr>
              <w:rPr>
                <w:ins w:id="2662" w:author="Gombosová Erika" w:date="2015-12-11T09:48:00Z"/>
                <w:color w:val="000000"/>
                <w:sz w:val="22"/>
                <w:szCs w:val="22"/>
              </w:rPr>
            </w:pPr>
            <w:ins w:id="2663" w:author="Gombosová Erika" w:date="2015-12-11T09:48:00Z">
              <w:r w:rsidRPr="00BB2644">
                <w:rPr>
                  <w:color w:val="000000"/>
                  <w:sz w:val="22"/>
                  <w:szCs w:val="22"/>
                </w:rPr>
                <w:t> </w:t>
              </w:r>
            </w:ins>
          </w:p>
        </w:tc>
      </w:tr>
      <w:tr w:rsidR="00E2408D" w:rsidRPr="00BB2644" w:rsidTr="00CB451E">
        <w:trPr>
          <w:trHeight w:val="300"/>
          <w:ins w:id="2664" w:author="Gombosová Erika" w:date="2015-12-11T09:48:00Z"/>
        </w:trPr>
        <w:tc>
          <w:tcPr>
            <w:tcW w:w="3559" w:type="dxa"/>
            <w:gridSpan w:val="2"/>
            <w:shd w:val="clear" w:color="000000" w:fill="FFFFFF"/>
            <w:vAlign w:val="center"/>
            <w:hideMark/>
          </w:tcPr>
          <w:p w:rsidR="00E2408D" w:rsidRPr="00BB2644" w:rsidRDefault="00E2408D" w:rsidP="00CB451E">
            <w:pPr>
              <w:rPr>
                <w:ins w:id="2665" w:author="Gombosová Erika" w:date="2015-12-11T09:48:00Z"/>
                <w:b/>
                <w:bCs/>
                <w:sz w:val="22"/>
                <w:szCs w:val="22"/>
              </w:rPr>
            </w:pPr>
            <w:ins w:id="2666" w:author="Gombosová Erika" w:date="2015-12-11T09:48: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2667" w:author="Gombosová Erika" w:date="2015-12-11T09:48:00Z"/>
                <w:color w:val="000000"/>
                <w:sz w:val="22"/>
                <w:szCs w:val="22"/>
              </w:rPr>
            </w:pPr>
            <w:ins w:id="2668" w:author="Gombosová Erika" w:date="2015-12-11T09:48:00Z">
              <w:r w:rsidRPr="00BB2644">
                <w:rPr>
                  <w:color w:val="000000"/>
                  <w:sz w:val="22"/>
                  <w:szCs w:val="22"/>
                </w:rPr>
                <w:t> </w:t>
              </w:r>
            </w:ins>
          </w:p>
        </w:tc>
      </w:tr>
      <w:tr w:rsidR="00E2408D" w:rsidRPr="00BB2644" w:rsidTr="00CB451E">
        <w:trPr>
          <w:trHeight w:val="300"/>
          <w:ins w:id="2669" w:author="Gombosová Erika" w:date="2015-12-11T09:48:00Z"/>
        </w:trPr>
        <w:tc>
          <w:tcPr>
            <w:tcW w:w="9087" w:type="dxa"/>
            <w:gridSpan w:val="7"/>
            <w:shd w:val="clear" w:color="auto" w:fill="auto"/>
            <w:noWrap/>
            <w:vAlign w:val="bottom"/>
            <w:hideMark/>
          </w:tcPr>
          <w:p w:rsidR="00E2408D" w:rsidRPr="00BB2644" w:rsidRDefault="00E2408D" w:rsidP="00CB451E">
            <w:pPr>
              <w:jc w:val="center"/>
              <w:rPr>
                <w:ins w:id="2670" w:author="Gombosová Erika" w:date="2015-12-11T09:48:00Z"/>
                <w:color w:val="000000"/>
                <w:sz w:val="22"/>
                <w:szCs w:val="22"/>
              </w:rPr>
            </w:pPr>
            <w:ins w:id="2671" w:author="Gombosová Erika" w:date="2015-12-11T09:48:00Z">
              <w:r w:rsidRPr="00BB2644">
                <w:rPr>
                  <w:color w:val="000000"/>
                  <w:sz w:val="22"/>
                  <w:szCs w:val="22"/>
                </w:rPr>
                <w:t> </w:t>
              </w:r>
            </w:ins>
          </w:p>
        </w:tc>
      </w:tr>
      <w:tr w:rsidR="00E2408D" w:rsidRPr="00BB2644" w:rsidTr="00CB451E">
        <w:trPr>
          <w:trHeight w:val="300"/>
          <w:ins w:id="2672" w:author="Gombosová Erika" w:date="2015-12-11T09:48:00Z"/>
        </w:trPr>
        <w:tc>
          <w:tcPr>
            <w:tcW w:w="3559" w:type="dxa"/>
            <w:gridSpan w:val="2"/>
            <w:shd w:val="clear" w:color="000000" w:fill="FFFFFF"/>
            <w:vAlign w:val="center"/>
            <w:hideMark/>
          </w:tcPr>
          <w:p w:rsidR="00E2408D" w:rsidRPr="00BB2644" w:rsidRDefault="00E2408D" w:rsidP="00CB451E">
            <w:pPr>
              <w:rPr>
                <w:ins w:id="2673" w:author="Gombosová Erika" w:date="2015-12-11T09:48:00Z"/>
                <w:b/>
                <w:bCs/>
                <w:sz w:val="22"/>
                <w:szCs w:val="22"/>
              </w:rPr>
            </w:pPr>
            <w:ins w:id="2674" w:author="Gombosová Erika" w:date="2015-12-11T09:48:00Z">
              <w:r w:rsidRPr="00BB2644">
                <w:rPr>
                  <w:b/>
                  <w:bCs/>
                  <w:sz w:val="22"/>
                  <w:szCs w:val="22"/>
                </w:rPr>
                <w:t>Kontrolu vykonal</w:t>
              </w:r>
              <w:r w:rsidRPr="00BD2FCC">
                <w:rPr>
                  <w:rStyle w:val="Odkaznapoznmkupodiarou"/>
                  <w:b/>
                  <w:bCs/>
                  <w:sz w:val="20"/>
                  <w:szCs w:val="20"/>
                </w:rPr>
                <w:footnoteReference w:id="40"/>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2677" w:author="Gombosová Erika" w:date="2015-12-11T09:48:00Z"/>
                <w:color w:val="000000"/>
                <w:sz w:val="22"/>
                <w:szCs w:val="22"/>
              </w:rPr>
            </w:pPr>
            <w:ins w:id="2678" w:author="Gombosová Erika" w:date="2015-12-11T09:48:00Z">
              <w:r w:rsidRPr="00BB2644">
                <w:rPr>
                  <w:color w:val="000000"/>
                  <w:sz w:val="22"/>
                  <w:szCs w:val="22"/>
                </w:rPr>
                <w:t> </w:t>
              </w:r>
            </w:ins>
          </w:p>
        </w:tc>
      </w:tr>
      <w:tr w:rsidR="00E2408D" w:rsidRPr="00BB2644" w:rsidTr="00CB451E">
        <w:trPr>
          <w:trHeight w:val="300"/>
          <w:ins w:id="2679" w:author="Gombosová Erika" w:date="2015-12-11T09:48:00Z"/>
        </w:trPr>
        <w:tc>
          <w:tcPr>
            <w:tcW w:w="3559" w:type="dxa"/>
            <w:gridSpan w:val="2"/>
            <w:shd w:val="clear" w:color="000000" w:fill="FFFFFF"/>
            <w:vAlign w:val="center"/>
            <w:hideMark/>
          </w:tcPr>
          <w:p w:rsidR="00E2408D" w:rsidRPr="00BB2644" w:rsidRDefault="00E2408D" w:rsidP="00CB451E">
            <w:pPr>
              <w:rPr>
                <w:ins w:id="2680" w:author="Gombosová Erika" w:date="2015-12-11T09:48:00Z"/>
                <w:b/>
                <w:bCs/>
                <w:sz w:val="22"/>
                <w:szCs w:val="22"/>
              </w:rPr>
            </w:pPr>
            <w:ins w:id="2681" w:author="Gombosová Erika" w:date="2015-12-11T09:48:00Z">
              <w:r w:rsidRPr="00BB2644">
                <w:rPr>
                  <w:b/>
                  <w:bCs/>
                  <w:sz w:val="22"/>
                  <w:szCs w:val="22"/>
                </w:rPr>
                <w:t xml:space="preserve">Dátum: </w:t>
              </w:r>
            </w:ins>
          </w:p>
        </w:tc>
        <w:tc>
          <w:tcPr>
            <w:tcW w:w="5528" w:type="dxa"/>
            <w:gridSpan w:val="5"/>
            <w:shd w:val="clear" w:color="auto" w:fill="auto"/>
            <w:vAlign w:val="center"/>
            <w:hideMark/>
          </w:tcPr>
          <w:p w:rsidR="00E2408D" w:rsidRPr="00BB2644" w:rsidRDefault="00E2408D" w:rsidP="00CB451E">
            <w:pPr>
              <w:rPr>
                <w:ins w:id="2682" w:author="Gombosová Erika" w:date="2015-12-11T09:48:00Z"/>
                <w:color w:val="000000"/>
                <w:sz w:val="22"/>
                <w:szCs w:val="22"/>
              </w:rPr>
            </w:pPr>
            <w:ins w:id="2683" w:author="Gombosová Erika" w:date="2015-12-11T09:48:00Z">
              <w:r w:rsidRPr="00BB2644">
                <w:rPr>
                  <w:color w:val="000000"/>
                  <w:sz w:val="22"/>
                  <w:szCs w:val="22"/>
                </w:rPr>
                <w:t> </w:t>
              </w:r>
            </w:ins>
          </w:p>
        </w:tc>
      </w:tr>
      <w:tr w:rsidR="00E2408D" w:rsidRPr="00BB2644" w:rsidTr="00CB451E">
        <w:trPr>
          <w:trHeight w:val="300"/>
          <w:ins w:id="2684" w:author="Gombosová Erika" w:date="2015-12-11T09:48:00Z"/>
        </w:trPr>
        <w:tc>
          <w:tcPr>
            <w:tcW w:w="3559" w:type="dxa"/>
            <w:gridSpan w:val="2"/>
            <w:shd w:val="clear" w:color="000000" w:fill="FFFFFF"/>
            <w:vAlign w:val="center"/>
            <w:hideMark/>
          </w:tcPr>
          <w:p w:rsidR="00E2408D" w:rsidRPr="00BB2644" w:rsidRDefault="00E2408D" w:rsidP="00CB451E">
            <w:pPr>
              <w:rPr>
                <w:ins w:id="2685" w:author="Gombosová Erika" w:date="2015-12-11T09:48:00Z"/>
                <w:b/>
                <w:bCs/>
                <w:sz w:val="22"/>
                <w:szCs w:val="22"/>
              </w:rPr>
            </w:pPr>
            <w:ins w:id="2686" w:author="Gombosová Erika" w:date="2015-12-11T09:48: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2687" w:author="Gombosová Erika" w:date="2015-12-11T09:48:00Z"/>
                <w:color w:val="000000"/>
                <w:sz w:val="22"/>
                <w:szCs w:val="22"/>
              </w:rPr>
            </w:pPr>
            <w:ins w:id="2688" w:author="Gombosová Erika" w:date="2015-12-11T09:48:00Z">
              <w:r w:rsidRPr="00BB2644">
                <w:rPr>
                  <w:color w:val="000000"/>
                  <w:sz w:val="22"/>
                  <w:szCs w:val="22"/>
                </w:rPr>
                <w:t> </w:t>
              </w:r>
            </w:ins>
          </w:p>
        </w:tc>
      </w:tr>
      <w:tr w:rsidR="00BB2644" w:rsidRPr="00BB2644" w:rsidDel="00E2408D" w:rsidTr="00BB5C53">
        <w:trPr>
          <w:trHeight w:val="330"/>
          <w:del w:id="2689" w:author="Gombosová Erika" w:date="2015-12-11T09:48:00Z"/>
        </w:trPr>
        <w:tc>
          <w:tcPr>
            <w:tcW w:w="3559" w:type="dxa"/>
            <w:gridSpan w:val="2"/>
            <w:shd w:val="clear" w:color="auto" w:fill="auto"/>
            <w:hideMark/>
          </w:tcPr>
          <w:p w:rsidR="00BB2644" w:rsidRPr="00BB2644" w:rsidDel="00E2408D" w:rsidRDefault="00BB2644" w:rsidP="00BB2644">
            <w:pPr>
              <w:rPr>
                <w:del w:id="2690" w:author="Gombosová Erika" w:date="2015-12-11T09:48:00Z"/>
                <w:b/>
                <w:bCs/>
                <w:sz w:val="22"/>
                <w:szCs w:val="22"/>
              </w:rPr>
            </w:pPr>
            <w:del w:id="2691" w:author="Gombosová Erika" w:date="2015-12-11T09:48: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2692" w:author="Gombosová Erika" w:date="2015-12-11T09:48:00Z"/>
                <w:color w:val="000000"/>
                <w:sz w:val="22"/>
                <w:szCs w:val="22"/>
              </w:rPr>
            </w:pPr>
            <w:del w:id="2693" w:author="Gombosová Erika" w:date="2015-12-11T09:48:00Z">
              <w:r w:rsidRPr="00BB2644" w:rsidDel="00E2408D">
                <w:rPr>
                  <w:color w:val="000000"/>
                  <w:sz w:val="22"/>
                  <w:szCs w:val="22"/>
                </w:rPr>
                <w:delText> </w:delText>
              </w:r>
            </w:del>
          </w:p>
        </w:tc>
      </w:tr>
      <w:tr w:rsidR="00BB2644" w:rsidRPr="00BB2644" w:rsidDel="00E2408D" w:rsidTr="00BB5C53">
        <w:trPr>
          <w:trHeight w:val="300"/>
          <w:del w:id="2694" w:author="Gombosová Erika" w:date="2015-12-11T09:48:00Z"/>
        </w:trPr>
        <w:tc>
          <w:tcPr>
            <w:tcW w:w="3559" w:type="dxa"/>
            <w:gridSpan w:val="2"/>
            <w:shd w:val="clear" w:color="auto" w:fill="auto"/>
            <w:hideMark/>
          </w:tcPr>
          <w:p w:rsidR="00BB2644" w:rsidRPr="00BB2644" w:rsidDel="00E2408D" w:rsidRDefault="00BB2644" w:rsidP="00BB2644">
            <w:pPr>
              <w:rPr>
                <w:del w:id="2695" w:author="Gombosová Erika" w:date="2015-12-11T09:48:00Z"/>
                <w:b/>
                <w:bCs/>
                <w:sz w:val="22"/>
                <w:szCs w:val="22"/>
              </w:rPr>
            </w:pPr>
            <w:del w:id="2696" w:author="Gombosová Erika" w:date="2015-12-11T09:48:00Z">
              <w:r w:rsidRPr="00BB2644" w:rsidDel="00E2408D">
                <w:rPr>
                  <w:b/>
                  <w:bCs/>
                  <w:sz w:val="22"/>
                  <w:szCs w:val="22"/>
                </w:rPr>
                <w:delText>Dátum:</w:delText>
              </w:r>
            </w:del>
          </w:p>
        </w:tc>
        <w:tc>
          <w:tcPr>
            <w:tcW w:w="5528" w:type="dxa"/>
            <w:gridSpan w:val="5"/>
            <w:shd w:val="clear" w:color="auto" w:fill="auto"/>
            <w:vAlign w:val="center"/>
            <w:hideMark/>
          </w:tcPr>
          <w:p w:rsidR="00BB2644" w:rsidRPr="00BB2644" w:rsidDel="00E2408D" w:rsidRDefault="00BB2644" w:rsidP="00BB2644">
            <w:pPr>
              <w:rPr>
                <w:del w:id="2697" w:author="Gombosová Erika" w:date="2015-12-11T09:48:00Z"/>
                <w:color w:val="000000"/>
                <w:sz w:val="22"/>
                <w:szCs w:val="22"/>
              </w:rPr>
            </w:pPr>
            <w:del w:id="2698" w:author="Gombosová Erika" w:date="2015-12-11T09:48:00Z">
              <w:r w:rsidRPr="00BB2644" w:rsidDel="00E2408D">
                <w:rPr>
                  <w:color w:val="000000"/>
                  <w:sz w:val="22"/>
                  <w:szCs w:val="22"/>
                </w:rPr>
                <w:delText> </w:delText>
              </w:r>
            </w:del>
          </w:p>
        </w:tc>
      </w:tr>
      <w:tr w:rsidR="00BB2644" w:rsidRPr="00BB2644" w:rsidDel="00E2408D" w:rsidTr="00BB5C53">
        <w:trPr>
          <w:trHeight w:val="330"/>
          <w:del w:id="2699" w:author="Gombosová Erika" w:date="2015-12-11T09:48:00Z"/>
        </w:trPr>
        <w:tc>
          <w:tcPr>
            <w:tcW w:w="3559" w:type="dxa"/>
            <w:gridSpan w:val="2"/>
            <w:shd w:val="clear" w:color="000000" w:fill="FFFFFF"/>
            <w:hideMark/>
          </w:tcPr>
          <w:p w:rsidR="00BB2644" w:rsidRPr="00BB2644" w:rsidDel="00E2408D" w:rsidRDefault="00BB2644" w:rsidP="00BB2644">
            <w:pPr>
              <w:rPr>
                <w:del w:id="2700" w:author="Gombosová Erika" w:date="2015-12-11T09:48:00Z"/>
                <w:b/>
                <w:bCs/>
                <w:sz w:val="22"/>
                <w:szCs w:val="22"/>
              </w:rPr>
            </w:pPr>
            <w:del w:id="2701" w:author="Gombosová Erika" w:date="2015-12-11T09:48: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2702" w:author="Gombosová Erika" w:date="2015-12-11T09:48:00Z"/>
                <w:color w:val="000000"/>
                <w:sz w:val="22"/>
                <w:szCs w:val="22"/>
              </w:rPr>
            </w:pPr>
            <w:del w:id="2703" w:author="Gombosová Erika" w:date="2015-12-11T09:48:00Z">
              <w:r w:rsidRPr="00BB2644" w:rsidDel="00E2408D">
                <w:rPr>
                  <w:color w:val="000000"/>
                  <w:sz w:val="22"/>
                  <w:szCs w:val="22"/>
                </w:rPr>
                <w:delText> </w:delText>
              </w:r>
            </w:del>
          </w:p>
        </w:tc>
      </w:tr>
      <w:tr w:rsidR="00BB2644" w:rsidRPr="00BB2644" w:rsidDel="00E2408D" w:rsidTr="00BB5C53">
        <w:trPr>
          <w:trHeight w:val="300"/>
          <w:del w:id="2704" w:author="Gombosová Erika" w:date="2015-12-11T09:48:00Z"/>
        </w:trPr>
        <w:tc>
          <w:tcPr>
            <w:tcW w:w="9087" w:type="dxa"/>
            <w:gridSpan w:val="7"/>
            <w:shd w:val="clear" w:color="auto" w:fill="auto"/>
            <w:noWrap/>
            <w:vAlign w:val="bottom"/>
            <w:hideMark/>
          </w:tcPr>
          <w:p w:rsidR="00BB2644" w:rsidRPr="00BB2644" w:rsidDel="00E2408D" w:rsidRDefault="00BB2644" w:rsidP="00BB2644">
            <w:pPr>
              <w:jc w:val="center"/>
              <w:rPr>
                <w:del w:id="2705" w:author="Gombosová Erika" w:date="2015-12-11T09:48:00Z"/>
                <w:color w:val="000000"/>
                <w:sz w:val="22"/>
                <w:szCs w:val="22"/>
              </w:rPr>
            </w:pPr>
            <w:del w:id="2706" w:author="Gombosová Erika" w:date="2015-12-11T09:48:00Z">
              <w:r w:rsidRPr="00BB2644" w:rsidDel="00E2408D">
                <w:rPr>
                  <w:color w:val="000000"/>
                  <w:sz w:val="22"/>
                  <w:szCs w:val="22"/>
                </w:rPr>
                <w:delText> </w:delText>
              </w:r>
            </w:del>
          </w:p>
        </w:tc>
      </w:tr>
      <w:tr w:rsidR="00BB2644" w:rsidRPr="00BB2644" w:rsidDel="00E2408D" w:rsidTr="00BB5C53">
        <w:trPr>
          <w:trHeight w:val="300"/>
          <w:del w:id="2707" w:author="Gombosová Erika" w:date="2015-12-11T09:48:00Z"/>
        </w:trPr>
        <w:tc>
          <w:tcPr>
            <w:tcW w:w="3559" w:type="dxa"/>
            <w:gridSpan w:val="2"/>
            <w:shd w:val="clear" w:color="000000" w:fill="FFFFFF"/>
            <w:hideMark/>
          </w:tcPr>
          <w:p w:rsidR="00BB2644" w:rsidRPr="00BB2644" w:rsidDel="00E2408D" w:rsidRDefault="00BB2644" w:rsidP="00BB2644">
            <w:pPr>
              <w:rPr>
                <w:del w:id="2708" w:author="Gombosová Erika" w:date="2015-12-11T09:48:00Z"/>
                <w:b/>
                <w:bCs/>
                <w:sz w:val="22"/>
                <w:szCs w:val="22"/>
              </w:rPr>
            </w:pPr>
            <w:del w:id="2709" w:author="Gombosová Erika" w:date="2015-12-11T09:48: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2710" w:author="Gombosová Erika" w:date="2015-12-11T09:48:00Z"/>
                <w:color w:val="000000"/>
                <w:sz w:val="22"/>
                <w:szCs w:val="22"/>
              </w:rPr>
            </w:pPr>
            <w:del w:id="2711" w:author="Gombosová Erika" w:date="2015-12-11T09:48:00Z">
              <w:r w:rsidRPr="00BB2644" w:rsidDel="00E2408D">
                <w:rPr>
                  <w:color w:val="000000"/>
                  <w:sz w:val="22"/>
                  <w:szCs w:val="22"/>
                </w:rPr>
                <w:delText> </w:delText>
              </w:r>
            </w:del>
          </w:p>
        </w:tc>
      </w:tr>
      <w:tr w:rsidR="00BB2644" w:rsidRPr="00BB2644" w:rsidDel="00E2408D" w:rsidTr="00BB5C53">
        <w:trPr>
          <w:trHeight w:val="300"/>
          <w:del w:id="2712" w:author="Gombosová Erika" w:date="2015-12-11T09:48:00Z"/>
        </w:trPr>
        <w:tc>
          <w:tcPr>
            <w:tcW w:w="3559" w:type="dxa"/>
            <w:gridSpan w:val="2"/>
            <w:shd w:val="clear" w:color="000000" w:fill="FFFFFF"/>
            <w:hideMark/>
          </w:tcPr>
          <w:p w:rsidR="00BB2644" w:rsidRPr="00BB2644" w:rsidDel="00E2408D" w:rsidRDefault="00BB2644" w:rsidP="00BB2644">
            <w:pPr>
              <w:rPr>
                <w:del w:id="2713" w:author="Gombosová Erika" w:date="2015-12-11T09:48:00Z"/>
                <w:b/>
                <w:bCs/>
                <w:sz w:val="22"/>
                <w:szCs w:val="22"/>
              </w:rPr>
            </w:pPr>
            <w:del w:id="2714" w:author="Gombosová Erika" w:date="2015-12-11T09:48:00Z">
              <w:r w:rsidRPr="00BB2644" w:rsidDel="00E2408D">
                <w:rPr>
                  <w:b/>
                  <w:bCs/>
                  <w:sz w:val="22"/>
                  <w:szCs w:val="22"/>
                </w:rPr>
                <w:delText xml:space="preserve">Dátum: </w:delText>
              </w:r>
            </w:del>
          </w:p>
        </w:tc>
        <w:tc>
          <w:tcPr>
            <w:tcW w:w="5528" w:type="dxa"/>
            <w:gridSpan w:val="5"/>
            <w:shd w:val="clear" w:color="auto" w:fill="auto"/>
            <w:vAlign w:val="center"/>
            <w:hideMark/>
          </w:tcPr>
          <w:p w:rsidR="00BB2644" w:rsidRPr="00BB2644" w:rsidDel="00E2408D" w:rsidRDefault="00BB2644" w:rsidP="00BB2644">
            <w:pPr>
              <w:rPr>
                <w:del w:id="2715" w:author="Gombosová Erika" w:date="2015-12-11T09:48:00Z"/>
                <w:color w:val="000000"/>
                <w:sz w:val="22"/>
                <w:szCs w:val="22"/>
              </w:rPr>
            </w:pPr>
            <w:del w:id="2716" w:author="Gombosová Erika" w:date="2015-12-11T09:48:00Z">
              <w:r w:rsidRPr="00BB2644" w:rsidDel="00E2408D">
                <w:rPr>
                  <w:color w:val="000000"/>
                  <w:sz w:val="22"/>
                  <w:szCs w:val="22"/>
                </w:rPr>
                <w:delText> </w:delText>
              </w:r>
            </w:del>
          </w:p>
        </w:tc>
      </w:tr>
      <w:tr w:rsidR="00BB2644" w:rsidRPr="00BB2644" w:rsidDel="00E2408D" w:rsidTr="00BB5C53">
        <w:trPr>
          <w:trHeight w:val="330"/>
          <w:del w:id="2717" w:author="Gombosová Erika" w:date="2015-12-11T09:48:00Z"/>
        </w:trPr>
        <w:tc>
          <w:tcPr>
            <w:tcW w:w="3559" w:type="dxa"/>
            <w:gridSpan w:val="2"/>
            <w:shd w:val="clear" w:color="000000" w:fill="FFFFFF"/>
            <w:hideMark/>
          </w:tcPr>
          <w:p w:rsidR="00BB2644" w:rsidRPr="00BB2644" w:rsidDel="00E2408D" w:rsidRDefault="00BB2644" w:rsidP="00BB2644">
            <w:pPr>
              <w:rPr>
                <w:del w:id="2718" w:author="Gombosová Erika" w:date="2015-12-11T09:48:00Z"/>
                <w:b/>
                <w:bCs/>
                <w:sz w:val="22"/>
                <w:szCs w:val="22"/>
              </w:rPr>
            </w:pPr>
            <w:del w:id="2719" w:author="Gombosová Erika" w:date="2015-12-11T09:48: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2720" w:author="Gombosová Erika" w:date="2015-12-11T09:48:00Z"/>
                <w:color w:val="000000"/>
                <w:sz w:val="22"/>
                <w:szCs w:val="22"/>
              </w:rPr>
            </w:pPr>
            <w:del w:id="2721" w:author="Gombosová Erika" w:date="2015-12-11T09:48:00Z">
              <w:r w:rsidRPr="00BB2644" w:rsidDel="00E2408D">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722" w:name="KZ_21"/>
            <w:r w:rsidRPr="00BB2644">
              <w:rPr>
                <w:b/>
                <w:bCs/>
                <w:color w:val="FFFFFF"/>
              </w:rPr>
              <w:lastRenderedPageBreak/>
              <w:t xml:space="preserve">Kontrolný zoznam k </w:t>
            </w:r>
            <w:ins w:id="2723" w:author="Gombosová Erika" w:date="2015-12-15T16:44:00Z">
              <w:r w:rsidR="00432B14">
                <w:rPr>
                  <w:b/>
                  <w:bCs/>
                  <w:color w:val="FFFFFF"/>
                </w:rPr>
                <w:t>finančnej</w:t>
              </w:r>
            </w:ins>
            <w:del w:id="2724" w:author="Gombosová Erika" w:date="2015-12-15T16:44:00Z">
              <w:r w:rsidRPr="00BB2644" w:rsidDel="00432B14">
                <w:rPr>
                  <w:b/>
                  <w:bCs/>
                  <w:color w:val="FFFFFF"/>
                </w:rPr>
                <w:delText>administratívnej</w:delText>
              </w:r>
            </w:del>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- 1. ex-ante kontrola</w:t>
            </w:r>
          </w:p>
        </w:tc>
      </w:tr>
      <w:bookmarkEnd w:id="2722"/>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použitý postup na zadanie zákazky na dodanie tovaru/ stavebných prác/ služieb v súlade so ZVO?</w:t>
            </w:r>
            <w:r w:rsidRPr="00BB2644">
              <w:rPr>
                <w:color w:val="000000"/>
                <w:sz w:val="22"/>
                <w:szCs w:val="22"/>
              </w:rPr>
              <w:br/>
              <w:t>b) Bolo rokovacie konanie so zverejnením použité, ak bola splnená aspoň jedna z podmienok § 55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708"/>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w:t>
            </w:r>
            <w:r w:rsidRPr="00BB2644">
              <w:rPr>
                <w:color w:val="000000"/>
                <w:sz w:val="22"/>
                <w:szCs w:val="22"/>
              </w:rPr>
              <w:lastRenderedPageBreak/>
              <w:t xml:space="preserve">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Obmedzil verejný obstarávateľ  počet záujemcov, ktorých vyzve na predloženie ponuky, v </w:t>
            </w:r>
            <w:proofErr w:type="spellStart"/>
            <w:r w:rsidRPr="00BB2644">
              <w:rPr>
                <w:color w:val="000000"/>
                <w:sz w:val="22"/>
                <w:szCs w:val="22"/>
              </w:rPr>
              <w:t>RKsZ</w:t>
            </w:r>
            <w:proofErr w:type="spellEnd"/>
            <w:r w:rsidRPr="00BB2644">
              <w:rPr>
                <w:color w:val="000000"/>
                <w:sz w:val="22"/>
                <w:szCs w:val="22"/>
              </w:rPr>
              <w:t xml:space="preserve"> najmenej na troch tak, aby umožnil hospodársku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Určil v oznámení o vyhlásení VO  verejný obstarávateľ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navrhnutá lehota na predloženie žiadostí o účasť v </w:t>
            </w:r>
            <w:proofErr w:type="spellStart"/>
            <w:r w:rsidRPr="00BB2644">
              <w:rPr>
                <w:color w:val="000000"/>
                <w:sz w:val="22"/>
                <w:szCs w:val="22"/>
              </w:rPr>
              <w:t>RKsZ</w:t>
            </w:r>
            <w:proofErr w:type="spellEnd"/>
            <w:r w:rsidRPr="00BB2644">
              <w:rPr>
                <w:color w:val="000000"/>
                <w:sz w:val="22"/>
                <w:szCs w:val="22"/>
              </w:rPr>
              <w:t xml:space="preserve">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ins w:id="2725" w:author="Gombosová Erika" w:date="2015-12-11T09:48:00Z"/>
        </w:trPr>
        <w:tc>
          <w:tcPr>
            <w:tcW w:w="9087" w:type="dxa"/>
            <w:gridSpan w:val="7"/>
            <w:shd w:val="clear" w:color="auto" w:fill="auto"/>
            <w:noWrap/>
            <w:vAlign w:val="center"/>
          </w:tcPr>
          <w:p w:rsidR="00E2408D" w:rsidRPr="00BD2FCC" w:rsidRDefault="00E2408D" w:rsidP="00CB451E">
            <w:pPr>
              <w:jc w:val="both"/>
              <w:rPr>
                <w:ins w:id="2726" w:author="Gombosová Erika" w:date="2015-12-11T09:48:00Z"/>
                <w:b/>
                <w:sz w:val="20"/>
                <w:szCs w:val="20"/>
              </w:rPr>
            </w:pPr>
            <w:ins w:id="2727" w:author="Gombosová Erika" w:date="2015-12-11T09:48:00Z">
              <w:r w:rsidRPr="00BD2FCC">
                <w:rPr>
                  <w:b/>
                  <w:sz w:val="20"/>
                  <w:szCs w:val="20"/>
                </w:rPr>
                <w:t>VYJADRENIE</w:t>
              </w:r>
            </w:ins>
          </w:p>
          <w:p w:rsidR="00E2408D" w:rsidRPr="00BD2FCC" w:rsidRDefault="00E2408D" w:rsidP="00CB451E">
            <w:pPr>
              <w:jc w:val="both"/>
              <w:rPr>
                <w:ins w:id="2728" w:author="Gombosová Erika" w:date="2015-12-11T09:48:00Z"/>
                <w:sz w:val="20"/>
                <w:szCs w:val="20"/>
              </w:rPr>
            </w:pPr>
          </w:p>
          <w:p w:rsidR="000C1AA0" w:rsidRPr="00A54276" w:rsidRDefault="000C1AA0" w:rsidP="000C1AA0">
            <w:pPr>
              <w:rPr>
                <w:ins w:id="2729" w:author="Gombosová Erika" w:date="2015-12-15T13:05:00Z"/>
              </w:rPr>
            </w:pPr>
            <w:ins w:id="2730" w:author="Gombosová Erika" w:date="2015-12-15T13:05:00Z">
              <w:r w:rsidRPr="00B64015">
                <w:rPr>
                  <w:sz w:val="20"/>
                  <w:szCs w:val="20"/>
                </w:rPr>
                <w:t xml:space="preserve">Na základe overených skutočností potvrdzujem, že </w:t>
              </w:r>
              <w:r>
                <w:rPr>
                  <w:sz w:val="20"/>
                  <w:szCs w:val="20"/>
                </w:rPr>
                <w:t xml:space="preserve"> </w:t>
              </w:r>
            </w:ins>
            <w:customXmlInsRangeStart w:id="2731" w:author="Gombosová Erika" w:date="2015-12-15T13:05:00Z"/>
            <w:sdt>
              <w:sdtPr>
                <w:rPr>
                  <w:sz w:val="20"/>
                  <w:szCs w:val="20"/>
                </w:rPr>
                <w:id w:val="284707291"/>
                <w:placeholder>
                  <w:docPart w:val="9DEA1968DAA94AF4A6712074B3AD413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InsRangeEnd w:id="2731"/>
                <w:ins w:id="2732" w:author="Gombosová Erika" w:date="2015-12-15T13:05:00Z">
                  <w:r w:rsidRPr="00B64015">
                    <w:rPr>
                      <w:sz w:val="20"/>
                      <w:szCs w:val="20"/>
                    </w:rPr>
                    <w:t>Vyberte položku.</w:t>
                  </w:r>
                </w:ins>
                <w:customXmlInsRangeStart w:id="2733" w:author="Gombosová Erika" w:date="2015-12-15T13:05:00Z"/>
              </w:sdtContent>
            </w:sdt>
            <w:customXmlInsRangeEnd w:id="2733"/>
            <w:ins w:id="2734" w:author="Gombosová Erika" w:date="2015-12-15T13:05:00Z">
              <w:r w:rsidRPr="00B64015">
                <w:rPr>
                  <w:sz w:val="20"/>
                  <w:szCs w:val="20"/>
                </w:rPr>
                <w:t xml:space="preserve">   </w:t>
              </w:r>
            </w:ins>
          </w:p>
          <w:p w:rsidR="00E2408D" w:rsidRPr="00BB2644" w:rsidRDefault="00E2408D">
            <w:pPr>
              <w:rPr>
                <w:ins w:id="2735" w:author="Gombosová Erika" w:date="2015-12-11T09:48:00Z"/>
                <w:b/>
                <w:bCs/>
                <w:color w:val="000000"/>
                <w:sz w:val="22"/>
                <w:szCs w:val="22"/>
              </w:rPr>
              <w:pPrChange w:id="2736" w:author="Gombosová Erika" w:date="2015-12-15T13:05:00Z">
                <w:pPr>
                  <w:jc w:val="center"/>
                </w:pPr>
              </w:pPrChange>
            </w:pPr>
          </w:p>
        </w:tc>
      </w:tr>
      <w:tr w:rsidR="00E2408D" w:rsidRPr="00BB2644" w:rsidTr="00CB451E">
        <w:trPr>
          <w:trHeight w:val="300"/>
          <w:ins w:id="2737" w:author="Gombosová Erika" w:date="2015-12-11T09:48:00Z"/>
        </w:trPr>
        <w:tc>
          <w:tcPr>
            <w:tcW w:w="3559" w:type="dxa"/>
            <w:gridSpan w:val="2"/>
            <w:shd w:val="clear" w:color="auto" w:fill="auto"/>
            <w:vAlign w:val="center"/>
            <w:hideMark/>
          </w:tcPr>
          <w:p w:rsidR="00E2408D" w:rsidRPr="00BB2644" w:rsidRDefault="00E2408D" w:rsidP="00CB451E">
            <w:pPr>
              <w:rPr>
                <w:ins w:id="2738" w:author="Gombosová Erika" w:date="2015-12-11T09:48:00Z"/>
                <w:b/>
                <w:bCs/>
                <w:sz w:val="22"/>
                <w:szCs w:val="22"/>
              </w:rPr>
            </w:pPr>
            <w:ins w:id="2739" w:author="Gombosová Erika" w:date="2015-12-11T09:48:00Z">
              <w:r w:rsidRPr="00BB2644">
                <w:rPr>
                  <w:b/>
                  <w:bCs/>
                  <w:sz w:val="22"/>
                  <w:szCs w:val="22"/>
                </w:rPr>
                <w:lastRenderedPageBreak/>
                <w:t>Kontrolu vykonal</w:t>
              </w:r>
              <w:r w:rsidRPr="00BD2FCC">
                <w:rPr>
                  <w:rStyle w:val="Odkaznapoznmkupodiarou"/>
                  <w:b/>
                  <w:bCs/>
                  <w:sz w:val="20"/>
                  <w:szCs w:val="20"/>
                </w:rPr>
                <w:footnoteReference w:id="41"/>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2742" w:author="Gombosová Erika" w:date="2015-12-11T09:48:00Z"/>
                <w:color w:val="000000"/>
                <w:sz w:val="22"/>
                <w:szCs w:val="22"/>
              </w:rPr>
            </w:pPr>
            <w:ins w:id="2743" w:author="Gombosová Erika" w:date="2015-12-11T09:48:00Z">
              <w:r w:rsidRPr="00BB2644">
                <w:rPr>
                  <w:color w:val="000000"/>
                  <w:sz w:val="22"/>
                  <w:szCs w:val="22"/>
                </w:rPr>
                <w:t> </w:t>
              </w:r>
            </w:ins>
          </w:p>
        </w:tc>
      </w:tr>
      <w:tr w:rsidR="00E2408D" w:rsidRPr="00BB2644" w:rsidTr="00CB451E">
        <w:trPr>
          <w:trHeight w:val="300"/>
          <w:ins w:id="2744" w:author="Gombosová Erika" w:date="2015-12-11T09:48:00Z"/>
        </w:trPr>
        <w:tc>
          <w:tcPr>
            <w:tcW w:w="3559" w:type="dxa"/>
            <w:gridSpan w:val="2"/>
            <w:shd w:val="clear" w:color="auto" w:fill="auto"/>
            <w:vAlign w:val="center"/>
            <w:hideMark/>
          </w:tcPr>
          <w:p w:rsidR="00E2408D" w:rsidRPr="00BB2644" w:rsidRDefault="00E2408D" w:rsidP="00CB451E">
            <w:pPr>
              <w:rPr>
                <w:ins w:id="2745" w:author="Gombosová Erika" w:date="2015-12-11T09:48:00Z"/>
                <w:b/>
                <w:bCs/>
                <w:sz w:val="22"/>
                <w:szCs w:val="22"/>
              </w:rPr>
            </w:pPr>
            <w:ins w:id="2746" w:author="Gombosová Erika" w:date="2015-12-11T09:48:00Z">
              <w:r w:rsidRPr="00BB2644">
                <w:rPr>
                  <w:b/>
                  <w:bCs/>
                  <w:sz w:val="22"/>
                  <w:szCs w:val="22"/>
                </w:rPr>
                <w:t>Dátum:</w:t>
              </w:r>
            </w:ins>
          </w:p>
        </w:tc>
        <w:tc>
          <w:tcPr>
            <w:tcW w:w="5528" w:type="dxa"/>
            <w:gridSpan w:val="5"/>
            <w:shd w:val="clear" w:color="auto" w:fill="auto"/>
            <w:vAlign w:val="center"/>
            <w:hideMark/>
          </w:tcPr>
          <w:p w:rsidR="00E2408D" w:rsidRPr="00BB2644" w:rsidRDefault="00E2408D" w:rsidP="00CB451E">
            <w:pPr>
              <w:rPr>
                <w:ins w:id="2747" w:author="Gombosová Erika" w:date="2015-12-11T09:48:00Z"/>
                <w:color w:val="000000"/>
                <w:sz w:val="22"/>
                <w:szCs w:val="22"/>
              </w:rPr>
            </w:pPr>
            <w:ins w:id="2748" w:author="Gombosová Erika" w:date="2015-12-11T09:48:00Z">
              <w:r w:rsidRPr="00BB2644">
                <w:rPr>
                  <w:color w:val="000000"/>
                  <w:sz w:val="22"/>
                  <w:szCs w:val="22"/>
                </w:rPr>
                <w:t> </w:t>
              </w:r>
            </w:ins>
          </w:p>
        </w:tc>
      </w:tr>
      <w:tr w:rsidR="00E2408D" w:rsidRPr="00BB2644" w:rsidTr="00CB451E">
        <w:trPr>
          <w:trHeight w:val="300"/>
          <w:ins w:id="2749" w:author="Gombosová Erika" w:date="2015-12-11T09:48:00Z"/>
        </w:trPr>
        <w:tc>
          <w:tcPr>
            <w:tcW w:w="3559" w:type="dxa"/>
            <w:gridSpan w:val="2"/>
            <w:shd w:val="clear" w:color="000000" w:fill="FFFFFF"/>
            <w:vAlign w:val="center"/>
            <w:hideMark/>
          </w:tcPr>
          <w:p w:rsidR="00E2408D" w:rsidRPr="00BB2644" w:rsidRDefault="00E2408D" w:rsidP="00CB451E">
            <w:pPr>
              <w:rPr>
                <w:ins w:id="2750" w:author="Gombosová Erika" w:date="2015-12-11T09:48:00Z"/>
                <w:b/>
                <w:bCs/>
                <w:sz w:val="22"/>
                <w:szCs w:val="22"/>
              </w:rPr>
            </w:pPr>
            <w:ins w:id="2751" w:author="Gombosová Erika" w:date="2015-12-11T09:48: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2752" w:author="Gombosová Erika" w:date="2015-12-11T09:48:00Z"/>
                <w:color w:val="000000"/>
                <w:sz w:val="22"/>
                <w:szCs w:val="22"/>
              </w:rPr>
            </w:pPr>
            <w:ins w:id="2753" w:author="Gombosová Erika" w:date="2015-12-11T09:48:00Z">
              <w:r w:rsidRPr="00BB2644">
                <w:rPr>
                  <w:color w:val="000000"/>
                  <w:sz w:val="22"/>
                  <w:szCs w:val="22"/>
                </w:rPr>
                <w:t> </w:t>
              </w:r>
            </w:ins>
          </w:p>
        </w:tc>
      </w:tr>
      <w:tr w:rsidR="00E2408D" w:rsidRPr="00BB2644" w:rsidTr="00CB451E">
        <w:trPr>
          <w:trHeight w:val="300"/>
          <w:ins w:id="2754" w:author="Gombosová Erika" w:date="2015-12-11T09:48:00Z"/>
        </w:trPr>
        <w:tc>
          <w:tcPr>
            <w:tcW w:w="9087" w:type="dxa"/>
            <w:gridSpan w:val="7"/>
            <w:shd w:val="clear" w:color="auto" w:fill="auto"/>
            <w:noWrap/>
            <w:vAlign w:val="bottom"/>
            <w:hideMark/>
          </w:tcPr>
          <w:p w:rsidR="00E2408D" w:rsidRPr="00BB2644" w:rsidRDefault="00E2408D" w:rsidP="00CB451E">
            <w:pPr>
              <w:jc w:val="center"/>
              <w:rPr>
                <w:ins w:id="2755" w:author="Gombosová Erika" w:date="2015-12-11T09:48:00Z"/>
                <w:color w:val="000000"/>
                <w:sz w:val="22"/>
                <w:szCs w:val="22"/>
              </w:rPr>
            </w:pPr>
            <w:ins w:id="2756" w:author="Gombosová Erika" w:date="2015-12-11T09:48:00Z">
              <w:r w:rsidRPr="00BB2644">
                <w:rPr>
                  <w:color w:val="000000"/>
                  <w:sz w:val="22"/>
                  <w:szCs w:val="22"/>
                </w:rPr>
                <w:t> </w:t>
              </w:r>
            </w:ins>
          </w:p>
        </w:tc>
      </w:tr>
      <w:tr w:rsidR="00E2408D" w:rsidRPr="00BB2644" w:rsidTr="00CB451E">
        <w:trPr>
          <w:trHeight w:val="300"/>
          <w:ins w:id="2757" w:author="Gombosová Erika" w:date="2015-12-11T09:48:00Z"/>
        </w:trPr>
        <w:tc>
          <w:tcPr>
            <w:tcW w:w="3559" w:type="dxa"/>
            <w:gridSpan w:val="2"/>
            <w:shd w:val="clear" w:color="000000" w:fill="FFFFFF"/>
            <w:vAlign w:val="center"/>
            <w:hideMark/>
          </w:tcPr>
          <w:p w:rsidR="00E2408D" w:rsidRPr="00BB2644" w:rsidRDefault="00E2408D" w:rsidP="00CB451E">
            <w:pPr>
              <w:rPr>
                <w:ins w:id="2758" w:author="Gombosová Erika" w:date="2015-12-11T09:48:00Z"/>
                <w:b/>
                <w:bCs/>
                <w:sz w:val="22"/>
                <w:szCs w:val="22"/>
              </w:rPr>
            </w:pPr>
            <w:ins w:id="2759" w:author="Gombosová Erika" w:date="2015-12-11T09:48:00Z">
              <w:r w:rsidRPr="00BB2644">
                <w:rPr>
                  <w:b/>
                  <w:bCs/>
                  <w:sz w:val="22"/>
                  <w:szCs w:val="22"/>
                </w:rPr>
                <w:t>Kontrolu vykonal</w:t>
              </w:r>
              <w:r w:rsidRPr="00BD2FCC">
                <w:rPr>
                  <w:rStyle w:val="Odkaznapoznmkupodiarou"/>
                  <w:b/>
                  <w:bCs/>
                  <w:sz w:val="20"/>
                  <w:szCs w:val="20"/>
                </w:rPr>
                <w:footnoteReference w:id="42"/>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2762" w:author="Gombosová Erika" w:date="2015-12-11T09:48:00Z"/>
                <w:color w:val="000000"/>
                <w:sz w:val="22"/>
                <w:szCs w:val="22"/>
              </w:rPr>
            </w:pPr>
            <w:ins w:id="2763" w:author="Gombosová Erika" w:date="2015-12-11T09:48:00Z">
              <w:r w:rsidRPr="00BB2644">
                <w:rPr>
                  <w:color w:val="000000"/>
                  <w:sz w:val="22"/>
                  <w:szCs w:val="22"/>
                </w:rPr>
                <w:t> </w:t>
              </w:r>
            </w:ins>
          </w:p>
        </w:tc>
      </w:tr>
      <w:tr w:rsidR="00E2408D" w:rsidRPr="00BB2644" w:rsidTr="00CB451E">
        <w:trPr>
          <w:trHeight w:val="300"/>
          <w:ins w:id="2764" w:author="Gombosová Erika" w:date="2015-12-11T09:48:00Z"/>
        </w:trPr>
        <w:tc>
          <w:tcPr>
            <w:tcW w:w="3559" w:type="dxa"/>
            <w:gridSpan w:val="2"/>
            <w:shd w:val="clear" w:color="000000" w:fill="FFFFFF"/>
            <w:vAlign w:val="center"/>
            <w:hideMark/>
          </w:tcPr>
          <w:p w:rsidR="00E2408D" w:rsidRPr="00BB2644" w:rsidRDefault="00E2408D" w:rsidP="00CB451E">
            <w:pPr>
              <w:rPr>
                <w:ins w:id="2765" w:author="Gombosová Erika" w:date="2015-12-11T09:48:00Z"/>
                <w:b/>
                <w:bCs/>
                <w:sz w:val="22"/>
                <w:szCs w:val="22"/>
              </w:rPr>
            </w:pPr>
            <w:ins w:id="2766" w:author="Gombosová Erika" w:date="2015-12-11T09:48:00Z">
              <w:r w:rsidRPr="00BB2644">
                <w:rPr>
                  <w:b/>
                  <w:bCs/>
                  <w:sz w:val="22"/>
                  <w:szCs w:val="22"/>
                </w:rPr>
                <w:t xml:space="preserve">Dátum: </w:t>
              </w:r>
            </w:ins>
          </w:p>
        </w:tc>
        <w:tc>
          <w:tcPr>
            <w:tcW w:w="5528" w:type="dxa"/>
            <w:gridSpan w:val="5"/>
            <w:shd w:val="clear" w:color="auto" w:fill="auto"/>
            <w:vAlign w:val="center"/>
            <w:hideMark/>
          </w:tcPr>
          <w:p w:rsidR="00E2408D" w:rsidRPr="00BB2644" w:rsidRDefault="00E2408D" w:rsidP="00CB451E">
            <w:pPr>
              <w:rPr>
                <w:ins w:id="2767" w:author="Gombosová Erika" w:date="2015-12-11T09:48:00Z"/>
                <w:color w:val="000000"/>
                <w:sz w:val="22"/>
                <w:szCs w:val="22"/>
              </w:rPr>
            </w:pPr>
            <w:ins w:id="2768" w:author="Gombosová Erika" w:date="2015-12-11T09:48:00Z">
              <w:r w:rsidRPr="00BB2644">
                <w:rPr>
                  <w:color w:val="000000"/>
                  <w:sz w:val="22"/>
                  <w:szCs w:val="22"/>
                </w:rPr>
                <w:t> </w:t>
              </w:r>
            </w:ins>
          </w:p>
        </w:tc>
      </w:tr>
      <w:tr w:rsidR="00E2408D" w:rsidRPr="00BB2644" w:rsidTr="00CB451E">
        <w:trPr>
          <w:trHeight w:val="300"/>
          <w:ins w:id="2769" w:author="Gombosová Erika" w:date="2015-12-11T09:48:00Z"/>
        </w:trPr>
        <w:tc>
          <w:tcPr>
            <w:tcW w:w="3559" w:type="dxa"/>
            <w:gridSpan w:val="2"/>
            <w:shd w:val="clear" w:color="000000" w:fill="FFFFFF"/>
            <w:vAlign w:val="center"/>
            <w:hideMark/>
          </w:tcPr>
          <w:p w:rsidR="00E2408D" w:rsidRPr="00BB2644" w:rsidRDefault="00E2408D" w:rsidP="00CB451E">
            <w:pPr>
              <w:rPr>
                <w:ins w:id="2770" w:author="Gombosová Erika" w:date="2015-12-11T09:48:00Z"/>
                <w:b/>
                <w:bCs/>
                <w:sz w:val="22"/>
                <w:szCs w:val="22"/>
              </w:rPr>
            </w:pPr>
            <w:ins w:id="2771" w:author="Gombosová Erika" w:date="2015-12-11T09:48: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2772" w:author="Gombosová Erika" w:date="2015-12-11T09:48:00Z"/>
                <w:color w:val="000000"/>
                <w:sz w:val="22"/>
                <w:szCs w:val="22"/>
              </w:rPr>
            </w:pPr>
            <w:ins w:id="2773" w:author="Gombosová Erika" w:date="2015-12-11T09:48:00Z">
              <w:r w:rsidRPr="00BB2644">
                <w:rPr>
                  <w:color w:val="000000"/>
                  <w:sz w:val="22"/>
                  <w:szCs w:val="22"/>
                </w:rPr>
                <w:t> </w:t>
              </w:r>
            </w:ins>
          </w:p>
        </w:tc>
      </w:tr>
      <w:tr w:rsidR="00BB2644" w:rsidRPr="00BB2644" w:rsidDel="00E2408D" w:rsidTr="00BB5C53">
        <w:trPr>
          <w:trHeight w:val="330"/>
          <w:del w:id="2774" w:author="Gombosová Erika" w:date="2015-12-11T09:48:00Z"/>
        </w:trPr>
        <w:tc>
          <w:tcPr>
            <w:tcW w:w="3559" w:type="dxa"/>
            <w:gridSpan w:val="2"/>
            <w:shd w:val="clear" w:color="auto" w:fill="auto"/>
            <w:hideMark/>
          </w:tcPr>
          <w:p w:rsidR="00BB2644" w:rsidRPr="00BB2644" w:rsidDel="00E2408D" w:rsidRDefault="00BB2644" w:rsidP="00BB2644">
            <w:pPr>
              <w:rPr>
                <w:del w:id="2775" w:author="Gombosová Erika" w:date="2015-12-11T09:48:00Z"/>
                <w:b/>
                <w:bCs/>
                <w:sz w:val="22"/>
                <w:szCs w:val="22"/>
              </w:rPr>
            </w:pPr>
            <w:del w:id="2776" w:author="Gombosová Erika" w:date="2015-12-11T09:48: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2777" w:author="Gombosová Erika" w:date="2015-12-11T09:48:00Z"/>
                <w:color w:val="000000"/>
                <w:sz w:val="22"/>
                <w:szCs w:val="22"/>
              </w:rPr>
            </w:pPr>
            <w:del w:id="2778" w:author="Gombosová Erika" w:date="2015-12-11T09:48:00Z">
              <w:r w:rsidRPr="00BB2644" w:rsidDel="00E2408D">
                <w:rPr>
                  <w:color w:val="000000"/>
                  <w:sz w:val="22"/>
                  <w:szCs w:val="22"/>
                </w:rPr>
                <w:delText> </w:delText>
              </w:r>
            </w:del>
          </w:p>
        </w:tc>
      </w:tr>
      <w:tr w:rsidR="00BB2644" w:rsidRPr="00BB2644" w:rsidDel="00E2408D" w:rsidTr="00BB5C53">
        <w:trPr>
          <w:trHeight w:val="300"/>
          <w:del w:id="2779" w:author="Gombosová Erika" w:date="2015-12-11T09:48:00Z"/>
        </w:trPr>
        <w:tc>
          <w:tcPr>
            <w:tcW w:w="3559" w:type="dxa"/>
            <w:gridSpan w:val="2"/>
            <w:shd w:val="clear" w:color="auto" w:fill="auto"/>
            <w:hideMark/>
          </w:tcPr>
          <w:p w:rsidR="00BB2644" w:rsidRPr="00BB2644" w:rsidDel="00E2408D" w:rsidRDefault="00BB2644" w:rsidP="00BB2644">
            <w:pPr>
              <w:rPr>
                <w:del w:id="2780" w:author="Gombosová Erika" w:date="2015-12-11T09:48:00Z"/>
                <w:b/>
                <w:bCs/>
                <w:sz w:val="22"/>
                <w:szCs w:val="22"/>
              </w:rPr>
            </w:pPr>
            <w:del w:id="2781" w:author="Gombosová Erika" w:date="2015-12-11T09:48:00Z">
              <w:r w:rsidRPr="00BB2644" w:rsidDel="00E2408D">
                <w:rPr>
                  <w:b/>
                  <w:bCs/>
                  <w:sz w:val="22"/>
                  <w:szCs w:val="22"/>
                </w:rPr>
                <w:delText>Dátum:</w:delText>
              </w:r>
            </w:del>
          </w:p>
        </w:tc>
        <w:tc>
          <w:tcPr>
            <w:tcW w:w="5528" w:type="dxa"/>
            <w:gridSpan w:val="5"/>
            <w:shd w:val="clear" w:color="auto" w:fill="auto"/>
            <w:vAlign w:val="center"/>
            <w:hideMark/>
          </w:tcPr>
          <w:p w:rsidR="00BB2644" w:rsidRPr="00BB2644" w:rsidDel="00E2408D" w:rsidRDefault="00BB2644" w:rsidP="00BB2644">
            <w:pPr>
              <w:rPr>
                <w:del w:id="2782" w:author="Gombosová Erika" w:date="2015-12-11T09:48:00Z"/>
                <w:color w:val="000000"/>
                <w:sz w:val="22"/>
                <w:szCs w:val="22"/>
              </w:rPr>
            </w:pPr>
            <w:del w:id="2783" w:author="Gombosová Erika" w:date="2015-12-11T09:48:00Z">
              <w:r w:rsidRPr="00BB2644" w:rsidDel="00E2408D">
                <w:rPr>
                  <w:color w:val="000000"/>
                  <w:sz w:val="22"/>
                  <w:szCs w:val="22"/>
                </w:rPr>
                <w:delText> </w:delText>
              </w:r>
            </w:del>
          </w:p>
        </w:tc>
      </w:tr>
      <w:tr w:rsidR="00BB2644" w:rsidRPr="00BB2644" w:rsidDel="00E2408D" w:rsidTr="00BB5C53">
        <w:trPr>
          <w:trHeight w:val="330"/>
          <w:del w:id="2784" w:author="Gombosová Erika" w:date="2015-12-11T09:48:00Z"/>
        </w:trPr>
        <w:tc>
          <w:tcPr>
            <w:tcW w:w="3559" w:type="dxa"/>
            <w:gridSpan w:val="2"/>
            <w:shd w:val="clear" w:color="000000" w:fill="FFFFFF"/>
            <w:hideMark/>
          </w:tcPr>
          <w:p w:rsidR="00BB2644" w:rsidRPr="00BB2644" w:rsidDel="00E2408D" w:rsidRDefault="00BB2644" w:rsidP="00BB2644">
            <w:pPr>
              <w:rPr>
                <w:del w:id="2785" w:author="Gombosová Erika" w:date="2015-12-11T09:48:00Z"/>
                <w:b/>
                <w:bCs/>
                <w:sz w:val="22"/>
                <w:szCs w:val="22"/>
              </w:rPr>
            </w:pPr>
            <w:del w:id="2786" w:author="Gombosová Erika" w:date="2015-12-11T09:48: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2787" w:author="Gombosová Erika" w:date="2015-12-11T09:48:00Z"/>
                <w:color w:val="000000"/>
                <w:sz w:val="22"/>
                <w:szCs w:val="22"/>
              </w:rPr>
            </w:pPr>
            <w:del w:id="2788" w:author="Gombosová Erika" w:date="2015-12-11T09:48:00Z">
              <w:r w:rsidRPr="00BB2644" w:rsidDel="00E2408D">
                <w:rPr>
                  <w:color w:val="000000"/>
                  <w:sz w:val="22"/>
                  <w:szCs w:val="22"/>
                </w:rPr>
                <w:delText> </w:delText>
              </w:r>
            </w:del>
          </w:p>
        </w:tc>
      </w:tr>
      <w:tr w:rsidR="00BB2644" w:rsidRPr="00BB2644" w:rsidDel="00E2408D" w:rsidTr="00BB5C53">
        <w:trPr>
          <w:trHeight w:val="300"/>
          <w:del w:id="2789" w:author="Gombosová Erika" w:date="2015-12-11T09:48:00Z"/>
        </w:trPr>
        <w:tc>
          <w:tcPr>
            <w:tcW w:w="9087" w:type="dxa"/>
            <w:gridSpan w:val="7"/>
            <w:shd w:val="clear" w:color="auto" w:fill="auto"/>
            <w:noWrap/>
            <w:vAlign w:val="bottom"/>
            <w:hideMark/>
          </w:tcPr>
          <w:p w:rsidR="00BB2644" w:rsidRPr="00BB2644" w:rsidDel="00E2408D" w:rsidRDefault="00BB2644" w:rsidP="00BB2644">
            <w:pPr>
              <w:jc w:val="center"/>
              <w:rPr>
                <w:del w:id="2790" w:author="Gombosová Erika" w:date="2015-12-11T09:48:00Z"/>
                <w:color w:val="000000"/>
                <w:sz w:val="22"/>
                <w:szCs w:val="22"/>
              </w:rPr>
            </w:pPr>
            <w:del w:id="2791" w:author="Gombosová Erika" w:date="2015-12-11T09:48:00Z">
              <w:r w:rsidRPr="00BB2644" w:rsidDel="00E2408D">
                <w:rPr>
                  <w:color w:val="000000"/>
                  <w:sz w:val="22"/>
                  <w:szCs w:val="22"/>
                </w:rPr>
                <w:delText> </w:delText>
              </w:r>
            </w:del>
          </w:p>
        </w:tc>
      </w:tr>
      <w:tr w:rsidR="00BB2644" w:rsidRPr="00BB2644" w:rsidDel="00E2408D" w:rsidTr="00BB5C53">
        <w:trPr>
          <w:trHeight w:val="300"/>
          <w:del w:id="2792" w:author="Gombosová Erika" w:date="2015-12-11T09:48:00Z"/>
        </w:trPr>
        <w:tc>
          <w:tcPr>
            <w:tcW w:w="3559" w:type="dxa"/>
            <w:gridSpan w:val="2"/>
            <w:shd w:val="clear" w:color="000000" w:fill="FFFFFF"/>
            <w:hideMark/>
          </w:tcPr>
          <w:p w:rsidR="00BB2644" w:rsidRPr="00BB2644" w:rsidDel="00E2408D" w:rsidRDefault="00BB2644" w:rsidP="00BB2644">
            <w:pPr>
              <w:rPr>
                <w:del w:id="2793" w:author="Gombosová Erika" w:date="2015-12-11T09:48:00Z"/>
                <w:b/>
                <w:bCs/>
                <w:sz w:val="22"/>
                <w:szCs w:val="22"/>
              </w:rPr>
            </w:pPr>
            <w:del w:id="2794" w:author="Gombosová Erika" w:date="2015-12-11T09:48: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2795" w:author="Gombosová Erika" w:date="2015-12-11T09:48:00Z"/>
                <w:color w:val="000000"/>
                <w:sz w:val="22"/>
                <w:szCs w:val="22"/>
              </w:rPr>
            </w:pPr>
            <w:del w:id="2796" w:author="Gombosová Erika" w:date="2015-12-11T09:48:00Z">
              <w:r w:rsidRPr="00BB2644" w:rsidDel="00E2408D">
                <w:rPr>
                  <w:color w:val="000000"/>
                  <w:sz w:val="22"/>
                  <w:szCs w:val="22"/>
                </w:rPr>
                <w:delText> </w:delText>
              </w:r>
            </w:del>
          </w:p>
        </w:tc>
      </w:tr>
      <w:tr w:rsidR="00BB2644" w:rsidRPr="00BB2644" w:rsidDel="00E2408D" w:rsidTr="00BB5C53">
        <w:trPr>
          <w:trHeight w:val="300"/>
          <w:del w:id="2797" w:author="Gombosová Erika" w:date="2015-12-11T09:48:00Z"/>
        </w:trPr>
        <w:tc>
          <w:tcPr>
            <w:tcW w:w="3559" w:type="dxa"/>
            <w:gridSpan w:val="2"/>
            <w:shd w:val="clear" w:color="000000" w:fill="FFFFFF"/>
            <w:hideMark/>
          </w:tcPr>
          <w:p w:rsidR="00BB2644" w:rsidRPr="00BB2644" w:rsidDel="00E2408D" w:rsidRDefault="00BB2644" w:rsidP="00BB2644">
            <w:pPr>
              <w:rPr>
                <w:del w:id="2798" w:author="Gombosová Erika" w:date="2015-12-11T09:48:00Z"/>
                <w:b/>
                <w:bCs/>
                <w:sz w:val="22"/>
                <w:szCs w:val="22"/>
              </w:rPr>
            </w:pPr>
            <w:del w:id="2799" w:author="Gombosová Erika" w:date="2015-12-11T09:48:00Z">
              <w:r w:rsidRPr="00BB2644" w:rsidDel="00E2408D">
                <w:rPr>
                  <w:b/>
                  <w:bCs/>
                  <w:sz w:val="22"/>
                  <w:szCs w:val="22"/>
                </w:rPr>
                <w:delText xml:space="preserve">Dátum: </w:delText>
              </w:r>
            </w:del>
          </w:p>
        </w:tc>
        <w:tc>
          <w:tcPr>
            <w:tcW w:w="5528" w:type="dxa"/>
            <w:gridSpan w:val="5"/>
            <w:shd w:val="clear" w:color="auto" w:fill="auto"/>
            <w:vAlign w:val="center"/>
            <w:hideMark/>
          </w:tcPr>
          <w:p w:rsidR="00BB2644" w:rsidRPr="00BB2644" w:rsidDel="00E2408D" w:rsidRDefault="00BB2644" w:rsidP="00BB2644">
            <w:pPr>
              <w:rPr>
                <w:del w:id="2800" w:author="Gombosová Erika" w:date="2015-12-11T09:48:00Z"/>
                <w:color w:val="000000"/>
                <w:sz w:val="22"/>
                <w:szCs w:val="22"/>
              </w:rPr>
            </w:pPr>
            <w:del w:id="2801" w:author="Gombosová Erika" w:date="2015-12-11T09:48:00Z">
              <w:r w:rsidRPr="00BB2644" w:rsidDel="00E2408D">
                <w:rPr>
                  <w:color w:val="000000"/>
                  <w:sz w:val="22"/>
                  <w:szCs w:val="22"/>
                </w:rPr>
                <w:delText> </w:delText>
              </w:r>
            </w:del>
          </w:p>
        </w:tc>
      </w:tr>
      <w:tr w:rsidR="00BB2644" w:rsidRPr="00BB2644" w:rsidDel="00E2408D" w:rsidTr="00BB5C53">
        <w:trPr>
          <w:trHeight w:val="330"/>
          <w:del w:id="2802" w:author="Gombosová Erika" w:date="2015-12-11T09:48:00Z"/>
        </w:trPr>
        <w:tc>
          <w:tcPr>
            <w:tcW w:w="3559" w:type="dxa"/>
            <w:gridSpan w:val="2"/>
            <w:shd w:val="clear" w:color="000000" w:fill="FFFFFF"/>
            <w:hideMark/>
          </w:tcPr>
          <w:p w:rsidR="00BB2644" w:rsidRPr="00BB2644" w:rsidDel="00E2408D" w:rsidRDefault="00BB2644" w:rsidP="00BB2644">
            <w:pPr>
              <w:rPr>
                <w:del w:id="2803" w:author="Gombosová Erika" w:date="2015-12-11T09:48:00Z"/>
                <w:b/>
                <w:bCs/>
                <w:sz w:val="22"/>
                <w:szCs w:val="22"/>
              </w:rPr>
            </w:pPr>
            <w:del w:id="2804" w:author="Gombosová Erika" w:date="2015-12-11T09:48: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2805" w:author="Gombosová Erika" w:date="2015-12-11T09:48:00Z"/>
                <w:color w:val="000000"/>
                <w:sz w:val="22"/>
                <w:szCs w:val="22"/>
              </w:rPr>
            </w:pPr>
            <w:del w:id="2806" w:author="Gombosová Erika" w:date="2015-12-11T09:48:00Z">
              <w:r w:rsidRPr="00BB2644" w:rsidDel="00E2408D">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807" w:name="KZ_22"/>
            <w:r w:rsidRPr="00BB2644">
              <w:rPr>
                <w:b/>
                <w:bCs/>
                <w:color w:val="FFFFFF"/>
              </w:rPr>
              <w:lastRenderedPageBreak/>
              <w:t xml:space="preserve">Kontrolný zoznam k </w:t>
            </w:r>
            <w:ins w:id="2808" w:author="Gombosová Erika" w:date="2015-12-15T16:44:00Z">
              <w:r w:rsidR="00432B14">
                <w:rPr>
                  <w:b/>
                  <w:bCs/>
                  <w:color w:val="FFFFFF"/>
                </w:rPr>
                <w:t>finančnej</w:t>
              </w:r>
            </w:ins>
            <w:del w:id="2809" w:author="Gombosová Erika" w:date="2015-12-15T16:44:00Z">
              <w:r w:rsidRPr="00BB2644" w:rsidDel="00432B14">
                <w:rPr>
                  <w:b/>
                  <w:bCs/>
                  <w:color w:val="FFFFFF"/>
                </w:rPr>
                <w:delText>admini</w:delText>
              </w:r>
            </w:del>
            <w:del w:id="2810" w:author="Gombosová Erika" w:date="2015-12-15T16:45:00Z">
              <w:r w:rsidRPr="00BB2644" w:rsidDel="00432B14">
                <w:rPr>
                  <w:b/>
                  <w:bCs/>
                  <w:color w:val="FFFFFF"/>
                </w:rPr>
                <w:delText>stratívnej</w:delText>
              </w:r>
            </w:del>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- 2. ex-ante kontrola</w:t>
            </w:r>
          </w:p>
        </w:tc>
      </w:tr>
      <w:bookmarkEnd w:id="280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Posudzoval verejný obstarávateľ splnenie podmienok účasti vo </w:t>
            </w:r>
            <w:proofErr w:type="spellStart"/>
            <w:r w:rsidRPr="00BB2644">
              <w:rPr>
                <w:color w:val="000000"/>
                <w:sz w:val="22"/>
                <w:szCs w:val="22"/>
              </w:rPr>
              <w:t>VO</w:t>
            </w:r>
            <w:proofErr w:type="spellEnd"/>
            <w:r w:rsidRPr="00BB2644">
              <w:rPr>
                <w:color w:val="000000"/>
                <w:sz w:val="22"/>
                <w:szCs w:val="22"/>
              </w:rPr>
              <w:t xml:space="preserve">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w:t>
            </w:r>
            <w:proofErr w:type="spellStart"/>
            <w:r w:rsidRPr="00BB2644">
              <w:rPr>
                <w:color w:val="000000"/>
                <w:sz w:val="22"/>
                <w:szCs w:val="22"/>
              </w:rPr>
              <w:t>VO</w:t>
            </w:r>
            <w:proofErr w:type="spellEnd"/>
            <w:r w:rsidRPr="00BB2644">
              <w:rPr>
                <w:color w:val="000000"/>
                <w:sz w:val="22"/>
                <w:szCs w:val="22"/>
              </w:rPr>
              <w:t>,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681464" w:rsidRDefault="00BB2644" w:rsidP="00BB2644">
            <w:pPr>
              <w:rPr>
                <w:color w:val="000000"/>
                <w:sz w:val="22"/>
                <w:szCs w:val="22"/>
              </w:rPr>
            </w:pPr>
            <w:r w:rsidRPr="00BB2644">
              <w:rPr>
                <w:color w:val="000000"/>
                <w:sz w:val="22"/>
                <w:szCs w:val="22"/>
              </w:rPr>
              <w:t>a) Bola komisia na vyhodnotenie ponúk zriadená v súlade so ZVO?</w:t>
            </w:r>
          </w:p>
          <w:p w:rsidR="00681464" w:rsidRDefault="00BB2644" w:rsidP="00BB2644">
            <w:pPr>
              <w:rPr>
                <w:color w:val="000000"/>
                <w:sz w:val="22"/>
                <w:szCs w:val="22"/>
              </w:rPr>
            </w:pPr>
            <w:r w:rsidRPr="00BB2644">
              <w:rPr>
                <w:color w:val="000000"/>
                <w:sz w:val="22"/>
                <w:szCs w:val="22"/>
              </w:rPr>
              <w:br w:type="page"/>
              <w:t>b) Ak ide o nadlimitnú zákazku, ktorej hodnota je najmenej 10 miliónov eur, bola na vyhodnotenie ponúk zriadená najmenej päťčlenná komisia?</w:t>
            </w:r>
          </w:p>
          <w:p w:rsidR="00681464" w:rsidRDefault="00BB2644"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BB2644" w:rsidRPr="00BB2644" w:rsidRDefault="00BB2644"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92"/>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lehota na predloženie žiadostí o účasť v </w:t>
            </w:r>
            <w:proofErr w:type="spellStart"/>
            <w:r w:rsidRPr="00BB2644">
              <w:rPr>
                <w:color w:val="000000"/>
                <w:sz w:val="22"/>
                <w:szCs w:val="22"/>
              </w:rPr>
              <w:t>RKsZ</w:t>
            </w:r>
            <w:proofErr w:type="spellEnd"/>
            <w:r w:rsidRPr="00BB2644">
              <w:rPr>
                <w:color w:val="000000"/>
                <w:sz w:val="22"/>
                <w:szCs w:val="22"/>
              </w:rPr>
              <w:t xml:space="preserve">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ins w:id="2811" w:author="Gombosová Erika" w:date="2015-12-11T09:49:00Z"/>
        </w:trPr>
        <w:tc>
          <w:tcPr>
            <w:tcW w:w="9087" w:type="dxa"/>
            <w:gridSpan w:val="7"/>
            <w:shd w:val="clear" w:color="auto" w:fill="auto"/>
            <w:noWrap/>
            <w:vAlign w:val="center"/>
          </w:tcPr>
          <w:p w:rsidR="00E2408D" w:rsidRPr="00BD2FCC" w:rsidRDefault="00E2408D" w:rsidP="00CB451E">
            <w:pPr>
              <w:jc w:val="both"/>
              <w:rPr>
                <w:ins w:id="2812" w:author="Gombosová Erika" w:date="2015-12-11T09:49:00Z"/>
                <w:b/>
                <w:sz w:val="20"/>
                <w:szCs w:val="20"/>
              </w:rPr>
            </w:pPr>
            <w:ins w:id="2813" w:author="Gombosová Erika" w:date="2015-12-11T09:49:00Z">
              <w:r w:rsidRPr="00BD2FCC">
                <w:rPr>
                  <w:b/>
                  <w:sz w:val="20"/>
                  <w:szCs w:val="20"/>
                </w:rPr>
                <w:t>VYJADRENIE</w:t>
              </w:r>
            </w:ins>
          </w:p>
          <w:p w:rsidR="00E2408D" w:rsidRPr="00BD2FCC" w:rsidRDefault="00E2408D" w:rsidP="00CB451E">
            <w:pPr>
              <w:jc w:val="both"/>
              <w:rPr>
                <w:ins w:id="2814" w:author="Gombosová Erika" w:date="2015-12-11T09:49:00Z"/>
                <w:sz w:val="20"/>
                <w:szCs w:val="20"/>
              </w:rPr>
            </w:pPr>
          </w:p>
          <w:p w:rsidR="000C1AA0" w:rsidRPr="00A54276" w:rsidRDefault="000C1AA0" w:rsidP="000C1AA0">
            <w:pPr>
              <w:rPr>
                <w:ins w:id="2815" w:author="Gombosová Erika" w:date="2015-12-15T13:05:00Z"/>
              </w:rPr>
            </w:pPr>
            <w:ins w:id="2816" w:author="Gombosová Erika" w:date="2015-12-15T13:05:00Z">
              <w:r w:rsidRPr="00B64015">
                <w:rPr>
                  <w:sz w:val="20"/>
                  <w:szCs w:val="20"/>
                </w:rPr>
                <w:t xml:space="preserve">Na základe overených skutočností potvrdzujem, že </w:t>
              </w:r>
              <w:r>
                <w:rPr>
                  <w:sz w:val="20"/>
                  <w:szCs w:val="20"/>
                </w:rPr>
                <w:t xml:space="preserve"> </w:t>
              </w:r>
            </w:ins>
            <w:customXmlInsRangeStart w:id="2817" w:author="Gombosová Erika" w:date="2015-12-15T13:05:00Z"/>
            <w:sdt>
              <w:sdtPr>
                <w:rPr>
                  <w:sz w:val="20"/>
                  <w:szCs w:val="20"/>
                </w:rPr>
                <w:id w:val="640165735"/>
                <w:placeholder>
                  <w:docPart w:val="2674DAA4A4674E38AF3407BED229D216"/>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InsRangeEnd w:id="2817"/>
                <w:ins w:id="2818" w:author="Gombosová Erika" w:date="2015-12-15T13:05:00Z">
                  <w:r w:rsidRPr="00B64015">
                    <w:rPr>
                      <w:sz w:val="20"/>
                      <w:szCs w:val="20"/>
                    </w:rPr>
                    <w:t>Vyberte položku.</w:t>
                  </w:r>
                </w:ins>
                <w:customXmlInsRangeStart w:id="2819" w:author="Gombosová Erika" w:date="2015-12-15T13:05:00Z"/>
              </w:sdtContent>
            </w:sdt>
            <w:customXmlInsRangeEnd w:id="2819"/>
            <w:ins w:id="2820" w:author="Gombosová Erika" w:date="2015-12-15T13:05:00Z">
              <w:r w:rsidRPr="00B64015">
                <w:rPr>
                  <w:sz w:val="20"/>
                  <w:szCs w:val="20"/>
                </w:rPr>
                <w:t xml:space="preserve">   </w:t>
              </w:r>
            </w:ins>
          </w:p>
          <w:p w:rsidR="00E2408D" w:rsidRPr="00BB2644" w:rsidRDefault="00E2408D">
            <w:pPr>
              <w:rPr>
                <w:ins w:id="2821" w:author="Gombosová Erika" w:date="2015-12-11T09:49:00Z"/>
                <w:b/>
                <w:bCs/>
                <w:color w:val="000000"/>
                <w:sz w:val="22"/>
                <w:szCs w:val="22"/>
              </w:rPr>
              <w:pPrChange w:id="2822" w:author="Gombosová Erika" w:date="2015-12-15T13:05:00Z">
                <w:pPr>
                  <w:jc w:val="center"/>
                </w:pPr>
              </w:pPrChange>
            </w:pPr>
          </w:p>
        </w:tc>
      </w:tr>
      <w:tr w:rsidR="00E2408D" w:rsidRPr="00BB2644" w:rsidTr="00CB451E">
        <w:trPr>
          <w:trHeight w:val="300"/>
          <w:ins w:id="2823" w:author="Gombosová Erika" w:date="2015-12-11T09:49:00Z"/>
        </w:trPr>
        <w:tc>
          <w:tcPr>
            <w:tcW w:w="3559" w:type="dxa"/>
            <w:gridSpan w:val="2"/>
            <w:shd w:val="clear" w:color="auto" w:fill="auto"/>
            <w:vAlign w:val="center"/>
            <w:hideMark/>
          </w:tcPr>
          <w:p w:rsidR="00E2408D" w:rsidRPr="00BB2644" w:rsidRDefault="00E2408D" w:rsidP="00CB451E">
            <w:pPr>
              <w:rPr>
                <w:ins w:id="2824" w:author="Gombosová Erika" w:date="2015-12-11T09:49:00Z"/>
                <w:b/>
                <w:bCs/>
                <w:sz w:val="22"/>
                <w:szCs w:val="22"/>
              </w:rPr>
            </w:pPr>
            <w:ins w:id="2825" w:author="Gombosová Erika" w:date="2015-12-11T09:49:00Z">
              <w:r w:rsidRPr="00BB2644">
                <w:rPr>
                  <w:b/>
                  <w:bCs/>
                  <w:sz w:val="22"/>
                  <w:szCs w:val="22"/>
                </w:rPr>
                <w:t>Kontrolu vykonal</w:t>
              </w:r>
              <w:r w:rsidRPr="00BD2FCC">
                <w:rPr>
                  <w:rStyle w:val="Odkaznapoznmkupodiarou"/>
                  <w:b/>
                  <w:bCs/>
                  <w:sz w:val="20"/>
                  <w:szCs w:val="20"/>
                </w:rPr>
                <w:footnoteReference w:id="43"/>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2828" w:author="Gombosová Erika" w:date="2015-12-11T09:49:00Z"/>
                <w:color w:val="000000"/>
                <w:sz w:val="22"/>
                <w:szCs w:val="22"/>
              </w:rPr>
            </w:pPr>
            <w:ins w:id="2829" w:author="Gombosová Erika" w:date="2015-12-11T09:49:00Z">
              <w:r w:rsidRPr="00BB2644">
                <w:rPr>
                  <w:color w:val="000000"/>
                  <w:sz w:val="22"/>
                  <w:szCs w:val="22"/>
                </w:rPr>
                <w:t> </w:t>
              </w:r>
            </w:ins>
          </w:p>
        </w:tc>
      </w:tr>
      <w:tr w:rsidR="00E2408D" w:rsidRPr="00BB2644" w:rsidTr="00CB451E">
        <w:trPr>
          <w:trHeight w:val="300"/>
          <w:ins w:id="2830" w:author="Gombosová Erika" w:date="2015-12-11T09:49:00Z"/>
        </w:trPr>
        <w:tc>
          <w:tcPr>
            <w:tcW w:w="3559" w:type="dxa"/>
            <w:gridSpan w:val="2"/>
            <w:shd w:val="clear" w:color="auto" w:fill="auto"/>
            <w:vAlign w:val="center"/>
            <w:hideMark/>
          </w:tcPr>
          <w:p w:rsidR="00E2408D" w:rsidRPr="00BB2644" w:rsidRDefault="00E2408D" w:rsidP="00CB451E">
            <w:pPr>
              <w:rPr>
                <w:ins w:id="2831" w:author="Gombosová Erika" w:date="2015-12-11T09:49:00Z"/>
                <w:b/>
                <w:bCs/>
                <w:sz w:val="22"/>
                <w:szCs w:val="22"/>
              </w:rPr>
            </w:pPr>
            <w:ins w:id="2832" w:author="Gombosová Erika" w:date="2015-12-11T09:49:00Z">
              <w:r w:rsidRPr="00BB2644">
                <w:rPr>
                  <w:b/>
                  <w:bCs/>
                  <w:sz w:val="22"/>
                  <w:szCs w:val="22"/>
                </w:rPr>
                <w:t>Dátum:</w:t>
              </w:r>
            </w:ins>
          </w:p>
        </w:tc>
        <w:tc>
          <w:tcPr>
            <w:tcW w:w="5528" w:type="dxa"/>
            <w:gridSpan w:val="5"/>
            <w:shd w:val="clear" w:color="auto" w:fill="auto"/>
            <w:vAlign w:val="center"/>
            <w:hideMark/>
          </w:tcPr>
          <w:p w:rsidR="00E2408D" w:rsidRPr="00BB2644" w:rsidRDefault="00E2408D" w:rsidP="00CB451E">
            <w:pPr>
              <w:rPr>
                <w:ins w:id="2833" w:author="Gombosová Erika" w:date="2015-12-11T09:49:00Z"/>
                <w:color w:val="000000"/>
                <w:sz w:val="22"/>
                <w:szCs w:val="22"/>
              </w:rPr>
            </w:pPr>
            <w:ins w:id="2834" w:author="Gombosová Erika" w:date="2015-12-11T09:49:00Z">
              <w:r w:rsidRPr="00BB2644">
                <w:rPr>
                  <w:color w:val="000000"/>
                  <w:sz w:val="22"/>
                  <w:szCs w:val="22"/>
                </w:rPr>
                <w:t> </w:t>
              </w:r>
            </w:ins>
          </w:p>
        </w:tc>
      </w:tr>
      <w:tr w:rsidR="00E2408D" w:rsidRPr="00BB2644" w:rsidTr="00CB451E">
        <w:trPr>
          <w:trHeight w:val="300"/>
          <w:ins w:id="2835" w:author="Gombosová Erika" w:date="2015-12-11T09:49:00Z"/>
        </w:trPr>
        <w:tc>
          <w:tcPr>
            <w:tcW w:w="3559" w:type="dxa"/>
            <w:gridSpan w:val="2"/>
            <w:shd w:val="clear" w:color="000000" w:fill="FFFFFF"/>
            <w:vAlign w:val="center"/>
            <w:hideMark/>
          </w:tcPr>
          <w:p w:rsidR="00E2408D" w:rsidRPr="00BB2644" w:rsidRDefault="00E2408D" w:rsidP="00CB451E">
            <w:pPr>
              <w:rPr>
                <w:ins w:id="2836" w:author="Gombosová Erika" w:date="2015-12-11T09:49:00Z"/>
                <w:b/>
                <w:bCs/>
                <w:sz w:val="22"/>
                <w:szCs w:val="22"/>
              </w:rPr>
            </w:pPr>
            <w:ins w:id="2837" w:author="Gombosová Erika" w:date="2015-12-11T09:49: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2838" w:author="Gombosová Erika" w:date="2015-12-11T09:49:00Z"/>
                <w:color w:val="000000"/>
                <w:sz w:val="22"/>
                <w:szCs w:val="22"/>
              </w:rPr>
            </w:pPr>
            <w:ins w:id="2839" w:author="Gombosová Erika" w:date="2015-12-11T09:49:00Z">
              <w:r w:rsidRPr="00BB2644">
                <w:rPr>
                  <w:color w:val="000000"/>
                  <w:sz w:val="22"/>
                  <w:szCs w:val="22"/>
                </w:rPr>
                <w:t> </w:t>
              </w:r>
            </w:ins>
          </w:p>
        </w:tc>
      </w:tr>
      <w:tr w:rsidR="00E2408D" w:rsidRPr="00BB2644" w:rsidTr="00CB451E">
        <w:trPr>
          <w:trHeight w:val="300"/>
          <w:ins w:id="2840" w:author="Gombosová Erika" w:date="2015-12-11T09:49:00Z"/>
        </w:trPr>
        <w:tc>
          <w:tcPr>
            <w:tcW w:w="9087" w:type="dxa"/>
            <w:gridSpan w:val="7"/>
            <w:shd w:val="clear" w:color="auto" w:fill="auto"/>
            <w:noWrap/>
            <w:vAlign w:val="bottom"/>
            <w:hideMark/>
          </w:tcPr>
          <w:p w:rsidR="00E2408D" w:rsidRPr="00BB2644" w:rsidRDefault="00E2408D" w:rsidP="00CB451E">
            <w:pPr>
              <w:jc w:val="center"/>
              <w:rPr>
                <w:ins w:id="2841" w:author="Gombosová Erika" w:date="2015-12-11T09:49:00Z"/>
                <w:color w:val="000000"/>
                <w:sz w:val="22"/>
                <w:szCs w:val="22"/>
              </w:rPr>
            </w:pPr>
            <w:ins w:id="2842" w:author="Gombosová Erika" w:date="2015-12-11T09:49:00Z">
              <w:r w:rsidRPr="00BB2644">
                <w:rPr>
                  <w:color w:val="000000"/>
                  <w:sz w:val="22"/>
                  <w:szCs w:val="22"/>
                </w:rPr>
                <w:t> </w:t>
              </w:r>
            </w:ins>
          </w:p>
        </w:tc>
      </w:tr>
      <w:tr w:rsidR="00E2408D" w:rsidRPr="00BB2644" w:rsidTr="00CB451E">
        <w:trPr>
          <w:trHeight w:val="300"/>
          <w:ins w:id="2843" w:author="Gombosová Erika" w:date="2015-12-11T09:49:00Z"/>
        </w:trPr>
        <w:tc>
          <w:tcPr>
            <w:tcW w:w="3559" w:type="dxa"/>
            <w:gridSpan w:val="2"/>
            <w:shd w:val="clear" w:color="000000" w:fill="FFFFFF"/>
            <w:vAlign w:val="center"/>
            <w:hideMark/>
          </w:tcPr>
          <w:p w:rsidR="00E2408D" w:rsidRPr="00BB2644" w:rsidRDefault="00E2408D" w:rsidP="00CB451E">
            <w:pPr>
              <w:rPr>
                <w:ins w:id="2844" w:author="Gombosová Erika" w:date="2015-12-11T09:49:00Z"/>
                <w:b/>
                <w:bCs/>
                <w:sz w:val="22"/>
                <w:szCs w:val="22"/>
              </w:rPr>
            </w:pPr>
            <w:ins w:id="2845" w:author="Gombosová Erika" w:date="2015-12-11T09:49:00Z">
              <w:r w:rsidRPr="00BB2644">
                <w:rPr>
                  <w:b/>
                  <w:bCs/>
                  <w:sz w:val="22"/>
                  <w:szCs w:val="22"/>
                </w:rPr>
                <w:t>Kontrolu vykonal</w:t>
              </w:r>
              <w:r w:rsidRPr="00BD2FCC">
                <w:rPr>
                  <w:rStyle w:val="Odkaznapoznmkupodiarou"/>
                  <w:b/>
                  <w:bCs/>
                  <w:sz w:val="20"/>
                  <w:szCs w:val="20"/>
                </w:rPr>
                <w:footnoteReference w:id="44"/>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2848" w:author="Gombosová Erika" w:date="2015-12-11T09:49:00Z"/>
                <w:color w:val="000000"/>
                <w:sz w:val="22"/>
                <w:szCs w:val="22"/>
              </w:rPr>
            </w:pPr>
            <w:ins w:id="2849" w:author="Gombosová Erika" w:date="2015-12-11T09:49:00Z">
              <w:r w:rsidRPr="00BB2644">
                <w:rPr>
                  <w:color w:val="000000"/>
                  <w:sz w:val="22"/>
                  <w:szCs w:val="22"/>
                </w:rPr>
                <w:t> </w:t>
              </w:r>
            </w:ins>
          </w:p>
        </w:tc>
      </w:tr>
      <w:tr w:rsidR="00E2408D" w:rsidRPr="00BB2644" w:rsidTr="00CB451E">
        <w:trPr>
          <w:trHeight w:val="300"/>
          <w:ins w:id="2850" w:author="Gombosová Erika" w:date="2015-12-11T09:49:00Z"/>
        </w:trPr>
        <w:tc>
          <w:tcPr>
            <w:tcW w:w="3559" w:type="dxa"/>
            <w:gridSpan w:val="2"/>
            <w:shd w:val="clear" w:color="000000" w:fill="FFFFFF"/>
            <w:vAlign w:val="center"/>
            <w:hideMark/>
          </w:tcPr>
          <w:p w:rsidR="00E2408D" w:rsidRPr="00BB2644" w:rsidRDefault="00E2408D" w:rsidP="00CB451E">
            <w:pPr>
              <w:rPr>
                <w:ins w:id="2851" w:author="Gombosová Erika" w:date="2015-12-11T09:49:00Z"/>
                <w:b/>
                <w:bCs/>
                <w:sz w:val="22"/>
                <w:szCs w:val="22"/>
              </w:rPr>
            </w:pPr>
            <w:ins w:id="2852" w:author="Gombosová Erika" w:date="2015-12-11T09:49:00Z">
              <w:r w:rsidRPr="00BB2644">
                <w:rPr>
                  <w:b/>
                  <w:bCs/>
                  <w:sz w:val="22"/>
                  <w:szCs w:val="22"/>
                </w:rPr>
                <w:t xml:space="preserve">Dátum: </w:t>
              </w:r>
            </w:ins>
          </w:p>
        </w:tc>
        <w:tc>
          <w:tcPr>
            <w:tcW w:w="5528" w:type="dxa"/>
            <w:gridSpan w:val="5"/>
            <w:shd w:val="clear" w:color="auto" w:fill="auto"/>
            <w:vAlign w:val="center"/>
            <w:hideMark/>
          </w:tcPr>
          <w:p w:rsidR="00E2408D" w:rsidRPr="00BB2644" w:rsidRDefault="00E2408D" w:rsidP="00CB451E">
            <w:pPr>
              <w:rPr>
                <w:ins w:id="2853" w:author="Gombosová Erika" w:date="2015-12-11T09:49:00Z"/>
                <w:color w:val="000000"/>
                <w:sz w:val="22"/>
                <w:szCs w:val="22"/>
              </w:rPr>
            </w:pPr>
            <w:ins w:id="2854" w:author="Gombosová Erika" w:date="2015-12-11T09:49:00Z">
              <w:r w:rsidRPr="00BB2644">
                <w:rPr>
                  <w:color w:val="000000"/>
                  <w:sz w:val="22"/>
                  <w:szCs w:val="22"/>
                </w:rPr>
                <w:t> </w:t>
              </w:r>
            </w:ins>
          </w:p>
        </w:tc>
      </w:tr>
      <w:tr w:rsidR="00E2408D" w:rsidRPr="00BB2644" w:rsidTr="00CB451E">
        <w:trPr>
          <w:trHeight w:val="300"/>
          <w:ins w:id="2855" w:author="Gombosová Erika" w:date="2015-12-11T09:49:00Z"/>
        </w:trPr>
        <w:tc>
          <w:tcPr>
            <w:tcW w:w="3559" w:type="dxa"/>
            <w:gridSpan w:val="2"/>
            <w:shd w:val="clear" w:color="000000" w:fill="FFFFFF"/>
            <w:vAlign w:val="center"/>
            <w:hideMark/>
          </w:tcPr>
          <w:p w:rsidR="00E2408D" w:rsidRPr="00BB2644" w:rsidRDefault="00E2408D" w:rsidP="00CB451E">
            <w:pPr>
              <w:rPr>
                <w:ins w:id="2856" w:author="Gombosová Erika" w:date="2015-12-11T09:49:00Z"/>
                <w:b/>
                <w:bCs/>
                <w:sz w:val="22"/>
                <w:szCs w:val="22"/>
              </w:rPr>
            </w:pPr>
            <w:ins w:id="2857" w:author="Gombosová Erika" w:date="2015-12-11T09:49: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2858" w:author="Gombosová Erika" w:date="2015-12-11T09:49:00Z"/>
                <w:color w:val="000000"/>
                <w:sz w:val="22"/>
                <w:szCs w:val="22"/>
              </w:rPr>
            </w:pPr>
            <w:ins w:id="2859" w:author="Gombosová Erika" w:date="2015-12-11T09:49:00Z">
              <w:r w:rsidRPr="00BB2644">
                <w:rPr>
                  <w:color w:val="000000"/>
                  <w:sz w:val="22"/>
                  <w:szCs w:val="22"/>
                </w:rPr>
                <w:t> </w:t>
              </w:r>
            </w:ins>
          </w:p>
        </w:tc>
      </w:tr>
      <w:tr w:rsidR="00BB2644" w:rsidRPr="00BB2644" w:rsidDel="00E2408D" w:rsidTr="00526B68">
        <w:trPr>
          <w:trHeight w:val="300"/>
          <w:del w:id="2860" w:author="Gombosová Erika" w:date="2015-12-11T09:49:00Z"/>
        </w:trPr>
        <w:tc>
          <w:tcPr>
            <w:tcW w:w="3559" w:type="dxa"/>
            <w:gridSpan w:val="2"/>
            <w:shd w:val="clear" w:color="auto" w:fill="auto"/>
            <w:hideMark/>
          </w:tcPr>
          <w:p w:rsidR="00BB2644" w:rsidRPr="00BB2644" w:rsidDel="00E2408D" w:rsidRDefault="00BB2644" w:rsidP="00BB2644">
            <w:pPr>
              <w:rPr>
                <w:del w:id="2861" w:author="Gombosová Erika" w:date="2015-12-11T09:49:00Z"/>
                <w:b/>
                <w:bCs/>
                <w:sz w:val="22"/>
                <w:szCs w:val="22"/>
              </w:rPr>
            </w:pPr>
            <w:del w:id="2862" w:author="Gombosová Erika" w:date="2015-12-11T09:49: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2863" w:author="Gombosová Erika" w:date="2015-12-11T09:49:00Z"/>
                <w:color w:val="000000"/>
                <w:sz w:val="22"/>
                <w:szCs w:val="22"/>
              </w:rPr>
            </w:pPr>
            <w:del w:id="2864" w:author="Gombosová Erika" w:date="2015-12-11T09:49:00Z">
              <w:r w:rsidRPr="00BB2644" w:rsidDel="00E2408D">
                <w:rPr>
                  <w:color w:val="000000"/>
                  <w:sz w:val="22"/>
                  <w:szCs w:val="22"/>
                </w:rPr>
                <w:delText> </w:delText>
              </w:r>
            </w:del>
          </w:p>
        </w:tc>
      </w:tr>
      <w:tr w:rsidR="00BB2644" w:rsidRPr="00BB2644" w:rsidDel="00E2408D" w:rsidTr="00526B68">
        <w:trPr>
          <w:trHeight w:val="300"/>
          <w:del w:id="2865" w:author="Gombosová Erika" w:date="2015-12-11T09:49:00Z"/>
        </w:trPr>
        <w:tc>
          <w:tcPr>
            <w:tcW w:w="3559" w:type="dxa"/>
            <w:gridSpan w:val="2"/>
            <w:shd w:val="clear" w:color="auto" w:fill="auto"/>
            <w:hideMark/>
          </w:tcPr>
          <w:p w:rsidR="00BB2644" w:rsidRPr="00BB2644" w:rsidDel="00E2408D" w:rsidRDefault="00BB2644" w:rsidP="00BB2644">
            <w:pPr>
              <w:rPr>
                <w:del w:id="2866" w:author="Gombosová Erika" w:date="2015-12-11T09:49:00Z"/>
                <w:b/>
                <w:bCs/>
                <w:sz w:val="22"/>
                <w:szCs w:val="22"/>
              </w:rPr>
            </w:pPr>
            <w:del w:id="2867" w:author="Gombosová Erika" w:date="2015-12-11T09:49:00Z">
              <w:r w:rsidRPr="00BB2644" w:rsidDel="00E2408D">
                <w:rPr>
                  <w:b/>
                  <w:bCs/>
                  <w:sz w:val="22"/>
                  <w:szCs w:val="22"/>
                </w:rPr>
                <w:delText>Dátum:</w:delText>
              </w:r>
            </w:del>
          </w:p>
        </w:tc>
        <w:tc>
          <w:tcPr>
            <w:tcW w:w="5528" w:type="dxa"/>
            <w:gridSpan w:val="5"/>
            <w:shd w:val="clear" w:color="auto" w:fill="auto"/>
            <w:vAlign w:val="center"/>
            <w:hideMark/>
          </w:tcPr>
          <w:p w:rsidR="00BB2644" w:rsidRPr="00BB2644" w:rsidDel="00E2408D" w:rsidRDefault="00BB2644" w:rsidP="00BB2644">
            <w:pPr>
              <w:rPr>
                <w:del w:id="2868" w:author="Gombosová Erika" w:date="2015-12-11T09:49:00Z"/>
                <w:color w:val="000000"/>
                <w:sz w:val="22"/>
                <w:szCs w:val="22"/>
              </w:rPr>
            </w:pPr>
            <w:del w:id="2869" w:author="Gombosová Erika" w:date="2015-12-11T09:49:00Z">
              <w:r w:rsidRPr="00BB2644" w:rsidDel="00E2408D">
                <w:rPr>
                  <w:color w:val="000000"/>
                  <w:sz w:val="22"/>
                  <w:szCs w:val="22"/>
                </w:rPr>
                <w:delText> </w:delText>
              </w:r>
            </w:del>
          </w:p>
        </w:tc>
      </w:tr>
      <w:tr w:rsidR="00BB2644" w:rsidRPr="00BB2644" w:rsidDel="00E2408D" w:rsidTr="00526B68">
        <w:trPr>
          <w:trHeight w:val="330"/>
          <w:del w:id="2870" w:author="Gombosová Erika" w:date="2015-12-11T09:49:00Z"/>
        </w:trPr>
        <w:tc>
          <w:tcPr>
            <w:tcW w:w="3559" w:type="dxa"/>
            <w:gridSpan w:val="2"/>
            <w:shd w:val="clear" w:color="000000" w:fill="FFFFFF"/>
            <w:hideMark/>
          </w:tcPr>
          <w:p w:rsidR="00BB2644" w:rsidRPr="00BB2644" w:rsidDel="00E2408D" w:rsidRDefault="00BB2644" w:rsidP="00BB2644">
            <w:pPr>
              <w:rPr>
                <w:del w:id="2871" w:author="Gombosová Erika" w:date="2015-12-11T09:49:00Z"/>
                <w:b/>
                <w:bCs/>
                <w:sz w:val="22"/>
                <w:szCs w:val="22"/>
              </w:rPr>
            </w:pPr>
            <w:del w:id="2872" w:author="Gombosová Erika" w:date="2015-12-11T09:49: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2873" w:author="Gombosová Erika" w:date="2015-12-11T09:49:00Z"/>
                <w:color w:val="000000"/>
                <w:sz w:val="22"/>
                <w:szCs w:val="22"/>
              </w:rPr>
            </w:pPr>
            <w:del w:id="2874" w:author="Gombosová Erika" w:date="2015-12-11T09:49:00Z">
              <w:r w:rsidRPr="00BB2644" w:rsidDel="00E2408D">
                <w:rPr>
                  <w:color w:val="000000"/>
                  <w:sz w:val="22"/>
                  <w:szCs w:val="22"/>
                </w:rPr>
                <w:delText> </w:delText>
              </w:r>
            </w:del>
          </w:p>
        </w:tc>
      </w:tr>
      <w:tr w:rsidR="00BB2644" w:rsidRPr="00BB2644" w:rsidDel="00E2408D" w:rsidTr="00526B68">
        <w:trPr>
          <w:trHeight w:val="300"/>
          <w:del w:id="2875" w:author="Gombosová Erika" w:date="2015-12-11T09:49:00Z"/>
        </w:trPr>
        <w:tc>
          <w:tcPr>
            <w:tcW w:w="9087" w:type="dxa"/>
            <w:gridSpan w:val="7"/>
            <w:shd w:val="clear" w:color="auto" w:fill="auto"/>
            <w:noWrap/>
            <w:vAlign w:val="bottom"/>
            <w:hideMark/>
          </w:tcPr>
          <w:p w:rsidR="00BB2644" w:rsidRPr="00BB2644" w:rsidDel="00E2408D" w:rsidRDefault="00BB2644" w:rsidP="00BB2644">
            <w:pPr>
              <w:jc w:val="center"/>
              <w:rPr>
                <w:del w:id="2876" w:author="Gombosová Erika" w:date="2015-12-11T09:49:00Z"/>
                <w:color w:val="000000"/>
                <w:sz w:val="22"/>
                <w:szCs w:val="22"/>
              </w:rPr>
            </w:pPr>
            <w:del w:id="2877" w:author="Gombosová Erika" w:date="2015-12-11T09:49:00Z">
              <w:r w:rsidRPr="00BB2644" w:rsidDel="00E2408D">
                <w:rPr>
                  <w:color w:val="000000"/>
                  <w:sz w:val="22"/>
                  <w:szCs w:val="22"/>
                </w:rPr>
                <w:delText> </w:delText>
              </w:r>
            </w:del>
          </w:p>
        </w:tc>
      </w:tr>
      <w:tr w:rsidR="00BB2644" w:rsidRPr="00BB2644" w:rsidDel="00E2408D" w:rsidTr="00526B68">
        <w:trPr>
          <w:trHeight w:val="300"/>
          <w:del w:id="2878" w:author="Gombosová Erika" w:date="2015-12-11T09:49:00Z"/>
        </w:trPr>
        <w:tc>
          <w:tcPr>
            <w:tcW w:w="3559" w:type="dxa"/>
            <w:gridSpan w:val="2"/>
            <w:shd w:val="clear" w:color="000000" w:fill="FFFFFF"/>
            <w:hideMark/>
          </w:tcPr>
          <w:p w:rsidR="00BB2644" w:rsidRPr="00BB2644" w:rsidDel="00E2408D" w:rsidRDefault="00BB2644" w:rsidP="00BB2644">
            <w:pPr>
              <w:rPr>
                <w:del w:id="2879" w:author="Gombosová Erika" w:date="2015-12-11T09:49:00Z"/>
                <w:b/>
                <w:bCs/>
                <w:sz w:val="22"/>
                <w:szCs w:val="22"/>
              </w:rPr>
            </w:pPr>
            <w:del w:id="2880" w:author="Gombosová Erika" w:date="2015-12-11T09:49: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2881" w:author="Gombosová Erika" w:date="2015-12-11T09:49:00Z"/>
                <w:color w:val="000000"/>
                <w:sz w:val="22"/>
                <w:szCs w:val="22"/>
              </w:rPr>
            </w:pPr>
            <w:del w:id="2882" w:author="Gombosová Erika" w:date="2015-12-11T09:49:00Z">
              <w:r w:rsidRPr="00BB2644" w:rsidDel="00E2408D">
                <w:rPr>
                  <w:color w:val="000000"/>
                  <w:sz w:val="22"/>
                  <w:szCs w:val="22"/>
                </w:rPr>
                <w:delText> </w:delText>
              </w:r>
            </w:del>
          </w:p>
        </w:tc>
      </w:tr>
      <w:tr w:rsidR="00BB2644" w:rsidRPr="00BB2644" w:rsidDel="00E2408D" w:rsidTr="00526B68">
        <w:trPr>
          <w:trHeight w:val="300"/>
          <w:del w:id="2883" w:author="Gombosová Erika" w:date="2015-12-11T09:49:00Z"/>
        </w:trPr>
        <w:tc>
          <w:tcPr>
            <w:tcW w:w="3559" w:type="dxa"/>
            <w:gridSpan w:val="2"/>
            <w:shd w:val="clear" w:color="000000" w:fill="FFFFFF"/>
            <w:hideMark/>
          </w:tcPr>
          <w:p w:rsidR="00BB2644" w:rsidRPr="00BB2644" w:rsidDel="00E2408D" w:rsidRDefault="00BB2644" w:rsidP="00BB2644">
            <w:pPr>
              <w:rPr>
                <w:del w:id="2884" w:author="Gombosová Erika" w:date="2015-12-11T09:49:00Z"/>
                <w:b/>
                <w:bCs/>
                <w:sz w:val="22"/>
                <w:szCs w:val="22"/>
              </w:rPr>
            </w:pPr>
            <w:del w:id="2885" w:author="Gombosová Erika" w:date="2015-12-11T09:49:00Z">
              <w:r w:rsidRPr="00BB2644" w:rsidDel="00E2408D">
                <w:rPr>
                  <w:b/>
                  <w:bCs/>
                  <w:sz w:val="22"/>
                  <w:szCs w:val="22"/>
                </w:rPr>
                <w:delText xml:space="preserve">Dátum: </w:delText>
              </w:r>
            </w:del>
          </w:p>
        </w:tc>
        <w:tc>
          <w:tcPr>
            <w:tcW w:w="5528" w:type="dxa"/>
            <w:gridSpan w:val="5"/>
            <w:shd w:val="clear" w:color="auto" w:fill="auto"/>
            <w:vAlign w:val="center"/>
            <w:hideMark/>
          </w:tcPr>
          <w:p w:rsidR="00BB2644" w:rsidRPr="00BB2644" w:rsidDel="00E2408D" w:rsidRDefault="00BB2644" w:rsidP="00BB2644">
            <w:pPr>
              <w:rPr>
                <w:del w:id="2886" w:author="Gombosová Erika" w:date="2015-12-11T09:49:00Z"/>
                <w:color w:val="000000"/>
                <w:sz w:val="22"/>
                <w:szCs w:val="22"/>
              </w:rPr>
            </w:pPr>
            <w:del w:id="2887" w:author="Gombosová Erika" w:date="2015-12-11T09:49:00Z">
              <w:r w:rsidRPr="00BB2644" w:rsidDel="00E2408D">
                <w:rPr>
                  <w:color w:val="000000"/>
                  <w:sz w:val="22"/>
                  <w:szCs w:val="22"/>
                </w:rPr>
                <w:delText> </w:delText>
              </w:r>
            </w:del>
          </w:p>
        </w:tc>
      </w:tr>
      <w:tr w:rsidR="00BB2644" w:rsidRPr="00BB2644" w:rsidDel="00E2408D" w:rsidTr="00526B68">
        <w:trPr>
          <w:trHeight w:val="330"/>
          <w:del w:id="2888" w:author="Gombosová Erika" w:date="2015-12-11T09:49:00Z"/>
        </w:trPr>
        <w:tc>
          <w:tcPr>
            <w:tcW w:w="3559" w:type="dxa"/>
            <w:gridSpan w:val="2"/>
            <w:shd w:val="clear" w:color="000000" w:fill="FFFFFF"/>
            <w:hideMark/>
          </w:tcPr>
          <w:p w:rsidR="00BB2644" w:rsidRPr="00BB2644" w:rsidDel="00E2408D" w:rsidRDefault="00BB2644" w:rsidP="00BB2644">
            <w:pPr>
              <w:rPr>
                <w:del w:id="2889" w:author="Gombosová Erika" w:date="2015-12-11T09:49:00Z"/>
                <w:b/>
                <w:bCs/>
                <w:sz w:val="22"/>
                <w:szCs w:val="22"/>
              </w:rPr>
            </w:pPr>
            <w:del w:id="2890" w:author="Gombosová Erika" w:date="2015-12-11T09:49: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2891" w:author="Gombosová Erika" w:date="2015-12-11T09:49:00Z"/>
                <w:color w:val="000000"/>
                <w:sz w:val="22"/>
                <w:szCs w:val="22"/>
              </w:rPr>
            </w:pPr>
            <w:del w:id="2892" w:author="Gombosová Erika" w:date="2015-12-11T09:49:00Z">
              <w:r w:rsidRPr="00BB2644" w:rsidDel="00E2408D">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893" w:name="KZ_23"/>
            <w:r w:rsidRPr="00BB2644">
              <w:rPr>
                <w:b/>
                <w:bCs/>
                <w:color w:val="FFFFFF"/>
              </w:rPr>
              <w:lastRenderedPageBreak/>
              <w:t xml:space="preserve">Kontrolný zoznam k </w:t>
            </w:r>
            <w:ins w:id="2894" w:author="Gombosová Erika" w:date="2015-12-15T16:45:00Z">
              <w:r w:rsidR="00432B14">
                <w:rPr>
                  <w:b/>
                  <w:bCs/>
                  <w:color w:val="FFFFFF"/>
                </w:rPr>
                <w:t>finančnej</w:t>
              </w:r>
            </w:ins>
            <w:del w:id="2895" w:author="Gombosová Erika" w:date="2015-12-15T16:45:00Z">
              <w:r w:rsidRPr="00BB2644" w:rsidDel="00432B14">
                <w:rPr>
                  <w:b/>
                  <w:bCs/>
                  <w:color w:val="FFFFFF"/>
                </w:rPr>
                <w:delText>administratívnej</w:delText>
              </w:r>
            </w:del>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následná ex-post kontrola</w:t>
            </w:r>
          </w:p>
        </w:tc>
      </w:tr>
      <w:bookmarkEnd w:id="2893"/>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ins w:id="2896" w:author="Hudec Branislav" w:date="2015-12-29T10:51:00Z">
              <w:r w:rsidR="00B42345">
                <w:t xml:space="preserve">                    </w:t>
              </w:r>
              <w:r w:rsidR="00B42345" w:rsidRPr="00B42345">
                <w:rPr>
                  <w:color w:val="000000"/>
                  <w:sz w:val="22"/>
                  <w:szCs w:val="22"/>
                </w:rPr>
                <w:t>d) Je zmluva uzavretá v lehote viazanosti ponúk?</w:t>
              </w:r>
            </w:ins>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ins w:id="2897" w:author="Gombosová Erika" w:date="2015-12-11T09:49:00Z"/>
        </w:trPr>
        <w:tc>
          <w:tcPr>
            <w:tcW w:w="9087" w:type="dxa"/>
            <w:gridSpan w:val="7"/>
            <w:shd w:val="clear" w:color="auto" w:fill="auto"/>
            <w:noWrap/>
            <w:vAlign w:val="center"/>
          </w:tcPr>
          <w:p w:rsidR="00E2408D" w:rsidRPr="00BD2FCC" w:rsidRDefault="00E2408D" w:rsidP="00CB451E">
            <w:pPr>
              <w:jc w:val="both"/>
              <w:rPr>
                <w:ins w:id="2898" w:author="Gombosová Erika" w:date="2015-12-11T09:49:00Z"/>
                <w:b/>
                <w:sz w:val="20"/>
                <w:szCs w:val="20"/>
              </w:rPr>
            </w:pPr>
            <w:ins w:id="2899" w:author="Gombosová Erika" w:date="2015-12-11T09:49:00Z">
              <w:r w:rsidRPr="00BD2FCC">
                <w:rPr>
                  <w:b/>
                  <w:sz w:val="20"/>
                  <w:szCs w:val="20"/>
                </w:rPr>
                <w:t>VYJADRENIE</w:t>
              </w:r>
            </w:ins>
          </w:p>
          <w:p w:rsidR="00E2408D" w:rsidRPr="00BD2FCC" w:rsidRDefault="00E2408D" w:rsidP="00CB451E">
            <w:pPr>
              <w:jc w:val="both"/>
              <w:rPr>
                <w:ins w:id="2900" w:author="Gombosová Erika" w:date="2015-12-11T09:49:00Z"/>
                <w:sz w:val="20"/>
                <w:szCs w:val="20"/>
              </w:rPr>
            </w:pPr>
          </w:p>
          <w:p w:rsidR="000C1AA0" w:rsidRPr="00A54276" w:rsidRDefault="000C1AA0" w:rsidP="000C1AA0">
            <w:pPr>
              <w:rPr>
                <w:ins w:id="2901" w:author="Gombosová Erika" w:date="2015-12-15T13:05:00Z"/>
              </w:rPr>
            </w:pPr>
            <w:ins w:id="2902" w:author="Gombosová Erika" w:date="2015-12-15T13:05:00Z">
              <w:r w:rsidRPr="00B64015">
                <w:rPr>
                  <w:sz w:val="20"/>
                  <w:szCs w:val="20"/>
                </w:rPr>
                <w:t xml:space="preserve">Na základe overených skutočností potvrdzujem, že </w:t>
              </w:r>
              <w:r>
                <w:rPr>
                  <w:sz w:val="20"/>
                  <w:szCs w:val="20"/>
                </w:rPr>
                <w:t xml:space="preserve"> </w:t>
              </w:r>
            </w:ins>
            <w:customXmlInsRangeStart w:id="2903" w:author="Gombosová Erika" w:date="2015-12-15T13:05:00Z"/>
            <w:sdt>
              <w:sdtPr>
                <w:rPr>
                  <w:sz w:val="20"/>
                  <w:szCs w:val="20"/>
                </w:rPr>
                <w:id w:val="-1346634152"/>
                <w:placeholder>
                  <w:docPart w:val="1E6CC18991444EF98D88C6C2C5A14FB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InsRangeEnd w:id="2903"/>
                <w:ins w:id="2904" w:author="Gombosová Erika" w:date="2015-12-15T13:05:00Z">
                  <w:r w:rsidRPr="00B64015">
                    <w:rPr>
                      <w:sz w:val="20"/>
                      <w:szCs w:val="20"/>
                    </w:rPr>
                    <w:t>Vyberte položku.</w:t>
                  </w:r>
                </w:ins>
                <w:customXmlInsRangeStart w:id="2905" w:author="Gombosová Erika" w:date="2015-12-15T13:05:00Z"/>
              </w:sdtContent>
            </w:sdt>
            <w:customXmlInsRangeEnd w:id="2905"/>
            <w:ins w:id="2906" w:author="Gombosová Erika" w:date="2015-12-15T13:05:00Z">
              <w:r w:rsidRPr="00B64015">
                <w:rPr>
                  <w:sz w:val="20"/>
                  <w:szCs w:val="20"/>
                </w:rPr>
                <w:t xml:space="preserve">   </w:t>
              </w:r>
            </w:ins>
          </w:p>
          <w:p w:rsidR="000C1AA0" w:rsidRDefault="000C1AA0" w:rsidP="00CB451E">
            <w:pPr>
              <w:rPr>
                <w:ins w:id="2907" w:author="Gombosová Erika" w:date="2015-12-15T13:05:00Z"/>
                <w:sz w:val="20"/>
                <w:szCs w:val="20"/>
              </w:rPr>
            </w:pPr>
          </w:p>
          <w:p w:rsidR="00E2408D" w:rsidRPr="00BB2644" w:rsidRDefault="00E2408D">
            <w:pPr>
              <w:rPr>
                <w:ins w:id="2908" w:author="Gombosová Erika" w:date="2015-12-11T09:49:00Z"/>
                <w:b/>
                <w:bCs/>
                <w:color w:val="000000"/>
                <w:sz w:val="22"/>
                <w:szCs w:val="22"/>
              </w:rPr>
              <w:pPrChange w:id="2909" w:author="Gombosová Erika" w:date="2015-12-15T13:05:00Z">
                <w:pPr>
                  <w:jc w:val="center"/>
                </w:pPr>
              </w:pPrChange>
            </w:pPr>
          </w:p>
        </w:tc>
      </w:tr>
      <w:tr w:rsidR="00E2408D" w:rsidRPr="00BB2644" w:rsidTr="00CB451E">
        <w:trPr>
          <w:trHeight w:val="300"/>
          <w:ins w:id="2910" w:author="Gombosová Erika" w:date="2015-12-11T09:49:00Z"/>
        </w:trPr>
        <w:tc>
          <w:tcPr>
            <w:tcW w:w="3559" w:type="dxa"/>
            <w:gridSpan w:val="2"/>
            <w:shd w:val="clear" w:color="auto" w:fill="auto"/>
            <w:vAlign w:val="center"/>
            <w:hideMark/>
          </w:tcPr>
          <w:p w:rsidR="00E2408D" w:rsidRPr="00BB2644" w:rsidRDefault="00E2408D" w:rsidP="00CB451E">
            <w:pPr>
              <w:rPr>
                <w:ins w:id="2911" w:author="Gombosová Erika" w:date="2015-12-11T09:49:00Z"/>
                <w:b/>
                <w:bCs/>
                <w:sz w:val="22"/>
                <w:szCs w:val="22"/>
              </w:rPr>
            </w:pPr>
            <w:ins w:id="2912" w:author="Gombosová Erika" w:date="2015-12-11T09:49:00Z">
              <w:r w:rsidRPr="00BB2644">
                <w:rPr>
                  <w:b/>
                  <w:bCs/>
                  <w:sz w:val="22"/>
                  <w:szCs w:val="22"/>
                </w:rPr>
                <w:t>Kontrolu vykonal</w:t>
              </w:r>
              <w:r w:rsidRPr="00BD2FCC">
                <w:rPr>
                  <w:rStyle w:val="Odkaznapoznmkupodiarou"/>
                  <w:b/>
                  <w:bCs/>
                  <w:sz w:val="20"/>
                  <w:szCs w:val="20"/>
                </w:rPr>
                <w:footnoteReference w:id="45"/>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2915" w:author="Gombosová Erika" w:date="2015-12-11T09:49:00Z"/>
                <w:color w:val="000000"/>
                <w:sz w:val="22"/>
                <w:szCs w:val="22"/>
              </w:rPr>
            </w:pPr>
            <w:ins w:id="2916" w:author="Gombosová Erika" w:date="2015-12-11T09:49:00Z">
              <w:r w:rsidRPr="00BB2644">
                <w:rPr>
                  <w:color w:val="000000"/>
                  <w:sz w:val="22"/>
                  <w:szCs w:val="22"/>
                </w:rPr>
                <w:t> </w:t>
              </w:r>
            </w:ins>
          </w:p>
        </w:tc>
      </w:tr>
      <w:tr w:rsidR="00E2408D" w:rsidRPr="00BB2644" w:rsidTr="00CB451E">
        <w:trPr>
          <w:trHeight w:val="300"/>
          <w:ins w:id="2917" w:author="Gombosová Erika" w:date="2015-12-11T09:49:00Z"/>
        </w:trPr>
        <w:tc>
          <w:tcPr>
            <w:tcW w:w="3559" w:type="dxa"/>
            <w:gridSpan w:val="2"/>
            <w:shd w:val="clear" w:color="auto" w:fill="auto"/>
            <w:vAlign w:val="center"/>
            <w:hideMark/>
          </w:tcPr>
          <w:p w:rsidR="00E2408D" w:rsidRPr="00BB2644" w:rsidRDefault="00E2408D" w:rsidP="00CB451E">
            <w:pPr>
              <w:rPr>
                <w:ins w:id="2918" w:author="Gombosová Erika" w:date="2015-12-11T09:49:00Z"/>
                <w:b/>
                <w:bCs/>
                <w:sz w:val="22"/>
                <w:szCs w:val="22"/>
              </w:rPr>
            </w:pPr>
            <w:ins w:id="2919" w:author="Gombosová Erika" w:date="2015-12-11T09:49:00Z">
              <w:r w:rsidRPr="00BB2644">
                <w:rPr>
                  <w:b/>
                  <w:bCs/>
                  <w:sz w:val="22"/>
                  <w:szCs w:val="22"/>
                </w:rPr>
                <w:t>Dátum:</w:t>
              </w:r>
            </w:ins>
          </w:p>
        </w:tc>
        <w:tc>
          <w:tcPr>
            <w:tcW w:w="5528" w:type="dxa"/>
            <w:gridSpan w:val="5"/>
            <w:shd w:val="clear" w:color="auto" w:fill="auto"/>
            <w:vAlign w:val="center"/>
            <w:hideMark/>
          </w:tcPr>
          <w:p w:rsidR="00E2408D" w:rsidRPr="00BB2644" w:rsidRDefault="00E2408D" w:rsidP="00CB451E">
            <w:pPr>
              <w:rPr>
                <w:ins w:id="2920" w:author="Gombosová Erika" w:date="2015-12-11T09:49:00Z"/>
                <w:color w:val="000000"/>
                <w:sz w:val="22"/>
                <w:szCs w:val="22"/>
              </w:rPr>
            </w:pPr>
            <w:ins w:id="2921" w:author="Gombosová Erika" w:date="2015-12-11T09:49:00Z">
              <w:r w:rsidRPr="00BB2644">
                <w:rPr>
                  <w:color w:val="000000"/>
                  <w:sz w:val="22"/>
                  <w:szCs w:val="22"/>
                </w:rPr>
                <w:t> </w:t>
              </w:r>
            </w:ins>
          </w:p>
        </w:tc>
      </w:tr>
      <w:tr w:rsidR="00E2408D" w:rsidRPr="00BB2644" w:rsidTr="00CB451E">
        <w:trPr>
          <w:trHeight w:val="300"/>
          <w:ins w:id="2922" w:author="Gombosová Erika" w:date="2015-12-11T09:49:00Z"/>
        </w:trPr>
        <w:tc>
          <w:tcPr>
            <w:tcW w:w="3559" w:type="dxa"/>
            <w:gridSpan w:val="2"/>
            <w:shd w:val="clear" w:color="000000" w:fill="FFFFFF"/>
            <w:vAlign w:val="center"/>
            <w:hideMark/>
          </w:tcPr>
          <w:p w:rsidR="00E2408D" w:rsidRPr="00BB2644" w:rsidRDefault="00E2408D" w:rsidP="00CB451E">
            <w:pPr>
              <w:rPr>
                <w:ins w:id="2923" w:author="Gombosová Erika" w:date="2015-12-11T09:49:00Z"/>
                <w:b/>
                <w:bCs/>
                <w:sz w:val="22"/>
                <w:szCs w:val="22"/>
              </w:rPr>
            </w:pPr>
            <w:ins w:id="2924" w:author="Gombosová Erika" w:date="2015-12-11T09:49: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2925" w:author="Gombosová Erika" w:date="2015-12-11T09:49:00Z"/>
                <w:color w:val="000000"/>
                <w:sz w:val="22"/>
                <w:szCs w:val="22"/>
              </w:rPr>
            </w:pPr>
            <w:ins w:id="2926" w:author="Gombosová Erika" w:date="2015-12-11T09:49:00Z">
              <w:r w:rsidRPr="00BB2644">
                <w:rPr>
                  <w:color w:val="000000"/>
                  <w:sz w:val="22"/>
                  <w:szCs w:val="22"/>
                </w:rPr>
                <w:t> </w:t>
              </w:r>
            </w:ins>
          </w:p>
        </w:tc>
      </w:tr>
      <w:tr w:rsidR="00E2408D" w:rsidRPr="00BB2644" w:rsidTr="00CB451E">
        <w:trPr>
          <w:trHeight w:val="300"/>
          <w:ins w:id="2927" w:author="Gombosová Erika" w:date="2015-12-11T09:49:00Z"/>
        </w:trPr>
        <w:tc>
          <w:tcPr>
            <w:tcW w:w="9087" w:type="dxa"/>
            <w:gridSpan w:val="7"/>
            <w:shd w:val="clear" w:color="auto" w:fill="auto"/>
            <w:noWrap/>
            <w:vAlign w:val="bottom"/>
            <w:hideMark/>
          </w:tcPr>
          <w:p w:rsidR="00E2408D" w:rsidRPr="00BB2644" w:rsidRDefault="00E2408D" w:rsidP="00CB451E">
            <w:pPr>
              <w:jc w:val="center"/>
              <w:rPr>
                <w:ins w:id="2928" w:author="Gombosová Erika" w:date="2015-12-11T09:49:00Z"/>
                <w:color w:val="000000"/>
                <w:sz w:val="22"/>
                <w:szCs w:val="22"/>
              </w:rPr>
            </w:pPr>
            <w:ins w:id="2929" w:author="Gombosová Erika" w:date="2015-12-11T09:49:00Z">
              <w:r w:rsidRPr="00BB2644">
                <w:rPr>
                  <w:color w:val="000000"/>
                  <w:sz w:val="22"/>
                  <w:szCs w:val="22"/>
                </w:rPr>
                <w:t> </w:t>
              </w:r>
            </w:ins>
          </w:p>
        </w:tc>
      </w:tr>
      <w:tr w:rsidR="00E2408D" w:rsidRPr="00BB2644" w:rsidTr="00CB451E">
        <w:trPr>
          <w:trHeight w:val="300"/>
          <w:ins w:id="2930" w:author="Gombosová Erika" w:date="2015-12-11T09:49:00Z"/>
        </w:trPr>
        <w:tc>
          <w:tcPr>
            <w:tcW w:w="3559" w:type="dxa"/>
            <w:gridSpan w:val="2"/>
            <w:shd w:val="clear" w:color="000000" w:fill="FFFFFF"/>
            <w:vAlign w:val="center"/>
            <w:hideMark/>
          </w:tcPr>
          <w:p w:rsidR="00E2408D" w:rsidRPr="00BB2644" w:rsidRDefault="00E2408D" w:rsidP="00CB451E">
            <w:pPr>
              <w:rPr>
                <w:ins w:id="2931" w:author="Gombosová Erika" w:date="2015-12-11T09:49:00Z"/>
                <w:b/>
                <w:bCs/>
                <w:sz w:val="22"/>
                <w:szCs w:val="22"/>
              </w:rPr>
            </w:pPr>
            <w:ins w:id="2932" w:author="Gombosová Erika" w:date="2015-12-11T09:49:00Z">
              <w:r w:rsidRPr="00BB2644">
                <w:rPr>
                  <w:b/>
                  <w:bCs/>
                  <w:sz w:val="22"/>
                  <w:szCs w:val="22"/>
                </w:rPr>
                <w:t>Kontrolu vykonal</w:t>
              </w:r>
              <w:r w:rsidRPr="00BD2FCC">
                <w:rPr>
                  <w:rStyle w:val="Odkaznapoznmkupodiarou"/>
                  <w:b/>
                  <w:bCs/>
                  <w:sz w:val="20"/>
                  <w:szCs w:val="20"/>
                </w:rPr>
                <w:footnoteReference w:id="46"/>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2935" w:author="Gombosová Erika" w:date="2015-12-11T09:49:00Z"/>
                <w:color w:val="000000"/>
                <w:sz w:val="22"/>
                <w:szCs w:val="22"/>
              </w:rPr>
            </w:pPr>
            <w:ins w:id="2936" w:author="Gombosová Erika" w:date="2015-12-11T09:49:00Z">
              <w:r w:rsidRPr="00BB2644">
                <w:rPr>
                  <w:color w:val="000000"/>
                  <w:sz w:val="22"/>
                  <w:szCs w:val="22"/>
                </w:rPr>
                <w:t> </w:t>
              </w:r>
            </w:ins>
          </w:p>
        </w:tc>
      </w:tr>
      <w:tr w:rsidR="00E2408D" w:rsidRPr="00BB2644" w:rsidTr="00CB451E">
        <w:trPr>
          <w:trHeight w:val="300"/>
          <w:ins w:id="2937" w:author="Gombosová Erika" w:date="2015-12-11T09:49:00Z"/>
        </w:trPr>
        <w:tc>
          <w:tcPr>
            <w:tcW w:w="3559" w:type="dxa"/>
            <w:gridSpan w:val="2"/>
            <w:shd w:val="clear" w:color="000000" w:fill="FFFFFF"/>
            <w:vAlign w:val="center"/>
            <w:hideMark/>
          </w:tcPr>
          <w:p w:rsidR="00E2408D" w:rsidRPr="00BB2644" w:rsidRDefault="00E2408D" w:rsidP="00CB451E">
            <w:pPr>
              <w:rPr>
                <w:ins w:id="2938" w:author="Gombosová Erika" w:date="2015-12-11T09:49:00Z"/>
                <w:b/>
                <w:bCs/>
                <w:sz w:val="22"/>
                <w:szCs w:val="22"/>
              </w:rPr>
            </w:pPr>
            <w:ins w:id="2939" w:author="Gombosová Erika" w:date="2015-12-11T09:49:00Z">
              <w:r w:rsidRPr="00BB2644">
                <w:rPr>
                  <w:b/>
                  <w:bCs/>
                  <w:sz w:val="22"/>
                  <w:szCs w:val="22"/>
                </w:rPr>
                <w:t xml:space="preserve">Dátum: </w:t>
              </w:r>
            </w:ins>
          </w:p>
        </w:tc>
        <w:tc>
          <w:tcPr>
            <w:tcW w:w="5528" w:type="dxa"/>
            <w:gridSpan w:val="5"/>
            <w:shd w:val="clear" w:color="auto" w:fill="auto"/>
            <w:vAlign w:val="center"/>
            <w:hideMark/>
          </w:tcPr>
          <w:p w:rsidR="00E2408D" w:rsidRPr="00BB2644" w:rsidRDefault="00E2408D" w:rsidP="00CB451E">
            <w:pPr>
              <w:rPr>
                <w:ins w:id="2940" w:author="Gombosová Erika" w:date="2015-12-11T09:49:00Z"/>
                <w:color w:val="000000"/>
                <w:sz w:val="22"/>
                <w:szCs w:val="22"/>
              </w:rPr>
            </w:pPr>
            <w:ins w:id="2941" w:author="Gombosová Erika" w:date="2015-12-11T09:49:00Z">
              <w:r w:rsidRPr="00BB2644">
                <w:rPr>
                  <w:color w:val="000000"/>
                  <w:sz w:val="22"/>
                  <w:szCs w:val="22"/>
                </w:rPr>
                <w:t> </w:t>
              </w:r>
            </w:ins>
          </w:p>
        </w:tc>
      </w:tr>
      <w:tr w:rsidR="00E2408D" w:rsidRPr="00BB2644" w:rsidTr="00CB451E">
        <w:trPr>
          <w:trHeight w:val="300"/>
          <w:ins w:id="2942" w:author="Gombosová Erika" w:date="2015-12-11T09:49:00Z"/>
        </w:trPr>
        <w:tc>
          <w:tcPr>
            <w:tcW w:w="3559" w:type="dxa"/>
            <w:gridSpan w:val="2"/>
            <w:shd w:val="clear" w:color="000000" w:fill="FFFFFF"/>
            <w:vAlign w:val="center"/>
            <w:hideMark/>
          </w:tcPr>
          <w:p w:rsidR="00E2408D" w:rsidRPr="00BB2644" w:rsidRDefault="00E2408D" w:rsidP="00CB451E">
            <w:pPr>
              <w:rPr>
                <w:ins w:id="2943" w:author="Gombosová Erika" w:date="2015-12-11T09:49:00Z"/>
                <w:b/>
                <w:bCs/>
                <w:sz w:val="22"/>
                <w:szCs w:val="22"/>
              </w:rPr>
            </w:pPr>
            <w:ins w:id="2944" w:author="Gombosová Erika" w:date="2015-12-11T09:49: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2945" w:author="Gombosová Erika" w:date="2015-12-11T09:49:00Z"/>
                <w:color w:val="000000"/>
                <w:sz w:val="22"/>
                <w:szCs w:val="22"/>
              </w:rPr>
            </w:pPr>
            <w:ins w:id="2946" w:author="Gombosová Erika" w:date="2015-12-11T09:49:00Z">
              <w:r w:rsidRPr="00BB2644">
                <w:rPr>
                  <w:color w:val="000000"/>
                  <w:sz w:val="22"/>
                  <w:szCs w:val="22"/>
                </w:rPr>
                <w:t> </w:t>
              </w:r>
            </w:ins>
          </w:p>
        </w:tc>
      </w:tr>
      <w:tr w:rsidR="00BB2644" w:rsidRPr="00BB2644" w:rsidDel="00E2408D" w:rsidTr="00526B68">
        <w:trPr>
          <w:trHeight w:val="300"/>
          <w:del w:id="2947" w:author="Gombosová Erika" w:date="2015-12-11T09:49:00Z"/>
        </w:trPr>
        <w:tc>
          <w:tcPr>
            <w:tcW w:w="3559" w:type="dxa"/>
            <w:gridSpan w:val="2"/>
            <w:shd w:val="clear" w:color="auto" w:fill="auto"/>
            <w:hideMark/>
          </w:tcPr>
          <w:p w:rsidR="00BB2644" w:rsidRPr="00BB2644" w:rsidDel="00E2408D" w:rsidRDefault="00BB2644" w:rsidP="00BB2644">
            <w:pPr>
              <w:rPr>
                <w:del w:id="2948" w:author="Gombosová Erika" w:date="2015-12-11T09:49:00Z"/>
                <w:b/>
                <w:bCs/>
                <w:sz w:val="22"/>
                <w:szCs w:val="22"/>
              </w:rPr>
            </w:pPr>
            <w:del w:id="2949" w:author="Gombosová Erika" w:date="2015-12-11T09:49: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2950" w:author="Gombosová Erika" w:date="2015-12-11T09:49:00Z"/>
                <w:color w:val="000000"/>
                <w:sz w:val="22"/>
                <w:szCs w:val="22"/>
              </w:rPr>
            </w:pPr>
            <w:del w:id="2951" w:author="Gombosová Erika" w:date="2015-12-11T09:49:00Z">
              <w:r w:rsidRPr="00BB2644" w:rsidDel="00E2408D">
                <w:rPr>
                  <w:color w:val="000000"/>
                  <w:sz w:val="22"/>
                  <w:szCs w:val="22"/>
                </w:rPr>
                <w:delText> </w:delText>
              </w:r>
            </w:del>
          </w:p>
        </w:tc>
      </w:tr>
      <w:tr w:rsidR="00BB2644" w:rsidRPr="00BB2644" w:rsidDel="00E2408D" w:rsidTr="00526B68">
        <w:trPr>
          <w:trHeight w:val="300"/>
          <w:del w:id="2952" w:author="Gombosová Erika" w:date="2015-12-11T09:49:00Z"/>
        </w:trPr>
        <w:tc>
          <w:tcPr>
            <w:tcW w:w="3559" w:type="dxa"/>
            <w:gridSpan w:val="2"/>
            <w:shd w:val="clear" w:color="auto" w:fill="auto"/>
            <w:hideMark/>
          </w:tcPr>
          <w:p w:rsidR="00BB2644" w:rsidRPr="00BB2644" w:rsidDel="00E2408D" w:rsidRDefault="00BB2644" w:rsidP="00BB2644">
            <w:pPr>
              <w:rPr>
                <w:del w:id="2953" w:author="Gombosová Erika" w:date="2015-12-11T09:49:00Z"/>
                <w:b/>
                <w:bCs/>
                <w:sz w:val="22"/>
                <w:szCs w:val="22"/>
              </w:rPr>
            </w:pPr>
            <w:del w:id="2954" w:author="Gombosová Erika" w:date="2015-12-11T09:49:00Z">
              <w:r w:rsidRPr="00BB2644" w:rsidDel="00E2408D">
                <w:rPr>
                  <w:b/>
                  <w:bCs/>
                  <w:sz w:val="22"/>
                  <w:szCs w:val="22"/>
                </w:rPr>
                <w:delText>Dátum:</w:delText>
              </w:r>
            </w:del>
          </w:p>
        </w:tc>
        <w:tc>
          <w:tcPr>
            <w:tcW w:w="5528" w:type="dxa"/>
            <w:gridSpan w:val="5"/>
            <w:shd w:val="clear" w:color="auto" w:fill="auto"/>
            <w:vAlign w:val="center"/>
            <w:hideMark/>
          </w:tcPr>
          <w:p w:rsidR="00BB2644" w:rsidRPr="00BB2644" w:rsidDel="00E2408D" w:rsidRDefault="00BB2644" w:rsidP="00BB2644">
            <w:pPr>
              <w:rPr>
                <w:del w:id="2955" w:author="Gombosová Erika" w:date="2015-12-11T09:49:00Z"/>
                <w:color w:val="000000"/>
                <w:sz w:val="22"/>
                <w:szCs w:val="22"/>
              </w:rPr>
            </w:pPr>
            <w:del w:id="2956" w:author="Gombosová Erika" w:date="2015-12-11T09:49:00Z">
              <w:r w:rsidRPr="00BB2644" w:rsidDel="00E2408D">
                <w:rPr>
                  <w:color w:val="000000"/>
                  <w:sz w:val="22"/>
                  <w:szCs w:val="22"/>
                </w:rPr>
                <w:delText> </w:delText>
              </w:r>
            </w:del>
          </w:p>
        </w:tc>
      </w:tr>
      <w:tr w:rsidR="00BB2644" w:rsidRPr="00BB2644" w:rsidDel="00E2408D" w:rsidTr="00526B68">
        <w:trPr>
          <w:trHeight w:val="330"/>
          <w:del w:id="2957" w:author="Gombosová Erika" w:date="2015-12-11T09:49:00Z"/>
        </w:trPr>
        <w:tc>
          <w:tcPr>
            <w:tcW w:w="3559" w:type="dxa"/>
            <w:gridSpan w:val="2"/>
            <w:shd w:val="clear" w:color="000000" w:fill="FFFFFF"/>
            <w:hideMark/>
          </w:tcPr>
          <w:p w:rsidR="00BB2644" w:rsidRPr="00BB2644" w:rsidDel="00E2408D" w:rsidRDefault="00BB2644" w:rsidP="00BB2644">
            <w:pPr>
              <w:rPr>
                <w:del w:id="2958" w:author="Gombosová Erika" w:date="2015-12-11T09:49:00Z"/>
                <w:b/>
                <w:bCs/>
                <w:sz w:val="22"/>
                <w:szCs w:val="22"/>
              </w:rPr>
            </w:pPr>
            <w:del w:id="2959" w:author="Gombosová Erika" w:date="2015-12-11T09:49: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2960" w:author="Gombosová Erika" w:date="2015-12-11T09:49:00Z"/>
                <w:color w:val="000000"/>
                <w:sz w:val="22"/>
                <w:szCs w:val="22"/>
              </w:rPr>
            </w:pPr>
            <w:del w:id="2961" w:author="Gombosová Erika" w:date="2015-12-11T09:49:00Z">
              <w:r w:rsidRPr="00BB2644" w:rsidDel="00E2408D">
                <w:rPr>
                  <w:color w:val="000000"/>
                  <w:sz w:val="22"/>
                  <w:szCs w:val="22"/>
                </w:rPr>
                <w:delText> </w:delText>
              </w:r>
            </w:del>
          </w:p>
        </w:tc>
      </w:tr>
      <w:tr w:rsidR="00BB2644" w:rsidRPr="00BB2644" w:rsidDel="00E2408D" w:rsidTr="00526B68">
        <w:trPr>
          <w:trHeight w:val="300"/>
          <w:del w:id="2962" w:author="Gombosová Erika" w:date="2015-12-11T09:49:00Z"/>
        </w:trPr>
        <w:tc>
          <w:tcPr>
            <w:tcW w:w="9087" w:type="dxa"/>
            <w:gridSpan w:val="7"/>
            <w:shd w:val="clear" w:color="auto" w:fill="auto"/>
            <w:noWrap/>
            <w:vAlign w:val="bottom"/>
            <w:hideMark/>
          </w:tcPr>
          <w:p w:rsidR="00BB2644" w:rsidRPr="00BB2644" w:rsidDel="00E2408D" w:rsidRDefault="00BB2644" w:rsidP="00BB2644">
            <w:pPr>
              <w:jc w:val="center"/>
              <w:rPr>
                <w:del w:id="2963" w:author="Gombosová Erika" w:date="2015-12-11T09:49:00Z"/>
                <w:color w:val="000000"/>
                <w:sz w:val="22"/>
                <w:szCs w:val="22"/>
              </w:rPr>
            </w:pPr>
            <w:del w:id="2964" w:author="Gombosová Erika" w:date="2015-12-11T09:49:00Z">
              <w:r w:rsidRPr="00BB2644" w:rsidDel="00E2408D">
                <w:rPr>
                  <w:color w:val="000000"/>
                  <w:sz w:val="22"/>
                  <w:szCs w:val="22"/>
                </w:rPr>
                <w:delText> </w:delText>
              </w:r>
            </w:del>
          </w:p>
        </w:tc>
      </w:tr>
      <w:tr w:rsidR="00BB2644" w:rsidRPr="00BB2644" w:rsidDel="00E2408D" w:rsidTr="00526B68">
        <w:trPr>
          <w:trHeight w:val="300"/>
          <w:del w:id="2965" w:author="Gombosová Erika" w:date="2015-12-11T09:49:00Z"/>
        </w:trPr>
        <w:tc>
          <w:tcPr>
            <w:tcW w:w="3559" w:type="dxa"/>
            <w:gridSpan w:val="2"/>
            <w:shd w:val="clear" w:color="000000" w:fill="FFFFFF"/>
            <w:hideMark/>
          </w:tcPr>
          <w:p w:rsidR="00BB2644" w:rsidRPr="00BB2644" w:rsidDel="00E2408D" w:rsidRDefault="00BB2644" w:rsidP="00BB2644">
            <w:pPr>
              <w:rPr>
                <w:del w:id="2966" w:author="Gombosová Erika" w:date="2015-12-11T09:49:00Z"/>
                <w:b/>
                <w:bCs/>
                <w:sz w:val="22"/>
                <w:szCs w:val="22"/>
              </w:rPr>
            </w:pPr>
            <w:del w:id="2967" w:author="Gombosová Erika" w:date="2015-12-11T09:49: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2968" w:author="Gombosová Erika" w:date="2015-12-11T09:49:00Z"/>
                <w:color w:val="000000"/>
                <w:sz w:val="22"/>
                <w:szCs w:val="22"/>
              </w:rPr>
            </w:pPr>
            <w:del w:id="2969" w:author="Gombosová Erika" w:date="2015-12-11T09:49:00Z">
              <w:r w:rsidRPr="00BB2644" w:rsidDel="00E2408D">
                <w:rPr>
                  <w:color w:val="000000"/>
                  <w:sz w:val="22"/>
                  <w:szCs w:val="22"/>
                </w:rPr>
                <w:delText> </w:delText>
              </w:r>
            </w:del>
          </w:p>
        </w:tc>
      </w:tr>
      <w:tr w:rsidR="00BB2644" w:rsidRPr="00BB2644" w:rsidDel="00E2408D" w:rsidTr="00526B68">
        <w:trPr>
          <w:trHeight w:val="300"/>
          <w:del w:id="2970" w:author="Gombosová Erika" w:date="2015-12-11T09:49:00Z"/>
        </w:trPr>
        <w:tc>
          <w:tcPr>
            <w:tcW w:w="3559" w:type="dxa"/>
            <w:gridSpan w:val="2"/>
            <w:shd w:val="clear" w:color="000000" w:fill="FFFFFF"/>
            <w:hideMark/>
          </w:tcPr>
          <w:p w:rsidR="00BB2644" w:rsidRPr="00BB2644" w:rsidDel="00E2408D" w:rsidRDefault="00BB2644" w:rsidP="00BB2644">
            <w:pPr>
              <w:rPr>
                <w:del w:id="2971" w:author="Gombosová Erika" w:date="2015-12-11T09:49:00Z"/>
                <w:b/>
                <w:bCs/>
                <w:sz w:val="22"/>
                <w:szCs w:val="22"/>
              </w:rPr>
            </w:pPr>
            <w:del w:id="2972" w:author="Gombosová Erika" w:date="2015-12-11T09:49:00Z">
              <w:r w:rsidRPr="00BB2644" w:rsidDel="00E2408D">
                <w:rPr>
                  <w:b/>
                  <w:bCs/>
                  <w:sz w:val="22"/>
                  <w:szCs w:val="22"/>
                </w:rPr>
                <w:delText xml:space="preserve">Dátum: </w:delText>
              </w:r>
            </w:del>
          </w:p>
        </w:tc>
        <w:tc>
          <w:tcPr>
            <w:tcW w:w="5528" w:type="dxa"/>
            <w:gridSpan w:val="5"/>
            <w:shd w:val="clear" w:color="auto" w:fill="auto"/>
            <w:vAlign w:val="center"/>
            <w:hideMark/>
          </w:tcPr>
          <w:p w:rsidR="00BB2644" w:rsidRPr="00BB2644" w:rsidDel="00E2408D" w:rsidRDefault="00BB2644" w:rsidP="00BB2644">
            <w:pPr>
              <w:rPr>
                <w:del w:id="2973" w:author="Gombosová Erika" w:date="2015-12-11T09:49:00Z"/>
                <w:color w:val="000000"/>
                <w:sz w:val="22"/>
                <w:szCs w:val="22"/>
              </w:rPr>
            </w:pPr>
            <w:del w:id="2974" w:author="Gombosová Erika" w:date="2015-12-11T09:49:00Z">
              <w:r w:rsidRPr="00BB2644" w:rsidDel="00E2408D">
                <w:rPr>
                  <w:color w:val="000000"/>
                  <w:sz w:val="22"/>
                  <w:szCs w:val="22"/>
                </w:rPr>
                <w:delText> </w:delText>
              </w:r>
            </w:del>
          </w:p>
        </w:tc>
      </w:tr>
      <w:tr w:rsidR="00BB2644" w:rsidRPr="00BB2644" w:rsidDel="00E2408D" w:rsidTr="00526B68">
        <w:trPr>
          <w:trHeight w:val="330"/>
          <w:del w:id="2975" w:author="Gombosová Erika" w:date="2015-12-11T09:49:00Z"/>
        </w:trPr>
        <w:tc>
          <w:tcPr>
            <w:tcW w:w="3559" w:type="dxa"/>
            <w:gridSpan w:val="2"/>
            <w:shd w:val="clear" w:color="000000" w:fill="FFFFFF"/>
            <w:hideMark/>
          </w:tcPr>
          <w:p w:rsidR="00BB2644" w:rsidRPr="00BB2644" w:rsidDel="00E2408D" w:rsidRDefault="00BB2644" w:rsidP="00BB2644">
            <w:pPr>
              <w:rPr>
                <w:del w:id="2976" w:author="Gombosová Erika" w:date="2015-12-11T09:49:00Z"/>
                <w:b/>
                <w:bCs/>
                <w:sz w:val="22"/>
                <w:szCs w:val="22"/>
              </w:rPr>
            </w:pPr>
            <w:del w:id="2977" w:author="Gombosová Erika" w:date="2015-12-11T09:49: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2978" w:author="Gombosová Erika" w:date="2015-12-11T09:49:00Z"/>
                <w:color w:val="000000"/>
                <w:sz w:val="22"/>
                <w:szCs w:val="22"/>
              </w:rPr>
            </w:pPr>
            <w:del w:id="2979" w:author="Gombosová Erika" w:date="2015-12-11T09:49:00Z">
              <w:r w:rsidRPr="00BB2644" w:rsidDel="00E2408D">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980" w:name="KZ_24"/>
            <w:r w:rsidRPr="00BB2644">
              <w:rPr>
                <w:b/>
                <w:bCs/>
                <w:color w:val="FFFFFF"/>
              </w:rPr>
              <w:lastRenderedPageBreak/>
              <w:t xml:space="preserve">Kontrolný zoznam k </w:t>
            </w:r>
            <w:ins w:id="2981" w:author="Gombosová Erika" w:date="2015-12-15T16:45:00Z">
              <w:r w:rsidR="00432B14">
                <w:rPr>
                  <w:b/>
                  <w:bCs/>
                  <w:color w:val="FFFFFF"/>
                </w:rPr>
                <w:t>finančnej</w:t>
              </w:r>
            </w:ins>
            <w:del w:id="2982" w:author="Gombosová Erika" w:date="2015-12-15T16:45:00Z">
              <w:r w:rsidRPr="00BB2644" w:rsidDel="00432B14">
                <w:rPr>
                  <w:b/>
                  <w:bCs/>
                  <w:color w:val="FFFFFF"/>
                </w:rPr>
                <w:delText>administratívnej</w:delText>
              </w:r>
            </w:del>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štandardná ex-post kontrola</w:t>
            </w:r>
          </w:p>
        </w:tc>
      </w:tr>
      <w:bookmarkEnd w:id="2980"/>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a)Je použitý postup na zadanie zákazky na dodanie tovaru/ stavebných prác/ služieb v súlade so ZVO?</w:t>
            </w:r>
            <w:r w:rsidRPr="00BB2644">
              <w:rPr>
                <w:color w:val="000000"/>
                <w:sz w:val="22"/>
                <w:szCs w:val="22"/>
              </w:rPr>
              <w:br/>
              <w:t>b) Bolo rokovacie konanie so zverejnením použité, ak bola splnená aspoň jedna z podmienok § 55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Obmedzil verejný obstarávateľ  počet záujemcov, ktorých vyzve na predloženie ponuky, v </w:t>
            </w:r>
            <w:proofErr w:type="spellStart"/>
            <w:r w:rsidRPr="00BB2644">
              <w:rPr>
                <w:color w:val="000000"/>
                <w:sz w:val="22"/>
                <w:szCs w:val="22"/>
              </w:rPr>
              <w:t>RKsZ</w:t>
            </w:r>
            <w:proofErr w:type="spellEnd"/>
            <w:r w:rsidRPr="00BB2644">
              <w:rPr>
                <w:color w:val="000000"/>
                <w:sz w:val="22"/>
                <w:szCs w:val="22"/>
              </w:rPr>
              <w:t xml:space="preserve"> najmenej na troch tak, aby umožnil hospodársku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Určil v oznámení o vyhlásení VO  verejný obstarávateľ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navrhnutá lehota na predloženie žiadostí o účasť v </w:t>
            </w:r>
            <w:proofErr w:type="spellStart"/>
            <w:r w:rsidRPr="00BB2644">
              <w:rPr>
                <w:color w:val="000000"/>
                <w:sz w:val="22"/>
                <w:szCs w:val="22"/>
              </w:rPr>
              <w:t>RKsZ</w:t>
            </w:r>
            <w:proofErr w:type="spellEnd"/>
            <w:r w:rsidRPr="00BB2644">
              <w:rPr>
                <w:color w:val="000000"/>
                <w:sz w:val="22"/>
                <w:szCs w:val="22"/>
              </w:rPr>
              <w:t xml:space="preserve">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Posudzoval verejný obstarávateľ splnenie podmienok účasti vo </w:t>
            </w:r>
            <w:proofErr w:type="spellStart"/>
            <w:r w:rsidRPr="00BB2644">
              <w:rPr>
                <w:color w:val="000000"/>
                <w:sz w:val="22"/>
                <w:szCs w:val="22"/>
              </w:rPr>
              <w:t>VO</w:t>
            </w:r>
            <w:proofErr w:type="spellEnd"/>
            <w:r w:rsidRPr="00BB2644">
              <w:rPr>
                <w:color w:val="000000"/>
                <w:sz w:val="22"/>
                <w:szCs w:val="22"/>
              </w:rPr>
              <w:t xml:space="preserve">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w:t>
            </w:r>
            <w:proofErr w:type="spellStart"/>
            <w:r w:rsidRPr="00BB2644">
              <w:rPr>
                <w:color w:val="000000"/>
                <w:sz w:val="22"/>
                <w:szCs w:val="22"/>
              </w:rPr>
              <w:t>VO</w:t>
            </w:r>
            <w:proofErr w:type="spellEnd"/>
            <w:r w:rsidRPr="00BB2644">
              <w:rPr>
                <w:color w:val="000000"/>
                <w:sz w:val="22"/>
                <w:szCs w:val="22"/>
              </w:rPr>
              <w:t>,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ype="page"/>
              <w:t>b) Postupoval verejný obstarávateľ pri definovaní a vyhodnocovaní mimoriadne nízkej ponuky v súlade s § 42?</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708"/>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 xml:space="preserve">d) Oznamoval verejný obstarávateľ počas každej </w:t>
            </w:r>
            <w:r w:rsidRPr="00BB2644">
              <w:rPr>
                <w:color w:val="000000"/>
                <w:sz w:val="22"/>
                <w:szCs w:val="22"/>
              </w:rPr>
              <w:lastRenderedPageBreak/>
              <w:t>etapy EA bezodkladne  všetkým uchádzačom dostatočné informácie, ktoré im umožňujú zistiť v každom okamihu ich relatívne umiestnenie?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lehota na predloženie žiadostí o účasť v </w:t>
            </w:r>
            <w:proofErr w:type="spellStart"/>
            <w:r w:rsidRPr="00BB2644">
              <w:rPr>
                <w:color w:val="000000"/>
                <w:sz w:val="22"/>
                <w:szCs w:val="22"/>
              </w:rPr>
              <w:t>RKsZ</w:t>
            </w:r>
            <w:proofErr w:type="spellEnd"/>
            <w:r w:rsidRPr="00BB2644">
              <w:rPr>
                <w:color w:val="000000"/>
                <w:sz w:val="22"/>
                <w:szCs w:val="22"/>
              </w:rPr>
              <w:t xml:space="preserve">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ins w:id="2983" w:author="Hudec Branislav" w:date="2015-12-29T10:26:00Z">
              <w:r w:rsidR="00DF500F">
                <w:rPr>
                  <w:color w:val="000000"/>
                  <w:sz w:val="22"/>
                  <w:szCs w:val="22"/>
                </w:rPr>
                <w:t xml:space="preserve">                  </w:t>
              </w:r>
              <w:r w:rsidR="00DF500F" w:rsidRPr="00DF500F">
                <w:rPr>
                  <w:color w:val="000000"/>
                  <w:sz w:val="22"/>
                  <w:szCs w:val="22"/>
                </w:rPr>
                <w:t>d) Je zmluva uzavretá v lehote viazanosti ponúk?</w:t>
              </w:r>
            </w:ins>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ins w:id="2984" w:author="Gombosová Erika" w:date="2015-12-11T09:49:00Z"/>
        </w:trPr>
        <w:tc>
          <w:tcPr>
            <w:tcW w:w="9087" w:type="dxa"/>
            <w:gridSpan w:val="7"/>
            <w:shd w:val="clear" w:color="auto" w:fill="auto"/>
            <w:noWrap/>
            <w:vAlign w:val="center"/>
          </w:tcPr>
          <w:p w:rsidR="00E2408D" w:rsidRPr="00BD2FCC" w:rsidRDefault="00E2408D" w:rsidP="00CB451E">
            <w:pPr>
              <w:jc w:val="both"/>
              <w:rPr>
                <w:ins w:id="2985" w:author="Gombosová Erika" w:date="2015-12-11T09:49:00Z"/>
                <w:b/>
                <w:sz w:val="20"/>
                <w:szCs w:val="20"/>
              </w:rPr>
            </w:pPr>
            <w:ins w:id="2986" w:author="Gombosová Erika" w:date="2015-12-11T09:49:00Z">
              <w:r w:rsidRPr="00BD2FCC">
                <w:rPr>
                  <w:b/>
                  <w:sz w:val="20"/>
                  <w:szCs w:val="20"/>
                </w:rPr>
                <w:t>VYJADRENIE</w:t>
              </w:r>
            </w:ins>
          </w:p>
          <w:p w:rsidR="00E2408D" w:rsidRPr="00BD2FCC" w:rsidRDefault="00E2408D" w:rsidP="00CB451E">
            <w:pPr>
              <w:jc w:val="both"/>
              <w:rPr>
                <w:ins w:id="2987" w:author="Gombosová Erika" w:date="2015-12-11T09:49:00Z"/>
                <w:sz w:val="20"/>
                <w:szCs w:val="20"/>
              </w:rPr>
            </w:pPr>
          </w:p>
          <w:p w:rsidR="000C1AA0" w:rsidRPr="00A54276" w:rsidRDefault="000C1AA0" w:rsidP="000C1AA0">
            <w:pPr>
              <w:rPr>
                <w:ins w:id="2988" w:author="Gombosová Erika" w:date="2015-12-15T13:06:00Z"/>
              </w:rPr>
            </w:pPr>
            <w:ins w:id="2989" w:author="Gombosová Erika" w:date="2015-12-15T13:06:00Z">
              <w:r w:rsidRPr="00B64015">
                <w:rPr>
                  <w:sz w:val="20"/>
                  <w:szCs w:val="20"/>
                </w:rPr>
                <w:t xml:space="preserve">Na základe overených skutočností potvrdzujem, že </w:t>
              </w:r>
              <w:r>
                <w:rPr>
                  <w:sz w:val="20"/>
                  <w:szCs w:val="20"/>
                </w:rPr>
                <w:t xml:space="preserve"> </w:t>
              </w:r>
            </w:ins>
            <w:customXmlInsRangeStart w:id="2990" w:author="Gombosová Erika" w:date="2015-12-15T13:06:00Z"/>
            <w:sdt>
              <w:sdtPr>
                <w:rPr>
                  <w:sz w:val="20"/>
                  <w:szCs w:val="20"/>
                </w:rPr>
                <w:id w:val="911273908"/>
                <w:placeholder>
                  <w:docPart w:val="D60AA2AA25394A00A95C0C699329FC8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InsRangeEnd w:id="2990"/>
                <w:ins w:id="2991" w:author="Gombosová Erika" w:date="2015-12-15T13:06:00Z">
                  <w:r w:rsidRPr="00B64015">
                    <w:rPr>
                      <w:sz w:val="20"/>
                      <w:szCs w:val="20"/>
                    </w:rPr>
                    <w:t>Vyberte položku.</w:t>
                  </w:r>
                </w:ins>
                <w:customXmlInsRangeStart w:id="2992" w:author="Gombosová Erika" w:date="2015-12-15T13:06:00Z"/>
              </w:sdtContent>
            </w:sdt>
            <w:customXmlInsRangeEnd w:id="2992"/>
            <w:ins w:id="2993" w:author="Gombosová Erika" w:date="2015-12-15T13:06:00Z">
              <w:r w:rsidRPr="00B64015">
                <w:rPr>
                  <w:sz w:val="20"/>
                  <w:szCs w:val="20"/>
                </w:rPr>
                <w:t xml:space="preserve">   </w:t>
              </w:r>
            </w:ins>
          </w:p>
          <w:p w:rsidR="00E2408D" w:rsidRPr="00BB2644" w:rsidRDefault="00E2408D">
            <w:pPr>
              <w:rPr>
                <w:ins w:id="2994" w:author="Gombosová Erika" w:date="2015-12-11T09:49:00Z"/>
                <w:b/>
                <w:bCs/>
                <w:color w:val="000000"/>
                <w:sz w:val="22"/>
                <w:szCs w:val="22"/>
              </w:rPr>
              <w:pPrChange w:id="2995" w:author="Gombosová Erika" w:date="2015-12-15T13:06:00Z">
                <w:pPr>
                  <w:jc w:val="center"/>
                </w:pPr>
              </w:pPrChange>
            </w:pPr>
          </w:p>
        </w:tc>
      </w:tr>
      <w:tr w:rsidR="00E2408D" w:rsidRPr="00BB2644" w:rsidTr="00CB451E">
        <w:trPr>
          <w:trHeight w:val="300"/>
          <w:ins w:id="2996" w:author="Gombosová Erika" w:date="2015-12-11T09:49:00Z"/>
        </w:trPr>
        <w:tc>
          <w:tcPr>
            <w:tcW w:w="3559" w:type="dxa"/>
            <w:gridSpan w:val="2"/>
            <w:shd w:val="clear" w:color="auto" w:fill="auto"/>
            <w:vAlign w:val="center"/>
            <w:hideMark/>
          </w:tcPr>
          <w:p w:rsidR="00E2408D" w:rsidRPr="00BB2644" w:rsidRDefault="00E2408D" w:rsidP="00CB451E">
            <w:pPr>
              <w:rPr>
                <w:ins w:id="2997" w:author="Gombosová Erika" w:date="2015-12-11T09:49:00Z"/>
                <w:b/>
                <w:bCs/>
                <w:sz w:val="22"/>
                <w:szCs w:val="22"/>
              </w:rPr>
            </w:pPr>
            <w:ins w:id="2998" w:author="Gombosová Erika" w:date="2015-12-11T09:49:00Z">
              <w:r w:rsidRPr="00BB2644">
                <w:rPr>
                  <w:b/>
                  <w:bCs/>
                  <w:sz w:val="22"/>
                  <w:szCs w:val="22"/>
                </w:rPr>
                <w:t>Kontrolu vykonal</w:t>
              </w:r>
              <w:r w:rsidRPr="00BD2FCC">
                <w:rPr>
                  <w:rStyle w:val="Odkaznapoznmkupodiarou"/>
                  <w:b/>
                  <w:bCs/>
                  <w:sz w:val="20"/>
                  <w:szCs w:val="20"/>
                </w:rPr>
                <w:footnoteReference w:id="47"/>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3001" w:author="Gombosová Erika" w:date="2015-12-11T09:49:00Z"/>
                <w:color w:val="000000"/>
                <w:sz w:val="22"/>
                <w:szCs w:val="22"/>
              </w:rPr>
            </w:pPr>
            <w:ins w:id="3002" w:author="Gombosová Erika" w:date="2015-12-11T09:49:00Z">
              <w:r w:rsidRPr="00BB2644">
                <w:rPr>
                  <w:color w:val="000000"/>
                  <w:sz w:val="22"/>
                  <w:szCs w:val="22"/>
                </w:rPr>
                <w:t> </w:t>
              </w:r>
            </w:ins>
          </w:p>
        </w:tc>
      </w:tr>
      <w:tr w:rsidR="00E2408D" w:rsidRPr="00BB2644" w:rsidTr="00CB451E">
        <w:trPr>
          <w:trHeight w:val="300"/>
          <w:ins w:id="3003" w:author="Gombosová Erika" w:date="2015-12-11T09:49:00Z"/>
        </w:trPr>
        <w:tc>
          <w:tcPr>
            <w:tcW w:w="3559" w:type="dxa"/>
            <w:gridSpan w:val="2"/>
            <w:shd w:val="clear" w:color="auto" w:fill="auto"/>
            <w:vAlign w:val="center"/>
            <w:hideMark/>
          </w:tcPr>
          <w:p w:rsidR="00E2408D" w:rsidRPr="00BB2644" w:rsidRDefault="00E2408D" w:rsidP="00CB451E">
            <w:pPr>
              <w:rPr>
                <w:ins w:id="3004" w:author="Gombosová Erika" w:date="2015-12-11T09:49:00Z"/>
                <w:b/>
                <w:bCs/>
                <w:sz w:val="22"/>
                <w:szCs w:val="22"/>
              </w:rPr>
            </w:pPr>
            <w:ins w:id="3005" w:author="Gombosová Erika" w:date="2015-12-11T09:49:00Z">
              <w:r w:rsidRPr="00BB2644">
                <w:rPr>
                  <w:b/>
                  <w:bCs/>
                  <w:sz w:val="22"/>
                  <w:szCs w:val="22"/>
                </w:rPr>
                <w:t>Dátum:</w:t>
              </w:r>
            </w:ins>
          </w:p>
        </w:tc>
        <w:tc>
          <w:tcPr>
            <w:tcW w:w="5528" w:type="dxa"/>
            <w:gridSpan w:val="5"/>
            <w:shd w:val="clear" w:color="auto" w:fill="auto"/>
            <w:vAlign w:val="center"/>
            <w:hideMark/>
          </w:tcPr>
          <w:p w:rsidR="00E2408D" w:rsidRPr="00BB2644" w:rsidRDefault="00E2408D" w:rsidP="00CB451E">
            <w:pPr>
              <w:rPr>
                <w:ins w:id="3006" w:author="Gombosová Erika" w:date="2015-12-11T09:49:00Z"/>
                <w:color w:val="000000"/>
                <w:sz w:val="22"/>
                <w:szCs w:val="22"/>
              </w:rPr>
            </w:pPr>
            <w:ins w:id="3007" w:author="Gombosová Erika" w:date="2015-12-11T09:49:00Z">
              <w:r w:rsidRPr="00BB2644">
                <w:rPr>
                  <w:color w:val="000000"/>
                  <w:sz w:val="22"/>
                  <w:szCs w:val="22"/>
                </w:rPr>
                <w:t> </w:t>
              </w:r>
            </w:ins>
          </w:p>
        </w:tc>
      </w:tr>
      <w:tr w:rsidR="00E2408D" w:rsidRPr="00BB2644" w:rsidTr="00CB451E">
        <w:trPr>
          <w:trHeight w:val="300"/>
          <w:ins w:id="3008" w:author="Gombosová Erika" w:date="2015-12-11T09:49:00Z"/>
        </w:trPr>
        <w:tc>
          <w:tcPr>
            <w:tcW w:w="3559" w:type="dxa"/>
            <w:gridSpan w:val="2"/>
            <w:shd w:val="clear" w:color="000000" w:fill="FFFFFF"/>
            <w:vAlign w:val="center"/>
            <w:hideMark/>
          </w:tcPr>
          <w:p w:rsidR="00E2408D" w:rsidRPr="00BB2644" w:rsidRDefault="00E2408D" w:rsidP="00CB451E">
            <w:pPr>
              <w:rPr>
                <w:ins w:id="3009" w:author="Gombosová Erika" w:date="2015-12-11T09:49:00Z"/>
                <w:b/>
                <w:bCs/>
                <w:sz w:val="22"/>
                <w:szCs w:val="22"/>
              </w:rPr>
            </w:pPr>
            <w:ins w:id="3010" w:author="Gombosová Erika" w:date="2015-12-11T09:49: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3011" w:author="Gombosová Erika" w:date="2015-12-11T09:49:00Z"/>
                <w:color w:val="000000"/>
                <w:sz w:val="22"/>
                <w:szCs w:val="22"/>
              </w:rPr>
            </w:pPr>
            <w:ins w:id="3012" w:author="Gombosová Erika" w:date="2015-12-11T09:49:00Z">
              <w:r w:rsidRPr="00BB2644">
                <w:rPr>
                  <w:color w:val="000000"/>
                  <w:sz w:val="22"/>
                  <w:szCs w:val="22"/>
                </w:rPr>
                <w:t> </w:t>
              </w:r>
            </w:ins>
          </w:p>
        </w:tc>
      </w:tr>
      <w:tr w:rsidR="00E2408D" w:rsidRPr="00BB2644" w:rsidTr="00CB451E">
        <w:trPr>
          <w:trHeight w:val="300"/>
          <w:ins w:id="3013" w:author="Gombosová Erika" w:date="2015-12-11T09:49:00Z"/>
        </w:trPr>
        <w:tc>
          <w:tcPr>
            <w:tcW w:w="9087" w:type="dxa"/>
            <w:gridSpan w:val="7"/>
            <w:shd w:val="clear" w:color="auto" w:fill="auto"/>
            <w:noWrap/>
            <w:vAlign w:val="bottom"/>
            <w:hideMark/>
          </w:tcPr>
          <w:p w:rsidR="00E2408D" w:rsidRPr="00BB2644" w:rsidRDefault="00E2408D" w:rsidP="00CB451E">
            <w:pPr>
              <w:jc w:val="center"/>
              <w:rPr>
                <w:ins w:id="3014" w:author="Gombosová Erika" w:date="2015-12-11T09:49:00Z"/>
                <w:color w:val="000000"/>
                <w:sz w:val="22"/>
                <w:szCs w:val="22"/>
              </w:rPr>
            </w:pPr>
            <w:ins w:id="3015" w:author="Gombosová Erika" w:date="2015-12-11T09:49:00Z">
              <w:r w:rsidRPr="00BB2644">
                <w:rPr>
                  <w:color w:val="000000"/>
                  <w:sz w:val="22"/>
                  <w:szCs w:val="22"/>
                </w:rPr>
                <w:t> </w:t>
              </w:r>
            </w:ins>
          </w:p>
        </w:tc>
      </w:tr>
      <w:tr w:rsidR="00E2408D" w:rsidRPr="00BB2644" w:rsidTr="00CB451E">
        <w:trPr>
          <w:trHeight w:val="300"/>
          <w:ins w:id="3016" w:author="Gombosová Erika" w:date="2015-12-11T09:49:00Z"/>
        </w:trPr>
        <w:tc>
          <w:tcPr>
            <w:tcW w:w="3559" w:type="dxa"/>
            <w:gridSpan w:val="2"/>
            <w:shd w:val="clear" w:color="000000" w:fill="FFFFFF"/>
            <w:vAlign w:val="center"/>
            <w:hideMark/>
          </w:tcPr>
          <w:p w:rsidR="00E2408D" w:rsidRPr="00BB2644" w:rsidRDefault="00E2408D" w:rsidP="00CB451E">
            <w:pPr>
              <w:rPr>
                <w:ins w:id="3017" w:author="Gombosová Erika" w:date="2015-12-11T09:49:00Z"/>
                <w:b/>
                <w:bCs/>
                <w:sz w:val="22"/>
                <w:szCs w:val="22"/>
              </w:rPr>
            </w:pPr>
            <w:ins w:id="3018" w:author="Gombosová Erika" w:date="2015-12-11T09:49:00Z">
              <w:r w:rsidRPr="00BB2644">
                <w:rPr>
                  <w:b/>
                  <w:bCs/>
                  <w:sz w:val="22"/>
                  <w:szCs w:val="22"/>
                </w:rPr>
                <w:lastRenderedPageBreak/>
                <w:t>Kontrolu vykonal</w:t>
              </w:r>
              <w:r w:rsidRPr="00BD2FCC">
                <w:rPr>
                  <w:rStyle w:val="Odkaznapoznmkupodiarou"/>
                  <w:b/>
                  <w:bCs/>
                  <w:sz w:val="20"/>
                  <w:szCs w:val="20"/>
                </w:rPr>
                <w:footnoteReference w:id="48"/>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3021" w:author="Gombosová Erika" w:date="2015-12-11T09:49:00Z"/>
                <w:color w:val="000000"/>
                <w:sz w:val="22"/>
                <w:szCs w:val="22"/>
              </w:rPr>
            </w:pPr>
            <w:ins w:id="3022" w:author="Gombosová Erika" w:date="2015-12-11T09:49:00Z">
              <w:r w:rsidRPr="00BB2644">
                <w:rPr>
                  <w:color w:val="000000"/>
                  <w:sz w:val="22"/>
                  <w:szCs w:val="22"/>
                </w:rPr>
                <w:t> </w:t>
              </w:r>
            </w:ins>
          </w:p>
        </w:tc>
      </w:tr>
      <w:tr w:rsidR="00E2408D" w:rsidRPr="00BB2644" w:rsidTr="00CB451E">
        <w:trPr>
          <w:trHeight w:val="300"/>
          <w:ins w:id="3023" w:author="Gombosová Erika" w:date="2015-12-11T09:49:00Z"/>
        </w:trPr>
        <w:tc>
          <w:tcPr>
            <w:tcW w:w="3559" w:type="dxa"/>
            <w:gridSpan w:val="2"/>
            <w:shd w:val="clear" w:color="000000" w:fill="FFFFFF"/>
            <w:vAlign w:val="center"/>
            <w:hideMark/>
          </w:tcPr>
          <w:p w:rsidR="00E2408D" w:rsidRPr="00BB2644" w:rsidRDefault="00E2408D" w:rsidP="00CB451E">
            <w:pPr>
              <w:rPr>
                <w:ins w:id="3024" w:author="Gombosová Erika" w:date="2015-12-11T09:49:00Z"/>
                <w:b/>
                <w:bCs/>
                <w:sz w:val="22"/>
                <w:szCs w:val="22"/>
              </w:rPr>
            </w:pPr>
            <w:ins w:id="3025" w:author="Gombosová Erika" w:date="2015-12-11T09:49:00Z">
              <w:r w:rsidRPr="00BB2644">
                <w:rPr>
                  <w:b/>
                  <w:bCs/>
                  <w:sz w:val="22"/>
                  <w:szCs w:val="22"/>
                </w:rPr>
                <w:t xml:space="preserve">Dátum: </w:t>
              </w:r>
            </w:ins>
          </w:p>
        </w:tc>
        <w:tc>
          <w:tcPr>
            <w:tcW w:w="5528" w:type="dxa"/>
            <w:gridSpan w:val="5"/>
            <w:shd w:val="clear" w:color="auto" w:fill="auto"/>
            <w:vAlign w:val="center"/>
            <w:hideMark/>
          </w:tcPr>
          <w:p w:rsidR="00E2408D" w:rsidRPr="00BB2644" w:rsidRDefault="00E2408D" w:rsidP="00CB451E">
            <w:pPr>
              <w:rPr>
                <w:ins w:id="3026" w:author="Gombosová Erika" w:date="2015-12-11T09:49:00Z"/>
                <w:color w:val="000000"/>
                <w:sz w:val="22"/>
                <w:szCs w:val="22"/>
              </w:rPr>
            </w:pPr>
            <w:ins w:id="3027" w:author="Gombosová Erika" w:date="2015-12-11T09:49:00Z">
              <w:r w:rsidRPr="00BB2644">
                <w:rPr>
                  <w:color w:val="000000"/>
                  <w:sz w:val="22"/>
                  <w:szCs w:val="22"/>
                </w:rPr>
                <w:t> </w:t>
              </w:r>
            </w:ins>
          </w:p>
        </w:tc>
      </w:tr>
      <w:tr w:rsidR="00E2408D" w:rsidRPr="00BB2644" w:rsidTr="00CB451E">
        <w:trPr>
          <w:trHeight w:val="300"/>
          <w:ins w:id="3028" w:author="Gombosová Erika" w:date="2015-12-11T09:49:00Z"/>
        </w:trPr>
        <w:tc>
          <w:tcPr>
            <w:tcW w:w="3559" w:type="dxa"/>
            <w:gridSpan w:val="2"/>
            <w:shd w:val="clear" w:color="000000" w:fill="FFFFFF"/>
            <w:vAlign w:val="center"/>
            <w:hideMark/>
          </w:tcPr>
          <w:p w:rsidR="00E2408D" w:rsidRPr="00BB2644" w:rsidRDefault="00E2408D" w:rsidP="00CB451E">
            <w:pPr>
              <w:rPr>
                <w:ins w:id="3029" w:author="Gombosová Erika" w:date="2015-12-11T09:49:00Z"/>
                <w:b/>
                <w:bCs/>
                <w:sz w:val="22"/>
                <w:szCs w:val="22"/>
              </w:rPr>
            </w:pPr>
            <w:ins w:id="3030" w:author="Gombosová Erika" w:date="2015-12-11T09:49: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3031" w:author="Gombosová Erika" w:date="2015-12-11T09:49:00Z"/>
                <w:color w:val="000000"/>
                <w:sz w:val="22"/>
                <w:szCs w:val="22"/>
              </w:rPr>
            </w:pPr>
            <w:ins w:id="3032" w:author="Gombosová Erika" w:date="2015-12-11T09:49:00Z">
              <w:r w:rsidRPr="00BB2644">
                <w:rPr>
                  <w:color w:val="000000"/>
                  <w:sz w:val="22"/>
                  <w:szCs w:val="22"/>
                </w:rPr>
                <w:t> </w:t>
              </w:r>
            </w:ins>
          </w:p>
        </w:tc>
      </w:tr>
      <w:tr w:rsidR="00BB2644" w:rsidRPr="00BB2644" w:rsidDel="00E2408D" w:rsidTr="00526B68">
        <w:trPr>
          <w:trHeight w:val="300"/>
          <w:del w:id="3033" w:author="Gombosová Erika" w:date="2015-12-11T09:49:00Z"/>
        </w:trPr>
        <w:tc>
          <w:tcPr>
            <w:tcW w:w="3559" w:type="dxa"/>
            <w:gridSpan w:val="2"/>
            <w:shd w:val="clear" w:color="auto" w:fill="auto"/>
            <w:hideMark/>
          </w:tcPr>
          <w:p w:rsidR="00BB2644" w:rsidRPr="00BB2644" w:rsidDel="00E2408D" w:rsidRDefault="00BB2644" w:rsidP="00BB2644">
            <w:pPr>
              <w:rPr>
                <w:del w:id="3034" w:author="Gombosová Erika" w:date="2015-12-11T09:49:00Z"/>
                <w:b/>
                <w:bCs/>
                <w:sz w:val="22"/>
                <w:szCs w:val="22"/>
              </w:rPr>
            </w:pPr>
            <w:del w:id="3035" w:author="Gombosová Erika" w:date="2015-12-11T09:49: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3036" w:author="Gombosová Erika" w:date="2015-12-11T09:49:00Z"/>
                <w:color w:val="000000"/>
                <w:sz w:val="22"/>
                <w:szCs w:val="22"/>
              </w:rPr>
            </w:pPr>
            <w:del w:id="3037" w:author="Gombosová Erika" w:date="2015-12-11T09:49:00Z">
              <w:r w:rsidRPr="00BB2644" w:rsidDel="00E2408D">
                <w:rPr>
                  <w:color w:val="000000"/>
                  <w:sz w:val="22"/>
                  <w:szCs w:val="22"/>
                </w:rPr>
                <w:delText> </w:delText>
              </w:r>
            </w:del>
          </w:p>
        </w:tc>
      </w:tr>
      <w:tr w:rsidR="00BB2644" w:rsidRPr="00BB2644" w:rsidDel="00E2408D" w:rsidTr="00526B68">
        <w:trPr>
          <w:trHeight w:val="300"/>
          <w:del w:id="3038" w:author="Gombosová Erika" w:date="2015-12-11T09:49:00Z"/>
        </w:trPr>
        <w:tc>
          <w:tcPr>
            <w:tcW w:w="3559" w:type="dxa"/>
            <w:gridSpan w:val="2"/>
            <w:shd w:val="clear" w:color="auto" w:fill="auto"/>
            <w:hideMark/>
          </w:tcPr>
          <w:p w:rsidR="00BB2644" w:rsidRPr="00BB2644" w:rsidDel="00E2408D" w:rsidRDefault="00BB2644" w:rsidP="00BB2644">
            <w:pPr>
              <w:rPr>
                <w:del w:id="3039" w:author="Gombosová Erika" w:date="2015-12-11T09:49:00Z"/>
                <w:b/>
                <w:bCs/>
                <w:sz w:val="22"/>
                <w:szCs w:val="22"/>
              </w:rPr>
            </w:pPr>
            <w:del w:id="3040" w:author="Gombosová Erika" w:date="2015-12-11T09:49:00Z">
              <w:r w:rsidRPr="00BB2644" w:rsidDel="00E2408D">
                <w:rPr>
                  <w:b/>
                  <w:bCs/>
                  <w:sz w:val="22"/>
                  <w:szCs w:val="22"/>
                </w:rPr>
                <w:delText>Dátum:</w:delText>
              </w:r>
            </w:del>
          </w:p>
        </w:tc>
        <w:tc>
          <w:tcPr>
            <w:tcW w:w="5528" w:type="dxa"/>
            <w:gridSpan w:val="5"/>
            <w:shd w:val="clear" w:color="auto" w:fill="auto"/>
            <w:vAlign w:val="center"/>
            <w:hideMark/>
          </w:tcPr>
          <w:p w:rsidR="00BB2644" w:rsidRPr="00BB2644" w:rsidDel="00E2408D" w:rsidRDefault="00BB2644" w:rsidP="00BB2644">
            <w:pPr>
              <w:rPr>
                <w:del w:id="3041" w:author="Gombosová Erika" w:date="2015-12-11T09:49:00Z"/>
                <w:color w:val="000000"/>
                <w:sz w:val="22"/>
                <w:szCs w:val="22"/>
              </w:rPr>
            </w:pPr>
            <w:del w:id="3042" w:author="Gombosová Erika" w:date="2015-12-11T09:49:00Z">
              <w:r w:rsidRPr="00BB2644" w:rsidDel="00E2408D">
                <w:rPr>
                  <w:color w:val="000000"/>
                  <w:sz w:val="22"/>
                  <w:szCs w:val="22"/>
                </w:rPr>
                <w:delText> </w:delText>
              </w:r>
            </w:del>
          </w:p>
        </w:tc>
      </w:tr>
      <w:tr w:rsidR="00BB2644" w:rsidRPr="00BB2644" w:rsidDel="00E2408D" w:rsidTr="00526B68">
        <w:trPr>
          <w:trHeight w:val="330"/>
          <w:del w:id="3043" w:author="Gombosová Erika" w:date="2015-12-11T09:49:00Z"/>
        </w:trPr>
        <w:tc>
          <w:tcPr>
            <w:tcW w:w="3559" w:type="dxa"/>
            <w:gridSpan w:val="2"/>
            <w:shd w:val="clear" w:color="000000" w:fill="FFFFFF"/>
            <w:hideMark/>
          </w:tcPr>
          <w:p w:rsidR="00BB2644" w:rsidRPr="00BB2644" w:rsidDel="00E2408D" w:rsidRDefault="00BB2644" w:rsidP="00BB2644">
            <w:pPr>
              <w:rPr>
                <w:del w:id="3044" w:author="Gombosová Erika" w:date="2015-12-11T09:49:00Z"/>
                <w:b/>
                <w:bCs/>
                <w:sz w:val="22"/>
                <w:szCs w:val="22"/>
              </w:rPr>
            </w:pPr>
            <w:del w:id="3045" w:author="Gombosová Erika" w:date="2015-12-11T09:49: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3046" w:author="Gombosová Erika" w:date="2015-12-11T09:49:00Z"/>
                <w:color w:val="000000"/>
                <w:sz w:val="22"/>
                <w:szCs w:val="22"/>
              </w:rPr>
            </w:pPr>
            <w:del w:id="3047" w:author="Gombosová Erika" w:date="2015-12-11T09:49:00Z">
              <w:r w:rsidRPr="00BB2644" w:rsidDel="00E2408D">
                <w:rPr>
                  <w:color w:val="000000"/>
                  <w:sz w:val="22"/>
                  <w:szCs w:val="22"/>
                </w:rPr>
                <w:delText> </w:delText>
              </w:r>
            </w:del>
          </w:p>
        </w:tc>
      </w:tr>
      <w:tr w:rsidR="00BB2644" w:rsidRPr="00BB2644" w:rsidDel="00E2408D" w:rsidTr="00526B68">
        <w:trPr>
          <w:trHeight w:val="300"/>
          <w:del w:id="3048" w:author="Gombosová Erika" w:date="2015-12-11T09:49:00Z"/>
        </w:trPr>
        <w:tc>
          <w:tcPr>
            <w:tcW w:w="9087" w:type="dxa"/>
            <w:gridSpan w:val="7"/>
            <w:shd w:val="clear" w:color="auto" w:fill="auto"/>
            <w:noWrap/>
            <w:vAlign w:val="bottom"/>
            <w:hideMark/>
          </w:tcPr>
          <w:p w:rsidR="00BB2644" w:rsidRPr="00BB2644" w:rsidDel="00E2408D" w:rsidRDefault="00BB2644" w:rsidP="00BB2644">
            <w:pPr>
              <w:jc w:val="center"/>
              <w:rPr>
                <w:del w:id="3049" w:author="Gombosová Erika" w:date="2015-12-11T09:49:00Z"/>
                <w:color w:val="000000"/>
                <w:sz w:val="22"/>
                <w:szCs w:val="22"/>
              </w:rPr>
            </w:pPr>
            <w:del w:id="3050" w:author="Gombosová Erika" w:date="2015-12-11T09:49:00Z">
              <w:r w:rsidRPr="00BB2644" w:rsidDel="00E2408D">
                <w:rPr>
                  <w:color w:val="000000"/>
                  <w:sz w:val="22"/>
                  <w:szCs w:val="22"/>
                </w:rPr>
                <w:delText> </w:delText>
              </w:r>
            </w:del>
          </w:p>
        </w:tc>
      </w:tr>
      <w:tr w:rsidR="00BB2644" w:rsidRPr="00BB2644" w:rsidDel="00E2408D" w:rsidTr="00526B68">
        <w:trPr>
          <w:trHeight w:val="300"/>
          <w:del w:id="3051" w:author="Gombosová Erika" w:date="2015-12-11T09:49:00Z"/>
        </w:trPr>
        <w:tc>
          <w:tcPr>
            <w:tcW w:w="3559" w:type="dxa"/>
            <w:gridSpan w:val="2"/>
            <w:shd w:val="clear" w:color="000000" w:fill="FFFFFF"/>
            <w:hideMark/>
          </w:tcPr>
          <w:p w:rsidR="00BB2644" w:rsidRPr="00BB2644" w:rsidDel="00E2408D" w:rsidRDefault="00BB2644" w:rsidP="00BB2644">
            <w:pPr>
              <w:rPr>
                <w:del w:id="3052" w:author="Gombosová Erika" w:date="2015-12-11T09:49:00Z"/>
                <w:b/>
                <w:bCs/>
                <w:sz w:val="22"/>
                <w:szCs w:val="22"/>
              </w:rPr>
            </w:pPr>
            <w:del w:id="3053" w:author="Gombosová Erika" w:date="2015-12-11T09:49: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3054" w:author="Gombosová Erika" w:date="2015-12-11T09:49:00Z"/>
                <w:color w:val="000000"/>
                <w:sz w:val="22"/>
                <w:szCs w:val="22"/>
              </w:rPr>
            </w:pPr>
            <w:del w:id="3055" w:author="Gombosová Erika" w:date="2015-12-11T09:49:00Z">
              <w:r w:rsidRPr="00BB2644" w:rsidDel="00E2408D">
                <w:rPr>
                  <w:color w:val="000000"/>
                  <w:sz w:val="22"/>
                  <w:szCs w:val="22"/>
                </w:rPr>
                <w:delText> </w:delText>
              </w:r>
            </w:del>
          </w:p>
        </w:tc>
      </w:tr>
      <w:tr w:rsidR="00BB2644" w:rsidRPr="00BB2644" w:rsidDel="00E2408D" w:rsidTr="00526B68">
        <w:trPr>
          <w:trHeight w:val="300"/>
          <w:del w:id="3056" w:author="Gombosová Erika" w:date="2015-12-11T09:49:00Z"/>
        </w:trPr>
        <w:tc>
          <w:tcPr>
            <w:tcW w:w="3559" w:type="dxa"/>
            <w:gridSpan w:val="2"/>
            <w:shd w:val="clear" w:color="000000" w:fill="FFFFFF"/>
            <w:hideMark/>
          </w:tcPr>
          <w:p w:rsidR="00BB2644" w:rsidRPr="00BB2644" w:rsidDel="00E2408D" w:rsidRDefault="00BB2644" w:rsidP="00BB2644">
            <w:pPr>
              <w:rPr>
                <w:del w:id="3057" w:author="Gombosová Erika" w:date="2015-12-11T09:49:00Z"/>
                <w:b/>
                <w:bCs/>
                <w:sz w:val="22"/>
                <w:szCs w:val="22"/>
              </w:rPr>
            </w:pPr>
            <w:del w:id="3058" w:author="Gombosová Erika" w:date="2015-12-11T09:49:00Z">
              <w:r w:rsidRPr="00BB2644" w:rsidDel="00E2408D">
                <w:rPr>
                  <w:b/>
                  <w:bCs/>
                  <w:sz w:val="22"/>
                  <w:szCs w:val="22"/>
                </w:rPr>
                <w:delText xml:space="preserve">Dátum: </w:delText>
              </w:r>
            </w:del>
          </w:p>
        </w:tc>
        <w:tc>
          <w:tcPr>
            <w:tcW w:w="5528" w:type="dxa"/>
            <w:gridSpan w:val="5"/>
            <w:shd w:val="clear" w:color="auto" w:fill="auto"/>
            <w:vAlign w:val="center"/>
            <w:hideMark/>
          </w:tcPr>
          <w:p w:rsidR="00BB2644" w:rsidRPr="00BB2644" w:rsidDel="00E2408D" w:rsidRDefault="00BB2644" w:rsidP="00BB2644">
            <w:pPr>
              <w:rPr>
                <w:del w:id="3059" w:author="Gombosová Erika" w:date="2015-12-11T09:49:00Z"/>
                <w:color w:val="000000"/>
                <w:sz w:val="22"/>
                <w:szCs w:val="22"/>
              </w:rPr>
            </w:pPr>
            <w:del w:id="3060" w:author="Gombosová Erika" w:date="2015-12-11T09:49:00Z">
              <w:r w:rsidRPr="00BB2644" w:rsidDel="00E2408D">
                <w:rPr>
                  <w:color w:val="000000"/>
                  <w:sz w:val="22"/>
                  <w:szCs w:val="22"/>
                </w:rPr>
                <w:delText> </w:delText>
              </w:r>
            </w:del>
          </w:p>
        </w:tc>
      </w:tr>
      <w:tr w:rsidR="00BB2644" w:rsidRPr="00BB2644" w:rsidDel="00E2408D" w:rsidTr="00526B68">
        <w:trPr>
          <w:trHeight w:val="330"/>
          <w:del w:id="3061" w:author="Gombosová Erika" w:date="2015-12-11T09:49:00Z"/>
        </w:trPr>
        <w:tc>
          <w:tcPr>
            <w:tcW w:w="3559" w:type="dxa"/>
            <w:gridSpan w:val="2"/>
            <w:shd w:val="clear" w:color="000000" w:fill="FFFFFF"/>
            <w:hideMark/>
          </w:tcPr>
          <w:p w:rsidR="00BB2644" w:rsidRPr="00BB2644" w:rsidDel="00E2408D" w:rsidRDefault="00BB2644" w:rsidP="00BB2644">
            <w:pPr>
              <w:rPr>
                <w:del w:id="3062" w:author="Gombosová Erika" w:date="2015-12-11T09:49:00Z"/>
                <w:b/>
                <w:bCs/>
                <w:sz w:val="22"/>
                <w:szCs w:val="22"/>
              </w:rPr>
            </w:pPr>
            <w:del w:id="3063" w:author="Gombosová Erika" w:date="2015-12-11T09:49: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3064" w:author="Gombosová Erika" w:date="2015-12-11T09:49:00Z"/>
                <w:color w:val="000000"/>
                <w:sz w:val="22"/>
                <w:szCs w:val="22"/>
              </w:rPr>
            </w:pPr>
            <w:del w:id="3065" w:author="Gombosová Erika" w:date="2015-12-11T09:49:00Z">
              <w:r w:rsidRPr="00BB2644" w:rsidDel="00E2408D">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066" w:name="KZ_25"/>
            <w:r w:rsidRPr="00BB2644">
              <w:rPr>
                <w:b/>
                <w:bCs/>
                <w:color w:val="FFFFFF"/>
              </w:rPr>
              <w:lastRenderedPageBreak/>
              <w:t xml:space="preserve">Kontrolný zoznam k </w:t>
            </w:r>
            <w:ins w:id="3067" w:author="Gombosová Erika" w:date="2015-12-15T16:45:00Z">
              <w:r w:rsidR="00432B14">
                <w:rPr>
                  <w:b/>
                  <w:bCs/>
                  <w:color w:val="FFFFFF"/>
                </w:rPr>
                <w:t>finančnej</w:t>
              </w:r>
            </w:ins>
            <w:del w:id="3068" w:author="Gombosová Erika" w:date="2015-12-15T16:45:00Z">
              <w:r w:rsidRPr="00BB2644" w:rsidDel="00432B14">
                <w:rPr>
                  <w:b/>
                  <w:bCs/>
                  <w:color w:val="FFFFFF"/>
                </w:rPr>
                <w:delText>administratívnej</w:delText>
              </w:r>
            </w:del>
            <w:r w:rsidRPr="00BB2644">
              <w:rPr>
                <w:b/>
                <w:bCs/>
                <w:color w:val="FFFFFF"/>
              </w:rPr>
              <w:t xml:space="preserve"> kontrole VO</w:t>
            </w:r>
            <w:r w:rsidRPr="00BB2644">
              <w:rPr>
                <w:b/>
                <w:bCs/>
                <w:color w:val="FFFFFF"/>
              </w:rPr>
              <w:br/>
            </w:r>
            <w:r w:rsidR="003B69BD" w:rsidRPr="003B69BD">
              <w:rPr>
                <w:b/>
                <w:bCs/>
                <w:color w:val="FFFFFF"/>
              </w:rPr>
              <w:t>Nadlimitná zákazka - súťažný dialóg - 1. ex-ante kontrola</w:t>
            </w:r>
          </w:p>
        </w:tc>
      </w:tr>
      <w:bookmarkEnd w:id="306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výber postupu -  súťažný dialóg oprávnený, a to v prípade, že ide o obzvlášť zložité projekty a nemožno použiť verejnú súťaž alebo užšiu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 oznámení o vyhlásení VO uviedol  verejný obstarávateľ opis projektu a svoje požiadavky, ak ich neuvedie v informatívnom dokumente, lehotu na predloženie žiadostí o účasť,  pravidlá na vyhodnotenie splnenia podmienok účasti,  ďalšie potrebné informácie?</w:t>
            </w:r>
            <w:r w:rsidRPr="00BB2644">
              <w:rPr>
                <w:color w:val="000000"/>
                <w:sz w:val="22"/>
                <w:szCs w:val="22"/>
              </w:rPr>
              <w:br/>
              <w:t xml:space="preserve">b) Je </w:t>
            </w:r>
            <w:proofErr w:type="spellStart"/>
            <w:r w:rsidRPr="00BB2644">
              <w:rPr>
                <w:color w:val="000000"/>
                <w:sz w:val="22"/>
                <w:szCs w:val="22"/>
              </w:rPr>
              <w:t>navrhuté</w:t>
            </w:r>
            <w:proofErr w:type="spellEnd"/>
            <w:r w:rsidRPr="00BB2644">
              <w:rPr>
                <w:color w:val="000000"/>
                <w:sz w:val="22"/>
                <w:szCs w:val="22"/>
              </w:rPr>
              <w:t xml:space="preserve"> kritérium ekonomicky najvýhodnejšej ponuky?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účasť na dialógu náležitosti podľa § 61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ype="page"/>
              <w:t>a) Bola PHZ určená ako cena bez DPH?</w:t>
            </w:r>
            <w:r w:rsidRPr="00BB2644">
              <w:rPr>
                <w:color w:val="000000"/>
                <w:sz w:val="22"/>
                <w:szCs w:val="22"/>
              </w:rPr>
              <w:br w:type="page"/>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ype="page"/>
              <w:t>c) Bola PHZ určená tak, že zahŕňa PHZ všetkých častí zákazky, vrátane opakovaných plnení, odmien a opcií?</w:t>
            </w:r>
            <w:r w:rsidRPr="00BB2644">
              <w:rPr>
                <w:color w:val="000000"/>
                <w:sz w:val="22"/>
                <w:szCs w:val="22"/>
              </w:rPr>
              <w:br w:type="page"/>
              <w:t>d) Je stanovená PHZ tak, že nezahŕňa PHZ aj dodávku tovaru alebo poskytnutie služieb, ktoré nie sú nevyhnutné  na splnenie zmluvy na stavebné práce?</w:t>
            </w:r>
            <w:r w:rsidRPr="00BB2644">
              <w:rPr>
                <w:color w:val="000000"/>
                <w:sz w:val="22"/>
                <w:szCs w:val="22"/>
              </w:rPr>
              <w:br w:type="page"/>
              <w:t>e) Nedošlo k rozdeleniu zákazky alebo nebol zvolený spôsob určenia jej PHZ s cieľom znížiť PHZ pod finančné limity podľa ZVO?</w:t>
            </w:r>
            <w:r w:rsidRPr="00BB2644">
              <w:rPr>
                <w:color w:val="000000"/>
                <w:sz w:val="22"/>
                <w:szCs w:val="22"/>
              </w:rPr>
              <w:br w:type="page"/>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ins w:id="3069" w:author="Gombosová Erika" w:date="2015-12-11T09:50:00Z"/>
        </w:trPr>
        <w:tc>
          <w:tcPr>
            <w:tcW w:w="9087" w:type="dxa"/>
            <w:gridSpan w:val="7"/>
            <w:shd w:val="clear" w:color="auto" w:fill="auto"/>
            <w:noWrap/>
            <w:vAlign w:val="center"/>
          </w:tcPr>
          <w:p w:rsidR="00E2408D" w:rsidRPr="00BD2FCC" w:rsidRDefault="00E2408D" w:rsidP="00CB451E">
            <w:pPr>
              <w:jc w:val="both"/>
              <w:rPr>
                <w:ins w:id="3070" w:author="Gombosová Erika" w:date="2015-12-11T09:50:00Z"/>
                <w:b/>
                <w:sz w:val="20"/>
                <w:szCs w:val="20"/>
              </w:rPr>
            </w:pPr>
            <w:ins w:id="3071" w:author="Gombosová Erika" w:date="2015-12-11T09:50:00Z">
              <w:r w:rsidRPr="00BD2FCC">
                <w:rPr>
                  <w:b/>
                  <w:sz w:val="20"/>
                  <w:szCs w:val="20"/>
                </w:rPr>
                <w:t>VYJADRENIE</w:t>
              </w:r>
            </w:ins>
          </w:p>
          <w:p w:rsidR="00E2408D" w:rsidRPr="00BD2FCC" w:rsidRDefault="00E2408D" w:rsidP="00CB451E">
            <w:pPr>
              <w:jc w:val="both"/>
              <w:rPr>
                <w:ins w:id="3072" w:author="Gombosová Erika" w:date="2015-12-11T09:50:00Z"/>
                <w:sz w:val="20"/>
                <w:szCs w:val="20"/>
              </w:rPr>
            </w:pPr>
          </w:p>
          <w:p w:rsidR="000C1AA0" w:rsidRPr="00A54276" w:rsidRDefault="000C1AA0" w:rsidP="000C1AA0">
            <w:pPr>
              <w:rPr>
                <w:ins w:id="3073" w:author="Gombosová Erika" w:date="2015-12-15T13:06:00Z"/>
              </w:rPr>
            </w:pPr>
            <w:ins w:id="3074" w:author="Gombosová Erika" w:date="2015-12-15T13:06:00Z">
              <w:r w:rsidRPr="00B64015">
                <w:rPr>
                  <w:sz w:val="20"/>
                  <w:szCs w:val="20"/>
                </w:rPr>
                <w:t xml:space="preserve">Na základe overených skutočností potvrdzujem, že </w:t>
              </w:r>
              <w:r>
                <w:rPr>
                  <w:sz w:val="20"/>
                  <w:szCs w:val="20"/>
                </w:rPr>
                <w:t xml:space="preserve"> </w:t>
              </w:r>
            </w:ins>
            <w:customXmlInsRangeStart w:id="3075" w:author="Gombosová Erika" w:date="2015-12-15T13:06:00Z"/>
            <w:sdt>
              <w:sdtPr>
                <w:rPr>
                  <w:sz w:val="20"/>
                  <w:szCs w:val="20"/>
                </w:rPr>
                <w:id w:val="-258207763"/>
                <w:placeholder>
                  <w:docPart w:val="8F2D5ECA56304CC88BC33D72F86647B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InsRangeEnd w:id="3075"/>
                <w:ins w:id="3076" w:author="Gombosová Erika" w:date="2015-12-15T13:06:00Z">
                  <w:r w:rsidRPr="00B64015">
                    <w:rPr>
                      <w:sz w:val="20"/>
                      <w:szCs w:val="20"/>
                    </w:rPr>
                    <w:t>Vyberte položku.</w:t>
                  </w:r>
                </w:ins>
                <w:customXmlInsRangeStart w:id="3077" w:author="Gombosová Erika" w:date="2015-12-15T13:06:00Z"/>
              </w:sdtContent>
            </w:sdt>
            <w:customXmlInsRangeEnd w:id="3077"/>
            <w:ins w:id="3078" w:author="Gombosová Erika" w:date="2015-12-15T13:06:00Z">
              <w:r w:rsidRPr="00B64015">
                <w:rPr>
                  <w:sz w:val="20"/>
                  <w:szCs w:val="20"/>
                </w:rPr>
                <w:t xml:space="preserve">   </w:t>
              </w:r>
            </w:ins>
          </w:p>
          <w:p w:rsidR="00E2408D" w:rsidRPr="00BB2644" w:rsidRDefault="00E2408D">
            <w:pPr>
              <w:rPr>
                <w:ins w:id="3079" w:author="Gombosová Erika" w:date="2015-12-11T09:50:00Z"/>
                <w:b/>
                <w:bCs/>
                <w:color w:val="000000"/>
                <w:sz w:val="22"/>
                <w:szCs w:val="22"/>
              </w:rPr>
              <w:pPrChange w:id="3080" w:author="Gombosová Erika" w:date="2015-12-15T13:06:00Z">
                <w:pPr>
                  <w:jc w:val="center"/>
                </w:pPr>
              </w:pPrChange>
            </w:pPr>
          </w:p>
        </w:tc>
      </w:tr>
      <w:tr w:rsidR="00E2408D" w:rsidRPr="00BB2644" w:rsidTr="00CB451E">
        <w:trPr>
          <w:trHeight w:val="300"/>
          <w:ins w:id="3081" w:author="Gombosová Erika" w:date="2015-12-11T09:50:00Z"/>
        </w:trPr>
        <w:tc>
          <w:tcPr>
            <w:tcW w:w="3559" w:type="dxa"/>
            <w:gridSpan w:val="2"/>
            <w:shd w:val="clear" w:color="auto" w:fill="auto"/>
            <w:vAlign w:val="center"/>
            <w:hideMark/>
          </w:tcPr>
          <w:p w:rsidR="00E2408D" w:rsidRPr="00BB2644" w:rsidRDefault="00E2408D" w:rsidP="00CB451E">
            <w:pPr>
              <w:rPr>
                <w:ins w:id="3082" w:author="Gombosová Erika" w:date="2015-12-11T09:50:00Z"/>
                <w:b/>
                <w:bCs/>
                <w:sz w:val="22"/>
                <w:szCs w:val="22"/>
              </w:rPr>
            </w:pPr>
            <w:ins w:id="3083" w:author="Gombosová Erika" w:date="2015-12-11T09:50:00Z">
              <w:r w:rsidRPr="00BB2644">
                <w:rPr>
                  <w:b/>
                  <w:bCs/>
                  <w:sz w:val="22"/>
                  <w:szCs w:val="22"/>
                </w:rPr>
                <w:t>Kontrolu vykonal</w:t>
              </w:r>
              <w:r w:rsidRPr="00BD2FCC">
                <w:rPr>
                  <w:rStyle w:val="Odkaznapoznmkupodiarou"/>
                  <w:b/>
                  <w:bCs/>
                  <w:sz w:val="20"/>
                  <w:szCs w:val="20"/>
                </w:rPr>
                <w:footnoteReference w:id="49"/>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3086" w:author="Gombosová Erika" w:date="2015-12-11T09:50:00Z"/>
                <w:color w:val="000000"/>
                <w:sz w:val="22"/>
                <w:szCs w:val="22"/>
              </w:rPr>
            </w:pPr>
            <w:ins w:id="3087" w:author="Gombosová Erika" w:date="2015-12-11T09:50:00Z">
              <w:r w:rsidRPr="00BB2644">
                <w:rPr>
                  <w:color w:val="000000"/>
                  <w:sz w:val="22"/>
                  <w:szCs w:val="22"/>
                </w:rPr>
                <w:t> </w:t>
              </w:r>
            </w:ins>
          </w:p>
        </w:tc>
      </w:tr>
      <w:tr w:rsidR="00E2408D" w:rsidRPr="00BB2644" w:rsidTr="00CB451E">
        <w:trPr>
          <w:trHeight w:val="300"/>
          <w:ins w:id="3088" w:author="Gombosová Erika" w:date="2015-12-11T09:50:00Z"/>
        </w:trPr>
        <w:tc>
          <w:tcPr>
            <w:tcW w:w="3559" w:type="dxa"/>
            <w:gridSpan w:val="2"/>
            <w:shd w:val="clear" w:color="auto" w:fill="auto"/>
            <w:vAlign w:val="center"/>
            <w:hideMark/>
          </w:tcPr>
          <w:p w:rsidR="00E2408D" w:rsidRPr="00BB2644" w:rsidRDefault="00E2408D" w:rsidP="00CB451E">
            <w:pPr>
              <w:rPr>
                <w:ins w:id="3089" w:author="Gombosová Erika" w:date="2015-12-11T09:50:00Z"/>
                <w:b/>
                <w:bCs/>
                <w:sz w:val="22"/>
                <w:szCs w:val="22"/>
              </w:rPr>
            </w:pPr>
            <w:ins w:id="3090" w:author="Gombosová Erika" w:date="2015-12-11T09:50:00Z">
              <w:r w:rsidRPr="00BB2644">
                <w:rPr>
                  <w:b/>
                  <w:bCs/>
                  <w:sz w:val="22"/>
                  <w:szCs w:val="22"/>
                </w:rPr>
                <w:t>Dátum:</w:t>
              </w:r>
            </w:ins>
          </w:p>
        </w:tc>
        <w:tc>
          <w:tcPr>
            <w:tcW w:w="5528" w:type="dxa"/>
            <w:gridSpan w:val="5"/>
            <w:shd w:val="clear" w:color="auto" w:fill="auto"/>
            <w:vAlign w:val="center"/>
            <w:hideMark/>
          </w:tcPr>
          <w:p w:rsidR="00E2408D" w:rsidRPr="00BB2644" w:rsidRDefault="00E2408D" w:rsidP="00CB451E">
            <w:pPr>
              <w:rPr>
                <w:ins w:id="3091" w:author="Gombosová Erika" w:date="2015-12-11T09:50:00Z"/>
                <w:color w:val="000000"/>
                <w:sz w:val="22"/>
                <w:szCs w:val="22"/>
              </w:rPr>
            </w:pPr>
            <w:ins w:id="3092" w:author="Gombosová Erika" w:date="2015-12-11T09:50:00Z">
              <w:r w:rsidRPr="00BB2644">
                <w:rPr>
                  <w:color w:val="000000"/>
                  <w:sz w:val="22"/>
                  <w:szCs w:val="22"/>
                </w:rPr>
                <w:t> </w:t>
              </w:r>
            </w:ins>
          </w:p>
        </w:tc>
      </w:tr>
      <w:tr w:rsidR="00E2408D" w:rsidRPr="00BB2644" w:rsidTr="00CB451E">
        <w:trPr>
          <w:trHeight w:val="300"/>
          <w:ins w:id="3093" w:author="Gombosová Erika" w:date="2015-12-11T09:50:00Z"/>
        </w:trPr>
        <w:tc>
          <w:tcPr>
            <w:tcW w:w="3559" w:type="dxa"/>
            <w:gridSpan w:val="2"/>
            <w:shd w:val="clear" w:color="000000" w:fill="FFFFFF"/>
            <w:vAlign w:val="center"/>
            <w:hideMark/>
          </w:tcPr>
          <w:p w:rsidR="00E2408D" w:rsidRPr="00BB2644" w:rsidRDefault="00E2408D" w:rsidP="00CB451E">
            <w:pPr>
              <w:rPr>
                <w:ins w:id="3094" w:author="Gombosová Erika" w:date="2015-12-11T09:50:00Z"/>
                <w:b/>
                <w:bCs/>
                <w:sz w:val="22"/>
                <w:szCs w:val="22"/>
              </w:rPr>
            </w:pPr>
            <w:ins w:id="3095" w:author="Gombosová Erika" w:date="2015-12-11T09:50: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3096" w:author="Gombosová Erika" w:date="2015-12-11T09:50:00Z"/>
                <w:color w:val="000000"/>
                <w:sz w:val="22"/>
                <w:szCs w:val="22"/>
              </w:rPr>
            </w:pPr>
            <w:ins w:id="3097" w:author="Gombosová Erika" w:date="2015-12-11T09:50:00Z">
              <w:r w:rsidRPr="00BB2644">
                <w:rPr>
                  <w:color w:val="000000"/>
                  <w:sz w:val="22"/>
                  <w:szCs w:val="22"/>
                </w:rPr>
                <w:t> </w:t>
              </w:r>
            </w:ins>
          </w:p>
        </w:tc>
      </w:tr>
      <w:tr w:rsidR="00E2408D" w:rsidRPr="00BB2644" w:rsidTr="00CB451E">
        <w:trPr>
          <w:trHeight w:val="300"/>
          <w:ins w:id="3098" w:author="Gombosová Erika" w:date="2015-12-11T09:50:00Z"/>
        </w:trPr>
        <w:tc>
          <w:tcPr>
            <w:tcW w:w="9087" w:type="dxa"/>
            <w:gridSpan w:val="7"/>
            <w:shd w:val="clear" w:color="auto" w:fill="auto"/>
            <w:noWrap/>
            <w:vAlign w:val="bottom"/>
            <w:hideMark/>
          </w:tcPr>
          <w:p w:rsidR="00E2408D" w:rsidRPr="00BB2644" w:rsidRDefault="00E2408D" w:rsidP="00CB451E">
            <w:pPr>
              <w:jc w:val="center"/>
              <w:rPr>
                <w:ins w:id="3099" w:author="Gombosová Erika" w:date="2015-12-11T09:50:00Z"/>
                <w:color w:val="000000"/>
                <w:sz w:val="22"/>
                <w:szCs w:val="22"/>
              </w:rPr>
            </w:pPr>
            <w:ins w:id="3100" w:author="Gombosová Erika" w:date="2015-12-11T09:50:00Z">
              <w:r w:rsidRPr="00BB2644">
                <w:rPr>
                  <w:color w:val="000000"/>
                  <w:sz w:val="22"/>
                  <w:szCs w:val="22"/>
                </w:rPr>
                <w:t> </w:t>
              </w:r>
            </w:ins>
          </w:p>
        </w:tc>
      </w:tr>
      <w:tr w:rsidR="00E2408D" w:rsidRPr="00BB2644" w:rsidTr="00CB451E">
        <w:trPr>
          <w:trHeight w:val="300"/>
          <w:ins w:id="3101" w:author="Gombosová Erika" w:date="2015-12-11T09:50:00Z"/>
        </w:trPr>
        <w:tc>
          <w:tcPr>
            <w:tcW w:w="3559" w:type="dxa"/>
            <w:gridSpan w:val="2"/>
            <w:shd w:val="clear" w:color="000000" w:fill="FFFFFF"/>
            <w:vAlign w:val="center"/>
            <w:hideMark/>
          </w:tcPr>
          <w:p w:rsidR="00E2408D" w:rsidRPr="00BB2644" w:rsidRDefault="00E2408D" w:rsidP="00CB451E">
            <w:pPr>
              <w:rPr>
                <w:ins w:id="3102" w:author="Gombosová Erika" w:date="2015-12-11T09:50:00Z"/>
                <w:b/>
                <w:bCs/>
                <w:sz w:val="22"/>
                <w:szCs w:val="22"/>
              </w:rPr>
            </w:pPr>
            <w:ins w:id="3103" w:author="Gombosová Erika" w:date="2015-12-11T09:50:00Z">
              <w:r w:rsidRPr="00BB2644">
                <w:rPr>
                  <w:b/>
                  <w:bCs/>
                  <w:sz w:val="22"/>
                  <w:szCs w:val="22"/>
                </w:rPr>
                <w:t>Kontrolu vykonal</w:t>
              </w:r>
              <w:r w:rsidRPr="00BD2FCC">
                <w:rPr>
                  <w:rStyle w:val="Odkaznapoznmkupodiarou"/>
                  <w:b/>
                  <w:bCs/>
                  <w:sz w:val="20"/>
                  <w:szCs w:val="20"/>
                </w:rPr>
                <w:footnoteReference w:id="50"/>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3106" w:author="Gombosová Erika" w:date="2015-12-11T09:50:00Z"/>
                <w:color w:val="000000"/>
                <w:sz w:val="22"/>
                <w:szCs w:val="22"/>
              </w:rPr>
            </w:pPr>
            <w:ins w:id="3107" w:author="Gombosová Erika" w:date="2015-12-11T09:50:00Z">
              <w:r w:rsidRPr="00BB2644">
                <w:rPr>
                  <w:color w:val="000000"/>
                  <w:sz w:val="22"/>
                  <w:szCs w:val="22"/>
                </w:rPr>
                <w:t> </w:t>
              </w:r>
            </w:ins>
          </w:p>
        </w:tc>
      </w:tr>
      <w:tr w:rsidR="00E2408D" w:rsidRPr="00BB2644" w:rsidTr="00CB451E">
        <w:trPr>
          <w:trHeight w:val="300"/>
          <w:ins w:id="3108" w:author="Gombosová Erika" w:date="2015-12-11T09:50:00Z"/>
        </w:trPr>
        <w:tc>
          <w:tcPr>
            <w:tcW w:w="3559" w:type="dxa"/>
            <w:gridSpan w:val="2"/>
            <w:shd w:val="clear" w:color="000000" w:fill="FFFFFF"/>
            <w:vAlign w:val="center"/>
            <w:hideMark/>
          </w:tcPr>
          <w:p w:rsidR="00E2408D" w:rsidRPr="00BB2644" w:rsidRDefault="00E2408D" w:rsidP="00CB451E">
            <w:pPr>
              <w:rPr>
                <w:ins w:id="3109" w:author="Gombosová Erika" w:date="2015-12-11T09:50:00Z"/>
                <w:b/>
                <w:bCs/>
                <w:sz w:val="22"/>
                <w:szCs w:val="22"/>
              </w:rPr>
            </w:pPr>
            <w:ins w:id="3110" w:author="Gombosová Erika" w:date="2015-12-11T09:50:00Z">
              <w:r w:rsidRPr="00BB2644">
                <w:rPr>
                  <w:b/>
                  <w:bCs/>
                  <w:sz w:val="22"/>
                  <w:szCs w:val="22"/>
                </w:rPr>
                <w:t xml:space="preserve">Dátum: </w:t>
              </w:r>
            </w:ins>
          </w:p>
        </w:tc>
        <w:tc>
          <w:tcPr>
            <w:tcW w:w="5528" w:type="dxa"/>
            <w:gridSpan w:val="5"/>
            <w:shd w:val="clear" w:color="auto" w:fill="auto"/>
            <w:vAlign w:val="center"/>
            <w:hideMark/>
          </w:tcPr>
          <w:p w:rsidR="00E2408D" w:rsidRPr="00BB2644" w:rsidRDefault="00E2408D" w:rsidP="00CB451E">
            <w:pPr>
              <w:rPr>
                <w:ins w:id="3111" w:author="Gombosová Erika" w:date="2015-12-11T09:50:00Z"/>
                <w:color w:val="000000"/>
                <w:sz w:val="22"/>
                <w:szCs w:val="22"/>
              </w:rPr>
            </w:pPr>
            <w:ins w:id="3112" w:author="Gombosová Erika" w:date="2015-12-11T09:50:00Z">
              <w:r w:rsidRPr="00BB2644">
                <w:rPr>
                  <w:color w:val="000000"/>
                  <w:sz w:val="22"/>
                  <w:szCs w:val="22"/>
                </w:rPr>
                <w:t> </w:t>
              </w:r>
            </w:ins>
          </w:p>
        </w:tc>
      </w:tr>
      <w:tr w:rsidR="00E2408D" w:rsidRPr="00BB2644" w:rsidTr="00CB451E">
        <w:trPr>
          <w:trHeight w:val="300"/>
          <w:ins w:id="3113" w:author="Gombosová Erika" w:date="2015-12-11T09:50:00Z"/>
        </w:trPr>
        <w:tc>
          <w:tcPr>
            <w:tcW w:w="3559" w:type="dxa"/>
            <w:gridSpan w:val="2"/>
            <w:shd w:val="clear" w:color="000000" w:fill="FFFFFF"/>
            <w:vAlign w:val="center"/>
            <w:hideMark/>
          </w:tcPr>
          <w:p w:rsidR="00E2408D" w:rsidRPr="00BB2644" w:rsidRDefault="00E2408D" w:rsidP="00CB451E">
            <w:pPr>
              <w:rPr>
                <w:ins w:id="3114" w:author="Gombosová Erika" w:date="2015-12-11T09:50:00Z"/>
                <w:b/>
                <w:bCs/>
                <w:sz w:val="22"/>
                <w:szCs w:val="22"/>
              </w:rPr>
            </w:pPr>
            <w:ins w:id="3115" w:author="Gombosová Erika" w:date="2015-12-11T09:50: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3116" w:author="Gombosová Erika" w:date="2015-12-11T09:50:00Z"/>
                <w:color w:val="000000"/>
                <w:sz w:val="22"/>
                <w:szCs w:val="22"/>
              </w:rPr>
            </w:pPr>
            <w:ins w:id="3117" w:author="Gombosová Erika" w:date="2015-12-11T09:50:00Z">
              <w:r w:rsidRPr="00BB2644">
                <w:rPr>
                  <w:color w:val="000000"/>
                  <w:sz w:val="22"/>
                  <w:szCs w:val="22"/>
                </w:rPr>
                <w:t> </w:t>
              </w:r>
            </w:ins>
          </w:p>
        </w:tc>
      </w:tr>
      <w:tr w:rsidR="00BB2644" w:rsidRPr="00BB2644" w:rsidDel="00E2408D" w:rsidTr="00526B68">
        <w:trPr>
          <w:trHeight w:val="300"/>
          <w:del w:id="3118" w:author="Gombosová Erika" w:date="2015-12-11T09:50:00Z"/>
        </w:trPr>
        <w:tc>
          <w:tcPr>
            <w:tcW w:w="3559" w:type="dxa"/>
            <w:gridSpan w:val="2"/>
            <w:shd w:val="clear" w:color="auto" w:fill="auto"/>
            <w:hideMark/>
          </w:tcPr>
          <w:p w:rsidR="00BB2644" w:rsidRPr="00BB2644" w:rsidDel="00E2408D" w:rsidRDefault="00BB2644" w:rsidP="00BB2644">
            <w:pPr>
              <w:rPr>
                <w:del w:id="3119" w:author="Gombosová Erika" w:date="2015-12-11T09:50:00Z"/>
                <w:b/>
                <w:bCs/>
                <w:sz w:val="22"/>
                <w:szCs w:val="22"/>
              </w:rPr>
            </w:pPr>
            <w:del w:id="3120" w:author="Gombosová Erika" w:date="2015-12-11T09:50: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3121" w:author="Gombosová Erika" w:date="2015-12-11T09:50:00Z"/>
                <w:color w:val="000000"/>
                <w:sz w:val="22"/>
                <w:szCs w:val="22"/>
              </w:rPr>
            </w:pPr>
            <w:del w:id="3122" w:author="Gombosová Erika" w:date="2015-12-11T09:50:00Z">
              <w:r w:rsidRPr="00BB2644" w:rsidDel="00E2408D">
                <w:rPr>
                  <w:color w:val="000000"/>
                  <w:sz w:val="22"/>
                  <w:szCs w:val="22"/>
                </w:rPr>
                <w:delText> </w:delText>
              </w:r>
            </w:del>
          </w:p>
        </w:tc>
      </w:tr>
      <w:tr w:rsidR="00BB2644" w:rsidRPr="00BB2644" w:rsidDel="00E2408D" w:rsidTr="00526B68">
        <w:trPr>
          <w:trHeight w:val="300"/>
          <w:del w:id="3123" w:author="Gombosová Erika" w:date="2015-12-11T09:50:00Z"/>
        </w:trPr>
        <w:tc>
          <w:tcPr>
            <w:tcW w:w="3559" w:type="dxa"/>
            <w:gridSpan w:val="2"/>
            <w:shd w:val="clear" w:color="auto" w:fill="auto"/>
            <w:hideMark/>
          </w:tcPr>
          <w:p w:rsidR="00BB2644" w:rsidRPr="00BB2644" w:rsidDel="00E2408D" w:rsidRDefault="00BB2644" w:rsidP="00BB2644">
            <w:pPr>
              <w:rPr>
                <w:del w:id="3124" w:author="Gombosová Erika" w:date="2015-12-11T09:50:00Z"/>
                <w:b/>
                <w:bCs/>
                <w:sz w:val="22"/>
                <w:szCs w:val="22"/>
              </w:rPr>
            </w:pPr>
            <w:del w:id="3125" w:author="Gombosová Erika" w:date="2015-12-11T09:50:00Z">
              <w:r w:rsidRPr="00BB2644" w:rsidDel="00E2408D">
                <w:rPr>
                  <w:b/>
                  <w:bCs/>
                  <w:sz w:val="22"/>
                  <w:szCs w:val="22"/>
                </w:rPr>
                <w:delText>Dátum:</w:delText>
              </w:r>
            </w:del>
          </w:p>
        </w:tc>
        <w:tc>
          <w:tcPr>
            <w:tcW w:w="5528" w:type="dxa"/>
            <w:gridSpan w:val="5"/>
            <w:shd w:val="clear" w:color="auto" w:fill="auto"/>
            <w:vAlign w:val="center"/>
            <w:hideMark/>
          </w:tcPr>
          <w:p w:rsidR="00BB2644" w:rsidRPr="00BB2644" w:rsidDel="00E2408D" w:rsidRDefault="00BB2644" w:rsidP="00BB2644">
            <w:pPr>
              <w:rPr>
                <w:del w:id="3126" w:author="Gombosová Erika" w:date="2015-12-11T09:50:00Z"/>
                <w:color w:val="000000"/>
                <w:sz w:val="22"/>
                <w:szCs w:val="22"/>
              </w:rPr>
            </w:pPr>
            <w:del w:id="3127" w:author="Gombosová Erika" w:date="2015-12-11T09:50:00Z">
              <w:r w:rsidRPr="00BB2644" w:rsidDel="00E2408D">
                <w:rPr>
                  <w:color w:val="000000"/>
                  <w:sz w:val="22"/>
                  <w:szCs w:val="22"/>
                </w:rPr>
                <w:delText> </w:delText>
              </w:r>
            </w:del>
          </w:p>
        </w:tc>
      </w:tr>
      <w:tr w:rsidR="00BB2644" w:rsidRPr="00BB2644" w:rsidDel="00E2408D" w:rsidTr="00526B68">
        <w:trPr>
          <w:trHeight w:val="330"/>
          <w:del w:id="3128" w:author="Gombosová Erika" w:date="2015-12-11T09:50:00Z"/>
        </w:trPr>
        <w:tc>
          <w:tcPr>
            <w:tcW w:w="3559" w:type="dxa"/>
            <w:gridSpan w:val="2"/>
            <w:shd w:val="clear" w:color="000000" w:fill="FFFFFF"/>
            <w:hideMark/>
          </w:tcPr>
          <w:p w:rsidR="00BB2644" w:rsidRPr="00BB2644" w:rsidDel="00E2408D" w:rsidRDefault="00BB2644" w:rsidP="00BB2644">
            <w:pPr>
              <w:rPr>
                <w:del w:id="3129" w:author="Gombosová Erika" w:date="2015-12-11T09:50:00Z"/>
                <w:b/>
                <w:bCs/>
                <w:sz w:val="22"/>
                <w:szCs w:val="22"/>
              </w:rPr>
            </w:pPr>
            <w:del w:id="3130" w:author="Gombosová Erika" w:date="2015-12-11T09:50: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3131" w:author="Gombosová Erika" w:date="2015-12-11T09:50:00Z"/>
                <w:color w:val="000000"/>
                <w:sz w:val="22"/>
                <w:szCs w:val="22"/>
              </w:rPr>
            </w:pPr>
            <w:del w:id="3132" w:author="Gombosová Erika" w:date="2015-12-11T09:50:00Z">
              <w:r w:rsidRPr="00BB2644" w:rsidDel="00E2408D">
                <w:rPr>
                  <w:color w:val="000000"/>
                  <w:sz w:val="22"/>
                  <w:szCs w:val="22"/>
                </w:rPr>
                <w:delText> </w:delText>
              </w:r>
            </w:del>
          </w:p>
        </w:tc>
      </w:tr>
      <w:tr w:rsidR="00BB2644" w:rsidRPr="00BB2644" w:rsidDel="00E2408D" w:rsidTr="00526B68">
        <w:trPr>
          <w:trHeight w:val="300"/>
          <w:del w:id="3133" w:author="Gombosová Erika" w:date="2015-12-11T09:50:00Z"/>
        </w:trPr>
        <w:tc>
          <w:tcPr>
            <w:tcW w:w="9087" w:type="dxa"/>
            <w:gridSpan w:val="7"/>
            <w:shd w:val="clear" w:color="auto" w:fill="auto"/>
            <w:noWrap/>
            <w:vAlign w:val="bottom"/>
            <w:hideMark/>
          </w:tcPr>
          <w:p w:rsidR="00BB2644" w:rsidRPr="00BB2644" w:rsidDel="00E2408D" w:rsidRDefault="00BB2644" w:rsidP="00BB2644">
            <w:pPr>
              <w:jc w:val="center"/>
              <w:rPr>
                <w:del w:id="3134" w:author="Gombosová Erika" w:date="2015-12-11T09:50:00Z"/>
                <w:color w:val="000000"/>
                <w:sz w:val="22"/>
                <w:szCs w:val="22"/>
              </w:rPr>
            </w:pPr>
            <w:del w:id="3135" w:author="Gombosová Erika" w:date="2015-12-11T09:50:00Z">
              <w:r w:rsidRPr="00BB2644" w:rsidDel="00E2408D">
                <w:rPr>
                  <w:color w:val="000000"/>
                  <w:sz w:val="22"/>
                  <w:szCs w:val="22"/>
                </w:rPr>
                <w:delText> </w:delText>
              </w:r>
            </w:del>
          </w:p>
        </w:tc>
      </w:tr>
      <w:tr w:rsidR="00BB2644" w:rsidRPr="00BB2644" w:rsidDel="00E2408D" w:rsidTr="00526B68">
        <w:trPr>
          <w:trHeight w:val="300"/>
          <w:del w:id="3136" w:author="Gombosová Erika" w:date="2015-12-11T09:50:00Z"/>
        </w:trPr>
        <w:tc>
          <w:tcPr>
            <w:tcW w:w="3559" w:type="dxa"/>
            <w:gridSpan w:val="2"/>
            <w:shd w:val="clear" w:color="000000" w:fill="FFFFFF"/>
            <w:hideMark/>
          </w:tcPr>
          <w:p w:rsidR="00BB2644" w:rsidRPr="00BB2644" w:rsidDel="00E2408D" w:rsidRDefault="00BB2644" w:rsidP="00BB2644">
            <w:pPr>
              <w:rPr>
                <w:del w:id="3137" w:author="Gombosová Erika" w:date="2015-12-11T09:50:00Z"/>
                <w:b/>
                <w:bCs/>
                <w:sz w:val="22"/>
                <w:szCs w:val="22"/>
              </w:rPr>
            </w:pPr>
            <w:del w:id="3138" w:author="Gombosová Erika" w:date="2015-12-11T09:50: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3139" w:author="Gombosová Erika" w:date="2015-12-11T09:50:00Z"/>
                <w:color w:val="000000"/>
                <w:sz w:val="22"/>
                <w:szCs w:val="22"/>
              </w:rPr>
            </w:pPr>
            <w:del w:id="3140" w:author="Gombosová Erika" w:date="2015-12-11T09:50:00Z">
              <w:r w:rsidRPr="00BB2644" w:rsidDel="00E2408D">
                <w:rPr>
                  <w:color w:val="000000"/>
                  <w:sz w:val="22"/>
                  <w:szCs w:val="22"/>
                </w:rPr>
                <w:delText> </w:delText>
              </w:r>
            </w:del>
          </w:p>
        </w:tc>
      </w:tr>
      <w:tr w:rsidR="00BB2644" w:rsidRPr="00BB2644" w:rsidDel="00E2408D" w:rsidTr="00526B68">
        <w:trPr>
          <w:trHeight w:val="300"/>
          <w:del w:id="3141" w:author="Gombosová Erika" w:date="2015-12-11T09:50:00Z"/>
        </w:trPr>
        <w:tc>
          <w:tcPr>
            <w:tcW w:w="3559" w:type="dxa"/>
            <w:gridSpan w:val="2"/>
            <w:shd w:val="clear" w:color="000000" w:fill="FFFFFF"/>
            <w:hideMark/>
          </w:tcPr>
          <w:p w:rsidR="00BB2644" w:rsidRPr="00BB2644" w:rsidDel="00E2408D" w:rsidRDefault="00BB2644" w:rsidP="00BB2644">
            <w:pPr>
              <w:rPr>
                <w:del w:id="3142" w:author="Gombosová Erika" w:date="2015-12-11T09:50:00Z"/>
                <w:b/>
                <w:bCs/>
                <w:sz w:val="22"/>
                <w:szCs w:val="22"/>
              </w:rPr>
            </w:pPr>
            <w:del w:id="3143" w:author="Gombosová Erika" w:date="2015-12-11T09:50:00Z">
              <w:r w:rsidRPr="00BB2644" w:rsidDel="00E2408D">
                <w:rPr>
                  <w:b/>
                  <w:bCs/>
                  <w:sz w:val="22"/>
                  <w:szCs w:val="22"/>
                </w:rPr>
                <w:delText xml:space="preserve">Dátum: </w:delText>
              </w:r>
            </w:del>
          </w:p>
        </w:tc>
        <w:tc>
          <w:tcPr>
            <w:tcW w:w="5528" w:type="dxa"/>
            <w:gridSpan w:val="5"/>
            <w:shd w:val="clear" w:color="auto" w:fill="auto"/>
            <w:vAlign w:val="center"/>
            <w:hideMark/>
          </w:tcPr>
          <w:p w:rsidR="00BB2644" w:rsidRPr="00BB2644" w:rsidDel="00E2408D" w:rsidRDefault="00BB2644" w:rsidP="00BB2644">
            <w:pPr>
              <w:rPr>
                <w:del w:id="3144" w:author="Gombosová Erika" w:date="2015-12-11T09:50:00Z"/>
                <w:color w:val="000000"/>
                <w:sz w:val="22"/>
                <w:szCs w:val="22"/>
              </w:rPr>
            </w:pPr>
            <w:del w:id="3145" w:author="Gombosová Erika" w:date="2015-12-11T09:50:00Z">
              <w:r w:rsidRPr="00BB2644" w:rsidDel="00E2408D">
                <w:rPr>
                  <w:color w:val="000000"/>
                  <w:sz w:val="22"/>
                  <w:szCs w:val="22"/>
                </w:rPr>
                <w:delText> </w:delText>
              </w:r>
            </w:del>
          </w:p>
        </w:tc>
      </w:tr>
      <w:tr w:rsidR="00BB2644" w:rsidRPr="00BB2644" w:rsidDel="00E2408D" w:rsidTr="00526B68">
        <w:trPr>
          <w:trHeight w:val="330"/>
          <w:del w:id="3146" w:author="Gombosová Erika" w:date="2015-12-11T09:50:00Z"/>
        </w:trPr>
        <w:tc>
          <w:tcPr>
            <w:tcW w:w="3559" w:type="dxa"/>
            <w:gridSpan w:val="2"/>
            <w:shd w:val="clear" w:color="000000" w:fill="FFFFFF"/>
            <w:hideMark/>
          </w:tcPr>
          <w:p w:rsidR="00BB2644" w:rsidRPr="00BB2644" w:rsidDel="00E2408D" w:rsidRDefault="00BB2644" w:rsidP="00BB2644">
            <w:pPr>
              <w:rPr>
                <w:del w:id="3147" w:author="Gombosová Erika" w:date="2015-12-11T09:50:00Z"/>
                <w:b/>
                <w:bCs/>
                <w:sz w:val="22"/>
                <w:szCs w:val="22"/>
              </w:rPr>
            </w:pPr>
            <w:del w:id="3148" w:author="Gombosová Erika" w:date="2015-12-11T09:50: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3149" w:author="Gombosová Erika" w:date="2015-12-11T09:50:00Z"/>
                <w:color w:val="000000"/>
                <w:sz w:val="22"/>
                <w:szCs w:val="22"/>
              </w:rPr>
            </w:pPr>
            <w:del w:id="3150" w:author="Gombosová Erika" w:date="2015-12-11T09:50:00Z">
              <w:r w:rsidRPr="00BB2644" w:rsidDel="00E2408D">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151" w:name="KZ_26"/>
            <w:r w:rsidRPr="00BB2644">
              <w:rPr>
                <w:b/>
                <w:bCs/>
                <w:color w:val="FFFFFF"/>
              </w:rPr>
              <w:lastRenderedPageBreak/>
              <w:t xml:space="preserve">Kontrolný zoznam k </w:t>
            </w:r>
            <w:proofErr w:type="spellStart"/>
            <w:ins w:id="3152" w:author="Gombosová Erika" w:date="2015-12-15T16:45:00Z">
              <w:r w:rsidR="00432B14">
                <w:rPr>
                  <w:b/>
                  <w:bCs/>
                  <w:color w:val="FFFFFF"/>
                </w:rPr>
                <w:t>finančnej</w:t>
              </w:r>
            </w:ins>
            <w:del w:id="3153" w:author="Gombosová Erika" w:date="2015-12-15T16:45:00Z">
              <w:r w:rsidRPr="00BB2644" w:rsidDel="00432B14">
                <w:rPr>
                  <w:b/>
                  <w:bCs/>
                  <w:color w:val="FFFFFF"/>
                </w:rPr>
                <w:delText xml:space="preserve">administratívnej </w:delText>
              </w:r>
            </w:del>
            <w:r w:rsidRPr="00BB2644">
              <w:rPr>
                <w:b/>
                <w:bCs/>
                <w:color w:val="FFFFFF"/>
              </w:rPr>
              <w:t>kontrole</w:t>
            </w:r>
            <w:proofErr w:type="spellEnd"/>
            <w:r w:rsidRPr="00BB2644">
              <w:rPr>
                <w:b/>
                <w:bCs/>
                <w:color w:val="FFFFFF"/>
              </w:rPr>
              <w:t xml:space="preserve"> VO</w:t>
            </w:r>
            <w:r w:rsidRPr="00BB2644">
              <w:rPr>
                <w:b/>
                <w:bCs/>
                <w:color w:val="FFFFFF"/>
              </w:rPr>
              <w:br/>
            </w:r>
            <w:r w:rsidR="00DE5422" w:rsidRPr="00DE5422">
              <w:rPr>
                <w:b/>
                <w:bCs/>
                <w:color w:val="FFFFFF"/>
              </w:rPr>
              <w:t>Nadlimitná zákazka - súťažný dialóg - 2. ex-ante kontrola</w:t>
            </w:r>
          </w:p>
        </w:tc>
      </w:tr>
      <w:bookmarkEnd w:id="3151"/>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92"/>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r>
            <w:r w:rsidRPr="00BB2644">
              <w:rPr>
                <w:color w:val="000000"/>
                <w:sz w:val="22"/>
                <w:szCs w:val="22"/>
              </w:rPr>
              <w:lastRenderedPageBreak/>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Posudzoval verejný obstarávateľ splnenie podmienok účasti vo </w:t>
            </w:r>
            <w:proofErr w:type="spellStart"/>
            <w:r w:rsidRPr="00BB2644">
              <w:rPr>
                <w:color w:val="000000"/>
                <w:sz w:val="22"/>
                <w:szCs w:val="22"/>
              </w:rPr>
              <w:t>VO</w:t>
            </w:r>
            <w:proofErr w:type="spellEnd"/>
            <w:r w:rsidRPr="00BB2644">
              <w:rPr>
                <w:color w:val="000000"/>
                <w:sz w:val="22"/>
                <w:szCs w:val="22"/>
              </w:rPr>
              <w:t xml:space="preserve"> v súlade s oznámením o vyhlásení VO a informatívnym dokumentom?</w:t>
            </w:r>
            <w:r w:rsidRPr="00BB2644">
              <w:rPr>
                <w:color w:val="000000"/>
                <w:sz w:val="22"/>
                <w:szCs w:val="22"/>
              </w:rPr>
              <w:br/>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ins w:id="3154" w:author="Gombosová Erika" w:date="2015-12-11T09:50:00Z"/>
        </w:trPr>
        <w:tc>
          <w:tcPr>
            <w:tcW w:w="9087" w:type="dxa"/>
            <w:gridSpan w:val="7"/>
            <w:shd w:val="clear" w:color="auto" w:fill="auto"/>
            <w:noWrap/>
            <w:vAlign w:val="center"/>
          </w:tcPr>
          <w:p w:rsidR="00E2408D" w:rsidRPr="00BD2FCC" w:rsidRDefault="00E2408D" w:rsidP="00CB451E">
            <w:pPr>
              <w:jc w:val="both"/>
              <w:rPr>
                <w:ins w:id="3155" w:author="Gombosová Erika" w:date="2015-12-11T09:50:00Z"/>
                <w:b/>
                <w:sz w:val="20"/>
                <w:szCs w:val="20"/>
              </w:rPr>
            </w:pPr>
            <w:ins w:id="3156" w:author="Gombosová Erika" w:date="2015-12-11T09:50:00Z">
              <w:r w:rsidRPr="00BD2FCC">
                <w:rPr>
                  <w:b/>
                  <w:sz w:val="20"/>
                  <w:szCs w:val="20"/>
                </w:rPr>
                <w:t>VYJADRENIE</w:t>
              </w:r>
            </w:ins>
          </w:p>
          <w:p w:rsidR="00E2408D" w:rsidRPr="00BD2FCC" w:rsidRDefault="00E2408D" w:rsidP="00CB451E">
            <w:pPr>
              <w:jc w:val="both"/>
              <w:rPr>
                <w:ins w:id="3157" w:author="Gombosová Erika" w:date="2015-12-11T09:50:00Z"/>
                <w:sz w:val="20"/>
                <w:szCs w:val="20"/>
              </w:rPr>
            </w:pPr>
          </w:p>
          <w:p w:rsidR="000C1AA0" w:rsidRPr="00A54276" w:rsidRDefault="000C1AA0" w:rsidP="000C1AA0">
            <w:pPr>
              <w:rPr>
                <w:ins w:id="3158" w:author="Gombosová Erika" w:date="2015-12-15T13:06:00Z"/>
              </w:rPr>
            </w:pPr>
            <w:ins w:id="3159" w:author="Gombosová Erika" w:date="2015-12-15T13:06:00Z">
              <w:r w:rsidRPr="00B64015">
                <w:rPr>
                  <w:sz w:val="20"/>
                  <w:szCs w:val="20"/>
                </w:rPr>
                <w:t xml:space="preserve">Na základe overených skutočností potvrdzujem, že </w:t>
              </w:r>
              <w:r>
                <w:rPr>
                  <w:sz w:val="20"/>
                  <w:szCs w:val="20"/>
                </w:rPr>
                <w:t xml:space="preserve"> </w:t>
              </w:r>
            </w:ins>
            <w:customXmlInsRangeStart w:id="3160" w:author="Gombosová Erika" w:date="2015-12-15T13:06:00Z"/>
            <w:sdt>
              <w:sdtPr>
                <w:rPr>
                  <w:sz w:val="20"/>
                  <w:szCs w:val="20"/>
                </w:rPr>
                <w:id w:val="8347429"/>
                <w:placeholder>
                  <w:docPart w:val="47494F29F39A4715956BD2C3A41D393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InsRangeEnd w:id="3160"/>
                <w:ins w:id="3161" w:author="Gombosová Erika" w:date="2015-12-15T13:06:00Z">
                  <w:r w:rsidRPr="00B64015">
                    <w:rPr>
                      <w:sz w:val="20"/>
                      <w:szCs w:val="20"/>
                    </w:rPr>
                    <w:t>Vyberte položku.</w:t>
                  </w:r>
                </w:ins>
                <w:customXmlInsRangeStart w:id="3162" w:author="Gombosová Erika" w:date="2015-12-15T13:06:00Z"/>
              </w:sdtContent>
            </w:sdt>
            <w:customXmlInsRangeEnd w:id="3162"/>
            <w:ins w:id="3163" w:author="Gombosová Erika" w:date="2015-12-15T13:06:00Z">
              <w:r w:rsidRPr="00B64015">
                <w:rPr>
                  <w:sz w:val="20"/>
                  <w:szCs w:val="20"/>
                </w:rPr>
                <w:t xml:space="preserve">   </w:t>
              </w:r>
            </w:ins>
          </w:p>
          <w:p w:rsidR="00E2408D" w:rsidRPr="00BB2644" w:rsidRDefault="00E2408D">
            <w:pPr>
              <w:rPr>
                <w:ins w:id="3164" w:author="Gombosová Erika" w:date="2015-12-11T09:50:00Z"/>
                <w:b/>
                <w:bCs/>
                <w:color w:val="000000"/>
                <w:sz w:val="22"/>
                <w:szCs w:val="22"/>
              </w:rPr>
              <w:pPrChange w:id="3165" w:author="Gombosová Erika" w:date="2015-12-15T13:06:00Z">
                <w:pPr>
                  <w:jc w:val="center"/>
                </w:pPr>
              </w:pPrChange>
            </w:pPr>
          </w:p>
        </w:tc>
      </w:tr>
      <w:tr w:rsidR="00E2408D" w:rsidRPr="00BB2644" w:rsidTr="00CB451E">
        <w:trPr>
          <w:trHeight w:val="300"/>
          <w:ins w:id="3166" w:author="Gombosová Erika" w:date="2015-12-11T09:50:00Z"/>
        </w:trPr>
        <w:tc>
          <w:tcPr>
            <w:tcW w:w="3559" w:type="dxa"/>
            <w:gridSpan w:val="2"/>
            <w:shd w:val="clear" w:color="auto" w:fill="auto"/>
            <w:vAlign w:val="center"/>
            <w:hideMark/>
          </w:tcPr>
          <w:p w:rsidR="00E2408D" w:rsidRPr="00BB2644" w:rsidRDefault="00E2408D" w:rsidP="00CB451E">
            <w:pPr>
              <w:rPr>
                <w:ins w:id="3167" w:author="Gombosová Erika" w:date="2015-12-11T09:50:00Z"/>
                <w:b/>
                <w:bCs/>
                <w:sz w:val="22"/>
                <w:szCs w:val="22"/>
              </w:rPr>
            </w:pPr>
            <w:ins w:id="3168" w:author="Gombosová Erika" w:date="2015-12-11T09:50:00Z">
              <w:r w:rsidRPr="00BB2644">
                <w:rPr>
                  <w:b/>
                  <w:bCs/>
                  <w:sz w:val="22"/>
                  <w:szCs w:val="22"/>
                </w:rPr>
                <w:t>Kontrolu vykonal</w:t>
              </w:r>
              <w:r w:rsidRPr="00BD2FCC">
                <w:rPr>
                  <w:rStyle w:val="Odkaznapoznmkupodiarou"/>
                  <w:b/>
                  <w:bCs/>
                  <w:sz w:val="20"/>
                  <w:szCs w:val="20"/>
                </w:rPr>
                <w:footnoteReference w:id="51"/>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3171" w:author="Gombosová Erika" w:date="2015-12-11T09:50:00Z"/>
                <w:color w:val="000000"/>
                <w:sz w:val="22"/>
                <w:szCs w:val="22"/>
              </w:rPr>
            </w:pPr>
            <w:ins w:id="3172" w:author="Gombosová Erika" w:date="2015-12-11T09:50:00Z">
              <w:r w:rsidRPr="00BB2644">
                <w:rPr>
                  <w:color w:val="000000"/>
                  <w:sz w:val="22"/>
                  <w:szCs w:val="22"/>
                </w:rPr>
                <w:t> </w:t>
              </w:r>
            </w:ins>
          </w:p>
        </w:tc>
      </w:tr>
      <w:tr w:rsidR="00E2408D" w:rsidRPr="00BB2644" w:rsidTr="00CB451E">
        <w:trPr>
          <w:trHeight w:val="300"/>
          <w:ins w:id="3173" w:author="Gombosová Erika" w:date="2015-12-11T09:50:00Z"/>
        </w:trPr>
        <w:tc>
          <w:tcPr>
            <w:tcW w:w="3559" w:type="dxa"/>
            <w:gridSpan w:val="2"/>
            <w:shd w:val="clear" w:color="auto" w:fill="auto"/>
            <w:vAlign w:val="center"/>
            <w:hideMark/>
          </w:tcPr>
          <w:p w:rsidR="00E2408D" w:rsidRPr="00BB2644" w:rsidRDefault="00E2408D" w:rsidP="00CB451E">
            <w:pPr>
              <w:rPr>
                <w:ins w:id="3174" w:author="Gombosová Erika" w:date="2015-12-11T09:50:00Z"/>
                <w:b/>
                <w:bCs/>
                <w:sz w:val="22"/>
                <w:szCs w:val="22"/>
              </w:rPr>
            </w:pPr>
            <w:ins w:id="3175" w:author="Gombosová Erika" w:date="2015-12-11T09:50:00Z">
              <w:r w:rsidRPr="00BB2644">
                <w:rPr>
                  <w:b/>
                  <w:bCs/>
                  <w:sz w:val="22"/>
                  <w:szCs w:val="22"/>
                </w:rPr>
                <w:t>Dátum:</w:t>
              </w:r>
            </w:ins>
          </w:p>
        </w:tc>
        <w:tc>
          <w:tcPr>
            <w:tcW w:w="5528" w:type="dxa"/>
            <w:gridSpan w:val="5"/>
            <w:shd w:val="clear" w:color="auto" w:fill="auto"/>
            <w:vAlign w:val="center"/>
            <w:hideMark/>
          </w:tcPr>
          <w:p w:rsidR="00E2408D" w:rsidRPr="00BB2644" w:rsidRDefault="00E2408D" w:rsidP="00CB451E">
            <w:pPr>
              <w:rPr>
                <w:ins w:id="3176" w:author="Gombosová Erika" w:date="2015-12-11T09:50:00Z"/>
                <w:color w:val="000000"/>
                <w:sz w:val="22"/>
                <w:szCs w:val="22"/>
              </w:rPr>
            </w:pPr>
            <w:ins w:id="3177" w:author="Gombosová Erika" w:date="2015-12-11T09:50:00Z">
              <w:r w:rsidRPr="00BB2644">
                <w:rPr>
                  <w:color w:val="000000"/>
                  <w:sz w:val="22"/>
                  <w:szCs w:val="22"/>
                </w:rPr>
                <w:t> </w:t>
              </w:r>
            </w:ins>
          </w:p>
        </w:tc>
      </w:tr>
      <w:tr w:rsidR="00E2408D" w:rsidRPr="00BB2644" w:rsidTr="00CB451E">
        <w:trPr>
          <w:trHeight w:val="300"/>
          <w:ins w:id="3178" w:author="Gombosová Erika" w:date="2015-12-11T09:50:00Z"/>
        </w:trPr>
        <w:tc>
          <w:tcPr>
            <w:tcW w:w="3559" w:type="dxa"/>
            <w:gridSpan w:val="2"/>
            <w:shd w:val="clear" w:color="000000" w:fill="FFFFFF"/>
            <w:vAlign w:val="center"/>
            <w:hideMark/>
          </w:tcPr>
          <w:p w:rsidR="00E2408D" w:rsidRPr="00BB2644" w:rsidRDefault="00E2408D" w:rsidP="00CB451E">
            <w:pPr>
              <w:rPr>
                <w:ins w:id="3179" w:author="Gombosová Erika" w:date="2015-12-11T09:50:00Z"/>
                <w:b/>
                <w:bCs/>
                <w:sz w:val="22"/>
                <w:szCs w:val="22"/>
              </w:rPr>
            </w:pPr>
            <w:ins w:id="3180" w:author="Gombosová Erika" w:date="2015-12-11T09:50: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3181" w:author="Gombosová Erika" w:date="2015-12-11T09:50:00Z"/>
                <w:color w:val="000000"/>
                <w:sz w:val="22"/>
                <w:szCs w:val="22"/>
              </w:rPr>
            </w:pPr>
            <w:ins w:id="3182" w:author="Gombosová Erika" w:date="2015-12-11T09:50:00Z">
              <w:r w:rsidRPr="00BB2644">
                <w:rPr>
                  <w:color w:val="000000"/>
                  <w:sz w:val="22"/>
                  <w:szCs w:val="22"/>
                </w:rPr>
                <w:t> </w:t>
              </w:r>
            </w:ins>
          </w:p>
        </w:tc>
      </w:tr>
      <w:tr w:rsidR="00E2408D" w:rsidRPr="00BB2644" w:rsidTr="00CB451E">
        <w:trPr>
          <w:trHeight w:val="300"/>
          <w:ins w:id="3183" w:author="Gombosová Erika" w:date="2015-12-11T09:50:00Z"/>
        </w:trPr>
        <w:tc>
          <w:tcPr>
            <w:tcW w:w="9087" w:type="dxa"/>
            <w:gridSpan w:val="7"/>
            <w:shd w:val="clear" w:color="auto" w:fill="auto"/>
            <w:noWrap/>
            <w:vAlign w:val="bottom"/>
            <w:hideMark/>
          </w:tcPr>
          <w:p w:rsidR="00E2408D" w:rsidRPr="00BB2644" w:rsidRDefault="00E2408D" w:rsidP="00CB451E">
            <w:pPr>
              <w:jc w:val="center"/>
              <w:rPr>
                <w:ins w:id="3184" w:author="Gombosová Erika" w:date="2015-12-11T09:50:00Z"/>
                <w:color w:val="000000"/>
                <w:sz w:val="22"/>
                <w:szCs w:val="22"/>
              </w:rPr>
            </w:pPr>
            <w:ins w:id="3185" w:author="Gombosová Erika" w:date="2015-12-11T09:50:00Z">
              <w:r w:rsidRPr="00BB2644">
                <w:rPr>
                  <w:color w:val="000000"/>
                  <w:sz w:val="22"/>
                  <w:szCs w:val="22"/>
                </w:rPr>
                <w:t> </w:t>
              </w:r>
            </w:ins>
          </w:p>
        </w:tc>
      </w:tr>
      <w:tr w:rsidR="00E2408D" w:rsidRPr="00BB2644" w:rsidTr="00CB451E">
        <w:trPr>
          <w:trHeight w:val="300"/>
          <w:ins w:id="3186" w:author="Gombosová Erika" w:date="2015-12-11T09:50:00Z"/>
        </w:trPr>
        <w:tc>
          <w:tcPr>
            <w:tcW w:w="3559" w:type="dxa"/>
            <w:gridSpan w:val="2"/>
            <w:shd w:val="clear" w:color="000000" w:fill="FFFFFF"/>
            <w:vAlign w:val="center"/>
            <w:hideMark/>
          </w:tcPr>
          <w:p w:rsidR="00E2408D" w:rsidRPr="00BB2644" w:rsidRDefault="00E2408D" w:rsidP="00CB451E">
            <w:pPr>
              <w:rPr>
                <w:ins w:id="3187" w:author="Gombosová Erika" w:date="2015-12-11T09:50:00Z"/>
                <w:b/>
                <w:bCs/>
                <w:sz w:val="22"/>
                <w:szCs w:val="22"/>
              </w:rPr>
            </w:pPr>
            <w:ins w:id="3188" w:author="Gombosová Erika" w:date="2015-12-11T09:50:00Z">
              <w:r w:rsidRPr="00BB2644">
                <w:rPr>
                  <w:b/>
                  <w:bCs/>
                  <w:sz w:val="22"/>
                  <w:szCs w:val="22"/>
                </w:rPr>
                <w:t>Kontrolu vykonal</w:t>
              </w:r>
              <w:r w:rsidRPr="00BD2FCC">
                <w:rPr>
                  <w:rStyle w:val="Odkaznapoznmkupodiarou"/>
                  <w:b/>
                  <w:bCs/>
                  <w:sz w:val="20"/>
                  <w:szCs w:val="20"/>
                </w:rPr>
                <w:footnoteReference w:id="52"/>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3191" w:author="Gombosová Erika" w:date="2015-12-11T09:50:00Z"/>
                <w:color w:val="000000"/>
                <w:sz w:val="22"/>
                <w:szCs w:val="22"/>
              </w:rPr>
            </w:pPr>
            <w:ins w:id="3192" w:author="Gombosová Erika" w:date="2015-12-11T09:50:00Z">
              <w:r w:rsidRPr="00BB2644">
                <w:rPr>
                  <w:color w:val="000000"/>
                  <w:sz w:val="22"/>
                  <w:szCs w:val="22"/>
                </w:rPr>
                <w:t> </w:t>
              </w:r>
            </w:ins>
          </w:p>
        </w:tc>
      </w:tr>
      <w:tr w:rsidR="00E2408D" w:rsidRPr="00BB2644" w:rsidTr="00CB451E">
        <w:trPr>
          <w:trHeight w:val="300"/>
          <w:ins w:id="3193" w:author="Gombosová Erika" w:date="2015-12-11T09:50:00Z"/>
        </w:trPr>
        <w:tc>
          <w:tcPr>
            <w:tcW w:w="3559" w:type="dxa"/>
            <w:gridSpan w:val="2"/>
            <w:shd w:val="clear" w:color="000000" w:fill="FFFFFF"/>
            <w:vAlign w:val="center"/>
            <w:hideMark/>
          </w:tcPr>
          <w:p w:rsidR="00E2408D" w:rsidRPr="00BB2644" w:rsidRDefault="00E2408D" w:rsidP="00CB451E">
            <w:pPr>
              <w:rPr>
                <w:ins w:id="3194" w:author="Gombosová Erika" w:date="2015-12-11T09:50:00Z"/>
                <w:b/>
                <w:bCs/>
                <w:sz w:val="22"/>
                <w:szCs w:val="22"/>
              </w:rPr>
            </w:pPr>
            <w:ins w:id="3195" w:author="Gombosová Erika" w:date="2015-12-11T09:50:00Z">
              <w:r w:rsidRPr="00BB2644">
                <w:rPr>
                  <w:b/>
                  <w:bCs/>
                  <w:sz w:val="22"/>
                  <w:szCs w:val="22"/>
                </w:rPr>
                <w:t xml:space="preserve">Dátum: </w:t>
              </w:r>
            </w:ins>
          </w:p>
        </w:tc>
        <w:tc>
          <w:tcPr>
            <w:tcW w:w="5528" w:type="dxa"/>
            <w:gridSpan w:val="5"/>
            <w:shd w:val="clear" w:color="auto" w:fill="auto"/>
            <w:vAlign w:val="center"/>
            <w:hideMark/>
          </w:tcPr>
          <w:p w:rsidR="00E2408D" w:rsidRPr="00BB2644" w:rsidRDefault="00E2408D" w:rsidP="00CB451E">
            <w:pPr>
              <w:rPr>
                <w:ins w:id="3196" w:author="Gombosová Erika" w:date="2015-12-11T09:50:00Z"/>
                <w:color w:val="000000"/>
                <w:sz w:val="22"/>
                <w:szCs w:val="22"/>
              </w:rPr>
            </w:pPr>
            <w:ins w:id="3197" w:author="Gombosová Erika" w:date="2015-12-11T09:50:00Z">
              <w:r w:rsidRPr="00BB2644">
                <w:rPr>
                  <w:color w:val="000000"/>
                  <w:sz w:val="22"/>
                  <w:szCs w:val="22"/>
                </w:rPr>
                <w:t> </w:t>
              </w:r>
            </w:ins>
          </w:p>
        </w:tc>
      </w:tr>
      <w:tr w:rsidR="00E2408D" w:rsidRPr="00BB2644" w:rsidTr="00CB451E">
        <w:trPr>
          <w:trHeight w:val="300"/>
          <w:ins w:id="3198" w:author="Gombosová Erika" w:date="2015-12-11T09:50:00Z"/>
        </w:trPr>
        <w:tc>
          <w:tcPr>
            <w:tcW w:w="3559" w:type="dxa"/>
            <w:gridSpan w:val="2"/>
            <w:shd w:val="clear" w:color="000000" w:fill="FFFFFF"/>
            <w:vAlign w:val="center"/>
            <w:hideMark/>
          </w:tcPr>
          <w:p w:rsidR="00E2408D" w:rsidRPr="00BB2644" w:rsidRDefault="00E2408D" w:rsidP="00CB451E">
            <w:pPr>
              <w:rPr>
                <w:ins w:id="3199" w:author="Gombosová Erika" w:date="2015-12-11T09:50:00Z"/>
                <w:b/>
                <w:bCs/>
                <w:sz w:val="22"/>
                <w:szCs w:val="22"/>
              </w:rPr>
            </w:pPr>
            <w:ins w:id="3200" w:author="Gombosová Erika" w:date="2015-12-11T09:50: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3201" w:author="Gombosová Erika" w:date="2015-12-11T09:50:00Z"/>
                <w:color w:val="000000"/>
                <w:sz w:val="22"/>
                <w:szCs w:val="22"/>
              </w:rPr>
            </w:pPr>
            <w:ins w:id="3202" w:author="Gombosová Erika" w:date="2015-12-11T09:50:00Z">
              <w:r w:rsidRPr="00BB2644">
                <w:rPr>
                  <w:color w:val="000000"/>
                  <w:sz w:val="22"/>
                  <w:szCs w:val="22"/>
                </w:rPr>
                <w:t> </w:t>
              </w:r>
            </w:ins>
          </w:p>
        </w:tc>
      </w:tr>
      <w:tr w:rsidR="00BB2644" w:rsidRPr="00BB2644" w:rsidDel="00E2408D" w:rsidTr="00526B68">
        <w:trPr>
          <w:trHeight w:val="300"/>
          <w:del w:id="3203" w:author="Gombosová Erika" w:date="2015-12-11T09:50:00Z"/>
        </w:trPr>
        <w:tc>
          <w:tcPr>
            <w:tcW w:w="3559" w:type="dxa"/>
            <w:gridSpan w:val="2"/>
            <w:shd w:val="clear" w:color="auto" w:fill="auto"/>
            <w:hideMark/>
          </w:tcPr>
          <w:p w:rsidR="00BB2644" w:rsidRPr="00BB2644" w:rsidDel="00E2408D" w:rsidRDefault="00BB2644" w:rsidP="00BB2644">
            <w:pPr>
              <w:rPr>
                <w:del w:id="3204" w:author="Gombosová Erika" w:date="2015-12-11T09:50:00Z"/>
                <w:b/>
                <w:bCs/>
                <w:sz w:val="22"/>
                <w:szCs w:val="22"/>
              </w:rPr>
            </w:pPr>
            <w:del w:id="3205" w:author="Gombosová Erika" w:date="2015-12-11T09:50: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3206" w:author="Gombosová Erika" w:date="2015-12-11T09:50:00Z"/>
                <w:color w:val="000000"/>
                <w:sz w:val="22"/>
                <w:szCs w:val="22"/>
              </w:rPr>
            </w:pPr>
            <w:del w:id="3207" w:author="Gombosová Erika" w:date="2015-12-11T09:50:00Z">
              <w:r w:rsidRPr="00BB2644" w:rsidDel="00E2408D">
                <w:rPr>
                  <w:color w:val="000000"/>
                  <w:sz w:val="22"/>
                  <w:szCs w:val="22"/>
                </w:rPr>
                <w:delText> </w:delText>
              </w:r>
            </w:del>
          </w:p>
        </w:tc>
      </w:tr>
      <w:tr w:rsidR="00BB2644" w:rsidRPr="00BB2644" w:rsidDel="00E2408D" w:rsidTr="00526B68">
        <w:trPr>
          <w:trHeight w:val="300"/>
          <w:del w:id="3208" w:author="Gombosová Erika" w:date="2015-12-11T09:50:00Z"/>
        </w:trPr>
        <w:tc>
          <w:tcPr>
            <w:tcW w:w="3559" w:type="dxa"/>
            <w:gridSpan w:val="2"/>
            <w:shd w:val="clear" w:color="auto" w:fill="auto"/>
            <w:hideMark/>
          </w:tcPr>
          <w:p w:rsidR="00BB2644" w:rsidRPr="00BB2644" w:rsidDel="00E2408D" w:rsidRDefault="00BB2644" w:rsidP="00BB2644">
            <w:pPr>
              <w:rPr>
                <w:del w:id="3209" w:author="Gombosová Erika" w:date="2015-12-11T09:50:00Z"/>
                <w:b/>
                <w:bCs/>
                <w:sz w:val="22"/>
                <w:szCs w:val="22"/>
              </w:rPr>
            </w:pPr>
            <w:del w:id="3210" w:author="Gombosová Erika" w:date="2015-12-11T09:50:00Z">
              <w:r w:rsidRPr="00BB2644" w:rsidDel="00E2408D">
                <w:rPr>
                  <w:b/>
                  <w:bCs/>
                  <w:sz w:val="22"/>
                  <w:szCs w:val="22"/>
                </w:rPr>
                <w:delText>Dátum:</w:delText>
              </w:r>
            </w:del>
          </w:p>
        </w:tc>
        <w:tc>
          <w:tcPr>
            <w:tcW w:w="5528" w:type="dxa"/>
            <w:gridSpan w:val="5"/>
            <w:shd w:val="clear" w:color="auto" w:fill="auto"/>
            <w:vAlign w:val="center"/>
            <w:hideMark/>
          </w:tcPr>
          <w:p w:rsidR="00BB2644" w:rsidRPr="00BB2644" w:rsidDel="00E2408D" w:rsidRDefault="00BB2644" w:rsidP="00BB2644">
            <w:pPr>
              <w:rPr>
                <w:del w:id="3211" w:author="Gombosová Erika" w:date="2015-12-11T09:50:00Z"/>
                <w:color w:val="000000"/>
                <w:sz w:val="22"/>
                <w:szCs w:val="22"/>
              </w:rPr>
            </w:pPr>
            <w:del w:id="3212" w:author="Gombosová Erika" w:date="2015-12-11T09:50:00Z">
              <w:r w:rsidRPr="00BB2644" w:rsidDel="00E2408D">
                <w:rPr>
                  <w:color w:val="000000"/>
                  <w:sz w:val="22"/>
                  <w:szCs w:val="22"/>
                </w:rPr>
                <w:delText> </w:delText>
              </w:r>
            </w:del>
          </w:p>
        </w:tc>
      </w:tr>
      <w:tr w:rsidR="00BB2644" w:rsidRPr="00BB2644" w:rsidDel="00E2408D" w:rsidTr="00526B68">
        <w:trPr>
          <w:trHeight w:val="330"/>
          <w:del w:id="3213" w:author="Gombosová Erika" w:date="2015-12-11T09:50:00Z"/>
        </w:trPr>
        <w:tc>
          <w:tcPr>
            <w:tcW w:w="3559" w:type="dxa"/>
            <w:gridSpan w:val="2"/>
            <w:shd w:val="clear" w:color="000000" w:fill="FFFFFF"/>
            <w:hideMark/>
          </w:tcPr>
          <w:p w:rsidR="00BB2644" w:rsidRPr="00BB2644" w:rsidDel="00E2408D" w:rsidRDefault="00BB2644" w:rsidP="00BB2644">
            <w:pPr>
              <w:rPr>
                <w:del w:id="3214" w:author="Gombosová Erika" w:date="2015-12-11T09:50:00Z"/>
                <w:b/>
                <w:bCs/>
                <w:sz w:val="22"/>
                <w:szCs w:val="22"/>
              </w:rPr>
            </w:pPr>
            <w:del w:id="3215" w:author="Gombosová Erika" w:date="2015-12-11T09:50: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3216" w:author="Gombosová Erika" w:date="2015-12-11T09:50:00Z"/>
                <w:color w:val="000000"/>
                <w:sz w:val="22"/>
                <w:szCs w:val="22"/>
              </w:rPr>
            </w:pPr>
            <w:del w:id="3217" w:author="Gombosová Erika" w:date="2015-12-11T09:50:00Z">
              <w:r w:rsidRPr="00BB2644" w:rsidDel="00E2408D">
                <w:rPr>
                  <w:color w:val="000000"/>
                  <w:sz w:val="22"/>
                  <w:szCs w:val="22"/>
                </w:rPr>
                <w:delText> </w:delText>
              </w:r>
            </w:del>
          </w:p>
        </w:tc>
      </w:tr>
      <w:tr w:rsidR="00BB2644" w:rsidRPr="00BB2644" w:rsidDel="00E2408D" w:rsidTr="00526B68">
        <w:trPr>
          <w:trHeight w:val="300"/>
          <w:del w:id="3218" w:author="Gombosová Erika" w:date="2015-12-11T09:50:00Z"/>
        </w:trPr>
        <w:tc>
          <w:tcPr>
            <w:tcW w:w="9087" w:type="dxa"/>
            <w:gridSpan w:val="7"/>
            <w:shd w:val="clear" w:color="auto" w:fill="auto"/>
            <w:noWrap/>
            <w:vAlign w:val="bottom"/>
            <w:hideMark/>
          </w:tcPr>
          <w:p w:rsidR="00BB2644" w:rsidRPr="00BB2644" w:rsidDel="00E2408D" w:rsidRDefault="00BB2644" w:rsidP="00BB2644">
            <w:pPr>
              <w:jc w:val="center"/>
              <w:rPr>
                <w:del w:id="3219" w:author="Gombosová Erika" w:date="2015-12-11T09:50:00Z"/>
                <w:color w:val="000000"/>
                <w:sz w:val="22"/>
                <w:szCs w:val="22"/>
              </w:rPr>
            </w:pPr>
            <w:del w:id="3220" w:author="Gombosová Erika" w:date="2015-12-11T09:50:00Z">
              <w:r w:rsidRPr="00BB2644" w:rsidDel="00E2408D">
                <w:rPr>
                  <w:color w:val="000000"/>
                  <w:sz w:val="22"/>
                  <w:szCs w:val="22"/>
                </w:rPr>
                <w:delText> </w:delText>
              </w:r>
            </w:del>
          </w:p>
        </w:tc>
      </w:tr>
      <w:tr w:rsidR="00BB2644" w:rsidRPr="00BB2644" w:rsidDel="00E2408D" w:rsidTr="00526B68">
        <w:trPr>
          <w:trHeight w:val="300"/>
          <w:del w:id="3221" w:author="Gombosová Erika" w:date="2015-12-11T09:50:00Z"/>
        </w:trPr>
        <w:tc>
          <w:tcPr>
            <w:tcW w:w="3559" w:type="dxa"/>
            <w:gridSpan w:val="2"/>
            <w:shd w:val="clear" w:color="000000" w:fill="FFFFFF"/>
            <w:hideMark/>
          </w:tcPr>
          <w:p w:rsidR="00BB2644" w:rsidRPr="00BB2644" w:rsidDel="00E2408D" w:rsidRDefault="00BB2644" w:rsidP="00BB2644">
            <w:pPr>
              <w:rPr>
                <w:del w:id="3222" w:author="Gombosová Erika" w:date="2015-12-11T09:50:00Z"/>
                <w:b/>
                <w:bCs/>
                <w:sz w:val="22"/>
                <w:szCs w:val="22"/>
              </w:rPr>
            </w:pPr>
            <w:del w:id="3223" w:author="Gombosová Erika" w:date="2015-12-11T09:50: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3224" w:author="Gombosová Erika" w:date="2015-12-11T09:50:00Z"/>
                <w:color w:val="000000"/>
                <w:sz w:val="22"/>
                <w:szCs w:val="22"/>
              </w:rPr>
            </w:pPr>
            <w:del w:id="3225" w:author="Gombosová Erika" w:date="2015-12-11T09:50:00Z">
              <w:r w:rsidRPr="00BB2644" w:rsidDel="00E2408D">
                <w:rPr>
                  <w:color w:val="000000"/>
                  <w:sz w:val="22"/>
                  <w:szCs w:val="22"/>
                </w:rPr>
                <w:delText> </w:delText>
              </w:r>
            </w:del>
          </w:p>
        </w:tc>
      </w:tr>
      <w:tr w:rsidR="00BB2644" w:rsidRPr="00BB2644" w:rsidDel="00E2408D" w:rsidTr="00526B68">
        <w:trPr>
          <w:trHeight w:val="300"/>
          <w:del w:id="3226" w:author="Gombosová Erika" w:date="2015-12-11T09:50:00Z"/>
        </w:trPr>
        <w:tc>
          <w:tcPr>
            <w:tcW w:w="3559" w:type="dxa"/>
            <w:gridSpan w:val="2"/>
            <w:shd w:val="clear" w:color="000000" w:fill="FFFFFF"/>
            <w:hideMark/>
          </w:tcPr>
          <w:p w:rsidR="00BB2644" w:rsidRPr="00BB2644" w:rsidDel="00E2408D" w:rsidRDefault="00BB2644" w:rsidP="00BB2644">
            <w:pPr>
              <w:rPr>
                <w:del w:id="3227" w:author="Gombosová Erika" w:date="2015-12-11T09:50:00Z"/>
                <w:b/>
                <w:bCs/>
                <w:sz w:val="22"/>
                <w:szCs w:val="22"/>
              </w:rPr>
            </w:pPr>
            <w:del w:id="3228" w:author="Gombosová Erika" w:date="2015-12-11T09:50:00Z">
              <w:r w:rsidRPr="00BB2644" w:rsidDel="00E2408D">
                <w:rPr>
                  <w:b/>
                  <w:bCs/>
                  <w:sz w:val="22"/>
                  <w:szCs w:val="22"/>
                </w:rPr>
                <w:delText xml:space="preserve">Dátum: </w:delText>
              </w:r>
            </w:del>
          </w:p>
        </w:tc>
        <w:tc>
          <w:tcPr>
            <w:tcW w:w="5528" w:type="dxa"/>
            <w:gridSpan w:val="5"/>
            <w:shd w:val="clear" w:color="auto" w:fill="auto"/>
            <w:vAlign w:val="center"/>
            <w:hideMark/>
          </w:tcPr>
          <w:p w:rsidR="00BB2644" w:rsidRPr="00BB2644" w:rsidDel="00E2408D" w:rsidRDefault="00BB2644" w:rsidP="00BB2644">
            <w:pPr>
              <w:rPr>
                <w:del w:id="3229" w:author="Gombosová Erika" w:date="2015-12-11T09:50:00Z"/>
                <w:color w:val="000000"/>
                <w:sz w:val="22"/>
                <w:szCs w:val="22"/>
              </w:rPr>
            </w:pPr>
            <w:del w:id="3230" w:author="Gombosová Erika" w:date="2015-12-11T09:50:00Z">
              <w:r w:rsidRPr="00BB2644" w:rsidDel="00E2408D">
                <w:rPr>
                  <w:color w:val="000000"/>
                  <w:sz w:val="22"/>
                  <w:szCs w:val="22"/>
                </w:rPr>
                <w:delText> </w:delText>
              </w:r>
            </w:del>
          </w:p>
        </w:tc>
      </w:tr>
      <w:tr w:rsidR="00BB2644" w:rsidRPr="00BB2644" w:rsidDel="00E2408D" w:rsidTr="00526B68">
        <w:trPr>
          <w:trHeight w:val="330"/>
          <w:del w:id="3231" w:author="Gombosová Erika" w:date="2015-12-11T09:50:00Z"/>
        </w:trPr>
        <w:tc>
          <w:tcPr>
            <w:tcW w:w="3559" w:type="dxa"/>
            <w:gridSpan w:val="2"/>
            <w:shd w:val="clear" w:color="000000" w:fill="FFFFFF"/>
            <w:hideMark/>
          </w:tcPr>
          <w:p w:rsidR="00BB2644" w:rsidRPr="00BB2644" w:rsidDel="00E2408D" w:rsidRDefault="00BB2644" w:rsidP="00BB2644">
            <w:pPr>
              <w:rPr>
                <w:del w:id="3232" w:author="Gombosová Erika" w:date="2015-12-11T09:50:00Z"/>
                <w:b/>
                <w:bCs/>
                <w:sz w:val="22"/>
                <w:szCs w:val="22"/>
              </w:rPr>
            </w:pPr>
            <w:del w:id="3233" w:author="Gombosová Erika" w:date="2015-12-11T09:50: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3234" w:author="Gombosová Erika" w:date="2015-12-11T09:50:00Z"/>
                <w:color w:val="000000"/>
                <w:sz w:val="22"/>
                <w:szCs w:val="22"/>
              </w:rPr>
            </w:pPr>
            <w:del w:id="3235" w:author="Gombosová Erika" w:date="2015-12-11T09:50:00Z">
              <w:r w:rsidRPr="00BB2644" w:rsidDel="00E2408D">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236" w:name="KZ_27"/>
            <w:r w:rsidRPr="00BB2644">
              <w:rPr>
                <w:b/>
                <w:bCs/>
                <w:color w:val="FFFFFF"/>
              </w:rPr>
              <w:lastRenderedPageBreak/>
              <w:t xml:space="preserve">Kontrolný zoznam k </w:t>
            </w:r>
            <w:ins w:id="3237" w:author="Gombosová Erika" w:date="2015-12-15T16:45:00Z">
              <w:r w:rsidR="00432B14">
                <w:rPr>
                  <w:b/>
                  <w:bCs/>
                  <w:color w:val="FFFFFF"/>
                </w:rPr>
                <w:t>finančnej</w:t>
              </w:r>
            </w:ins>
            <w:del w:id="3238" w:author="Gombosová Erika" w:date="2015-12-15T16:45:00Z">
              <w:r w:rsidRPr="00BB2644" w:rsidDel="00432B14">
                <w:rPr>
                  <w:b/>
                  <w:bCs/>
                  <w:color w:val="FFFFFF"/>
                </w:rPr>
                <w:delText>administratívne</w:delText>
              </w:r>
            </w:del>
            <w:del w:id="3239" w:author="Gombosová Erika" w:date="2015-12-15T16:46:00Z">
              <w:r w:rsidRPr="00BB2644" w:rsidDel="00432B14">
                <w:rPr>
                  <w:b/>
                  <w:bCs/>
                  <w:color w:val="FFFFFF"/>
                </w:rPr>
                <w:delText>j</w:delText>
              </w:r>
            </w:del>
            <w:r w:rsidRPr="00BB2644">
              <w:rPr>
                <w:b/>
                <w:bCs/>
                <w:color w:val="FFFFFF"/>
              </w:rPr>
              <w:t xml:space="preserve"> kontrole VO</w:t>
            </w:r>
            <w:r w:rsidRPr="00BB2644">
              <w:rPr>
                <w:b/>
                <w:bCs/>
                <w:color w:val="FFFFFF"/>
              </w:rPr>
              <w:br/>
            </w:r>
            <w:r w:rsidR="00DE5422" w:rsidRPr="00DE5422">
              <w:rPr>
                <w:b/>
                <w:bCs/>
                <w:color w:val="FFFFFF"/>
              </w:rPr>
              <w:t>Nadlimitná zákazka - súťažný dialóg - následná ex-post kontrola</w:t>
            </w:r>
          </w:p>
        </w:tc>
      </w:tr>
      <w:bookmarkEnd w:id="323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ins w:id="3240" w:author="Hudec Branislav" w:date="2015-12-29T10:52:00Z">
              <w:r w:rsidR="00B42345">
                <w:t xml:space="preserve">                </w:t>
              </w:r>
              <w:r w:rsidR="00B42345" w:rsidRPr="00B42345">
                <w:rPr>
                  <w:color w:val="000000"/>
                  <w:sz w:val="22"/>
                  <w:szCs w:val="22"/>
                </w:rPr>
                <w:t>d) Je zmluva uzavretá v lehote viazanosti ponúk?</w:t>
              </w:r>
            </w:ins>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ins w:id="3241" w:author="Gombosová Erika" w:date="2015-12-11T09:50:00Z"/>
        </w:trPr>
        <w:tc>
          <w:tcPr>
            <w:tcW w:w="9087" w:type="dxa"/>
            <w:gridSpan w:val="7"/>
            <w:shd w:val="clear" w:color="auto" w:fill="auto"/>
            <w:noWrap/>
            <w:vAlign w:val="center"/>
          </w:tcPr>
          <w:p w:rsidR="00E2408D" w:rsidRPr="00BD2FCC" w:rsidRDefault="00E2408D" w:rsidP="00CB451E">
            <w:pPr>
              <w:jc w:val="both"/>
              <w:rPr>
                <w:ins w:id="3242" w:author="Gombosová Erika" w:date="2015-12-11T09:50:00Z"/>
                <w:b/>
                <w:sz w:val="20"/>
                <w:szCs w:val="20"/>
              </w:rPr>
            </w:pPr>
            <w:ins w:id="3243" w:author="Gombosová Erika" w:date="2015-12-11T09:50:00Z">
              <w:r w:rsidRPr="00BD2FCC">
                <w:rPr>
                  <w:b/>
                  <w:sz w:val="20"/>
                  <w:szCs w:val="20"/>
                </w:rPr>
                <w:t>VYJADRENIE</w:t>
              </w:r>
            </w:ins>
          </w:p>
          <w:p w:rsidR="00E2408D" w:rsidRPr="00BD2FCC" w:rsidRDefault="00E2408D" w:rsidP="00CB451E">
            <w:pPr>
              <w:jc w:val="both"/>
              <w:rPr>
                <w:ins w:id="3244" w:author="Gombosová Erika" w:date="2015-12-11T09:50:00Z"/>
                <w:sz w:val="20"/>
                <w:szCs w:val="20"/>
              </w:rPr>
            </w:pPr>
          </w:p>
          <w:p w:rsidR="000C1AA0" w:rsidRPr="00A54276" w:rsidRDefault="000C1AA0" w:rsidP="000C1AA0">
            <w:pPr>
              <w:rPr>
                <w:ins w:id="3245" w:author="Gombosová Erika" w:date="2015-12-15T13:06:00Z"/>
              </w:rPr>
            </w:pPr>
            <w:ins w:id="3246" w:author="Gombosová Erika" w:date="2015-12-15T13:06:00Z">
              <w:r w:rsidRPr="00B64015">
                <w:rPr>
                  <w:sz w:val="20"/>
                  <w:szCs w:val="20"/>
                </w:rPr>
                <w:t xml:space="preserve">Na základe overených skutočností potvrdzujem, že </w:t>
              </w:r>
              <w:r>
                <w:rPr>
                  <w:sz w:val="20"/>
                  <w:szCs w:val="20"/>
                </w:rPr>
                <w:t xml:space="preserve"> </w:t>
              </w:r>
            </w:ins>
            <w:customXmlInsRangeStart w:id="3247" w:author="Gombosová Erika" w:date="2015-12-15T13:06:00Z"/>
            <w:sdt>
              <w:sdtPr>
                <w:rPr>
                  <w:sz w:val="20"/>
                  <w:szCs w:val="20"/>
                </w:rPr>
                <w:id w:val="1686623492"/>
                <w:placeholder>
                  <w:docPart w:val="B3498860172F4D2B93778B5AC39AFD4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InsRangeEnd w:id="3247"/>
                <w:ins w:id="3248" w:author="Gombosová Erika" w:date="2015-12-15T13:06:00Z">
                  <w:r w:rsidRPr="00B64015">
                    <w:rPr>
                      <w:sz w:val="20"/>
                      <w:szCs w:val="20"/>
                    </w:rPr>
                    <w:t>Vyberte položku.</w:t>
                  </w:r>
                </w:ins>
                <w:customXmlInsRangeStart w:id="3249" w:author="Gombosová Erika" w:date="2015-12-15T13:06:00Z"/>
              </w:sdtContent>
            </w:sdt>
            <w:customXmlInsRangeEnd w:id="3249"/>
            <w:ins w:id="3250" w:author="Gombosová Erika" w:date="2015-12-15T13:06:00Z">
              <w:r w:rsidRPr="00B64015">
                <w:rPr>
                  <w:sz w:val="20"/>
                  <w:szCs w:val="20"/>
                </w:rPr>
                <w:t xml:space="preserve">   </w:t>
              </w:r>
            </w:ins>
          </w:p>
          <w:p w:rsidR="00E2408D" w:rsidRPr="00BB2644" w:rsidRDefault="00E2408D">
            <w:pPr>
              <w:rPr>
                <w:ins w:id="3251" w:author="Gombosová Erika" w:date="2015-12-11T09:50:00Z"/>
                <w:b/>
                <w:bCs/>
                <w:color w:val="000000"/>
                <w:sz w:val="22"/>
                <w:szCs w:val="22"/>
              </w:rPr>
              <w:pPrChange w:id="3252" w:author="Gombosová Erika" w:date="2015-12-15T13:06:00Z">
                <w:pPr>
                  <w:jc w:val="center"/>
                </w:pPr>
              </w:pPrChange>
            </w:pPr>
          </w:p>
        </w:tc>
      </w:tr>
      <w:tr w:rsidR="00E2408D" w:rsidRPr="00BB2644" w:rsidTr="00CB451E">
        <w:trPr>
          <w:trHeight w:val="300"/>
          <w:ins w:id="3253" w:author="Gombosová Erika" w:date="2015-12-11T09:50:00Z"/>
        </w:trPr>
        <w:tc>
          <w:tcPr>
            <w:tcW w:w="3559" w:type="dxa"/>
            <w:gridSpan w:val="2"/>
            <w:shd w:val="clear" w:color="auto" w:fill="auto"/>
            <w:vAlign w:val="center"/>
            <w:hideMark/>
          </w:tcPr>
          <w:p w:rsidR="00E2408D" w:rsidRPr="00BB2644" w:rsidRDefault="00E2408D" w:rsidP="00CB451E">
            <w:pPr>
              <w:rPr>
                <w:ins w:id="3254" w:author="Gombosová Erika" w:date="2015-12-11T09:50:00Z"/>
                <w:b/>
                <w:bCs/>
                <w:sz w:val="22"/>
                <w:szCs w:val="22"/>
              </w:rPr>
            </w:pPr>
            <w:ins w:id="3255" w:author="Gombosová Erika" w:date="2015-12-11T09:50:00Z">
              <w:r w:rsidRPr="00BB2644">
                <w:rPr>
                  <w:b/>
                  <w:bCs/>
                  <w:sz w:val="22"/>
                  <w:szCs w:val="22"/>
                </w:rPr>
                <w:t>Kontrolu vykonal</w:t>
              </w:r>
              <w:r w:rsidRPr="00BD2FCC">
                <w:rPr>
                  <w:rStyle w:val="Odkaznapoznmkupodiarou"/>
                  <w:b/>
                  <w:bCs/>
                  <w:sz w:val="20"/>
                  <w:szCs w:val="20"/>
                </w:rPr>
                <w:footnoteReference w:id="53"/>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3258" w:author="Gombosová Erika" w:date="2015-12-11T09:50:00Z"/>
                <w:color w:val="000000"/>
                <w:sz w:val="22"/>
                <w:szCs w:val="22"/>
              </w:rPr>
            </w:pPr>
            <w:ins w:id="3259" w:author="Gombosová Erika" w:date="2015-12-11T09:50:00Z">
              <w:r w:rsidRPr="00BB2644">
                <w:rPr>
                  <w:color w:val="000000"/>
                  <w:sz w:val="22"/>
                  <w:szCs w:val="22"/>
                </w:rPr>
                <w:t> </w:t>
              </w:r>
            </w:ins>
          </w:p>
        </w:tc>
      </w:tr>
      <w:tr w:rsidR="00E2408D" w:rsidRPr="00BB2644" w:rsidTr="00CB451E">
        <w:trPr>
          <w:trHeight w:val="300"/>
          <w:ins w:id="3260" w:author="Gombosová Erika" w:date="2015-12-11T09:50:00Z"/>
        </w:trPr>
        <w:tc>
          <w:tcPr>
            <w:tcW w:w="3559" w:type="dxa"/>
            <w:gridSpan w:val="2"/>
            <w:shd w:val="clear" w:color="auto" w:fill="auto"/>
            <w:vAlign w:val="center"/>
            <w:hideMark/>
          </w:tcPr>
          <w:p w:rsidR="00E2408D" w:rsidRPr="00BB2644" w:rsidRDefault="00E2408D" w:rsidP="00CB451E">
            <w:pPr>
              <w:rPr>
                <w:ins w:id="3261" w:author="Gombosová Erika" w:date="2015-12-11T09:50:00Z"/>
                <w:b/>
                <w:bCs/>
                <w:sz w:val="22"/>
                <w:szCs w:val="22"/>
              </w:rPr>
            </w:pPr>
            <w:ins w:id="3262" w:author="Gombosová Erika" w:date="2015-12-11T09:50:00Z">
              <w:r w:rsidRPr="00BB2644">
                <w:rPr>
                  <w:b/>
                  <w:bCs/>
                  <w:sz w:val="22"/>
                  <w:szCs w:val="22"/>
                </w:rPr>
                <w:t>Dátum:</w:t>
              </w:r>
            </w:ins>
          </w:p>
        </w:tc>
        <w:tc>
          <w:tcPr>
            <w:tcW w:w="5528" w:type="dxa"/>
            <w:gridSpan w:val="5"/>
            <w:shd w:val="clear" w:color="auto" w:fill="auto"/>
            <w:vAlign w:val="center"/>
            <w:hideMark/>
          </w:tcPr>
          <w:p w:rsidR="00E2408D" w:rsidRPr="00BB2644" w:rsidRDefault="00E2408D" w:rsidP="00CB451E">
            <w:pPr>
              <w:rPr>
                <w:ins w:id="3263" w:author="Gombosová Erika" w:date="2015-12-11T09:50:00Z"/>
                <w:color w:val="000000"/>
                <w:sz w:val="22"/>
                <w:szCs w:val="22"/>
              </w:rPr>
            </w:pPr>
            <w:ins w:id="3264" w:author="Gombosová Erika" w:date="2015-12-11T09:50:00Z">
              <w:r w:rsidRPr="00BB2644">
                <w:rPr>
                  <w:color w:val="000000"/>
                  <w:sz w:val="22"/>
                  <w:szCs w:val="22"/>
                </w:rPr>
                <w:t> </w:t>
              </w:r>
            </w:ins>
          </w:p>
        </w:tc>
      </w:tr>
      <w:tr w:rsidR="00E2408D" w:rsidRPr="00BB2644" w:rsidTr="00CB451E">
        <w:trPr>
          <w:trHeight w:val="300"/>
          <w:ins w:id="3265" w:author="Gombosová Erika" w:date="2015-12-11T09:50:00Z"/>
        </w:trPr>
        <w:tc>
          <w:tcPr>
            <w:tcW w:w="3559" w:type="dxa"/>
            <w:gridSpan w:val="2"/>
            <w:shd w:val="clear" w:color="000000" w:fill="FFFFFF"/>
            <w:vAlign w:val="center"/>
            <w:hideMark/>
          </w:tcPr>
          <w:p w:rsidR="00E2408D" w:rsidRPr="00BB2644" w:rsidRDefault="00E2408D" w:rsidP="00CB451E">
            <w:pPr>
              <w:rPr>
                <w:ins w:id="3266" w:author="Gombosová Erika" w:date="2015-12-11T09:50:00Z"/>
                <w:b/>
                <w:bCs/>
                <w:sz w:val="22"/>
                <w:szCs w:val="22"/>
              </w:rPr>
            </w:pPr>
            <w:ins w:id="3267" w:author="Gombosová Erika" w:date="2015-12-11T09:50: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3268" w:author="Gombosová Erika" w:date="2015-12-11T09:50:00Z"/>
                <w:color w:val="000000"/>
                <w:sz w:val="22"/>
                <w:szCs w:val="22"/>
              </w:rPr>
            </w:pPr>
            <w:ins w:id="3269" w:author="Gombosová Erika" w:date="2015-12-11T09:50:00Z">
              <w:r w:rsidRPr="00BB2644">
                <w:rPr>
                  <w:color w:val="000000"/>
                  <w:sz w:val="22"/>
                  <w:szCs w:val="22"/>
                </w:rPr>
                <w:t> </w:t>
              </w:r>
            </w:ins>
          </w:p>
        </w:tc>
      </w:tr>
      <w:tr w:rsidR="00E2408D" w:rsidRPr="00BB2644" w:rsidTr="00CB451E">
        <w:trPr>
          <w:trHeight w:val="300"/>
          <w:ins w:id="3270" w:author="Gombosová Erika" w:date="2015-12-11T09:50:00Z"/>
        </w:trPr>
        <w:tc>
          <w:tcPr>
            <w:tcW w:w="9087" w:type="dxa"/>
            <w:gridSpan w:val="7"/>
            <w:shd w:val="clear" w:color="auto" w:fill="auto"/>
            <w:noWrap/>
            <w:vAlign w:val="bottom"/>
            <w:hideMark/>
          </w:tcPr>
          <w:p w:rsidR="00E2408D" w:rsidRPr="00BB2644" w:rsidRDefault="00E2408D" w:rsidP="00CB451E">
            <w:pPr>
              <w:jc w:val="center"/>
              <w:rPr>
                <w:ins w:id="3271" w:author="Gombosová Erika" w:date="2015-12-11T09:50:00Z"/>
                <w:color w:val="000000"/>
                <w:sz w:val="22"/>
                <w:szCs w:val="22"/>
              </w:rPr>
            </w:pPr>
            <w:ins w:id="3272" w:author="Gombosová Erika" w:date="2015-12-11T09:50:00Z">
              <w:r w:rsidRPr="00BB2644">
                <w:rPr>
                  <w:color w:val="000000"/>
                  <w:sz w:val="22"/>
                  <w:szCs w:val="22"/>
                </w:rPr>
                <w:t> </w:t>
              </w:r>
            </w:ins>
          </w:p>
        </w:tc>
      </w:tr>
      <w:tr w:rsidR="00E2408D" w:rsidRPr="00BB2644" w:rsidTr="00CB451E">
        <w:trPr>
          <w:trHeight w:val="300"/>
          <w:ins w:id="3273" w:author="Gombosová Erika" w:date="2015-12-11T09:50:00Z"/>
        </w:trPr>
        <w:tc>
          <w:tcPr>
            <w:tcW w:w="3559" w:type="dxa"/>
            <w:gridSpan w:val="2"/>
            <w:shd w:val="clear" w:color="000000" w:fill="FFFFFF"/>
            <w:vAlign w:val="center"/>
            <w:hideMark/>
          </w:tcPr>
          <w:p w:rsidR="00E2408D" w:rsidRPr="00BB2644" w:rsidRDefault="00E2408D" w:rsidP="00CB451E">
            <w:pPr>
              <w:rPr>
                <w:ins w:id="3274" w:author="Gombosová Erika" w:date="2015-12-11T09:50:00Z"/>
                <w:b/>
                <w:bCs/>
                <w:sz w:val="22"/>
                <w:szCs w:val="22"/>
              </w:rPr>
            </w:pPr>
            <w:ins w:id="3275" w:author="Gombosová Erika" w:date="2015-12-11T09:50:00Z">
              <w:r w:rsidRPr="00BB2644">
                <w:rPr>
                  <w:b/>
                  <w:bCs/>
                  <w:sz w:val="22"/>
                  <w:szCs w:val="22"/>
                </w:rPr>
                <w:t>Kontrolu vykonal</w:t>
              </w:r>
              <w:r w:rsidRPr="00BD2FCC">
                <w:rPr>
                  <w:rStyle w:val="Odkaznapoznmkupodiarou"/>
                  <w:b/>
                  <w:bCs/>
                  <w:sz w:val="20"/>
                  <w:szCs w:val="20"/>
                </w:rPr>
                <w:footnoteReference w:id="54"/>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3278" w:author="Gombosová Erika" w:date="2015-12-11T09:50:00Z"/>
                <w:color w:val="000000"/>
                <w:sz w:val="22"/>
                <w:szCs w:val="22"/>
              </w:rPr>
            </w:pPr>
            <w:ins w:id="3279" w:author="Gombosová Erika" w:date="2015-12-11T09:50:00Z">
              <w:r w:rsidRPr="00BB2644">
                <w:rPr>
                  <w:color w:val="000000"/>
                  <w:sz w:val="22"/>
                  <w:szCs w:val="22"/>
                </w:rPr>
                <w:t> </w:t>
              </w:r>
            </w:ins>
          </w:p>
        </w:tc>
      </w:tr>
      <w:tr w:rsidR="00E2408D" w:rsidRPr="00BB2644" w:rsidTr="00CB451E">
        <w:trPr>
          <w:trHeight w:val="300"/>
          <w:ins w:id="3280" w:author="Gombosová Erika" w:date="2015-12-11T09:50:00Z"/>
        </w:trPr>
        <w:tc>
          <w:tcPr>
            <w:tcW w:w="3559" w:type="dxa"/>
            <w:gridSpan w:val="2"/>
            <w:shd w:val="clear" w:color="000000" w:fill="FFFFFF"/>
            <w:vAlign w:val="center"/>
            <w:hideMark/>
          </w:tcPr>
          <w:p w:rsidR="00E2408D" w:rsidRPr="00BB2644" w:rsidRDefault="00E2408D" w:rsidP="00CB451E">
            <w:pPr>
              <w:rPr>
                <w:ins w:id="3281" w:author="Gombosová Erika" w:date="2015-12-11T09:50:00Z"/>
                <w:b/>
                <w:bCs/>
                <w:sz w:val="22"/>
                <w:szCs w:val="22"/>
              </w:rPr>
            </w:pPr>
            <w:ins w:id="3282" w:author="Gombosová Erika" w:date="2015-12-11T09:50:00Z">
              <w:r w:rsidRPr="00BB2644">
                <w:rPr>
                  <w:b/>
                  <w:bCs/>
                  <w:sz w:val="22"/>
                  <w:szCs w:val="22"/>
                </w:rPr>
                <w:t xml:space="preserve">Dátum: </w:t>
              </w:r>
            </w:ins>
          </w:p>
        </w:tc>
        <w:tc>
          <w:tcPr>
            <w:tcW w:w="5528" w:type="dxa"/>
            <w:gridSpan w:val="5"/>
            <w:shd w:val="clear" w:color="auto" w:fill="auto"/>
            <w:vAlign w:val="center"/>
            <w:hideMark/>
          </w:tcPr>
          <w:p w:rsidR="00E2408D" w:rsidRPr="00BB2644" w:rsidRDefault="00E2408D" w:rsidP="00CB451E">
            <w:pPr>
              <w:rPr>
                <w:ins w:id="3283" w:author="Gombosová Erika" w:date="2015-12-11T09:50:00Z"/>
                <w:color w:val="000000"/>
                <w:sz w:val="22"/>
                <w:szCs w:val="22"/>
              </w:rPr>
            </w:pPr>
            <w:ins w:id="3284" w:author="Gombosová Erika" w:date="2015-12-11T09:50:00Z">
              <w:r w:rsidRPr="00BB2644">
                <w:rPr>
                  <w:color w:val="000000"/>
                  <w:sz w:val="22"/>
                  <w:szCs w:val="22"/>
                </w:rPr>
                <w:t> </w:t>
              </w:r>
            </w:ins>
          </w:p>
        </w:tc>
      </w:tr>
      <w:tr w:rsidR="00E2408D" w:rsidRPr="00BB2644" w:rsidTr="00CB451E">
        <w:trPr>
          <w:trHeight w:val="300"/>
          <w:ins w:id="3285" w:author="Gombosová Erika" w:date="2015-12-11T09:50:00Z"/>
        </w:trPr>
        <w:tc>
          <w:tcPr>
            <w:tcW w:w="3559" w:type="dxa"/>
            <w:gridSpan w:val="2"/>
            <w:shd w:val="clear" w:color="000000" w:fill="FFFFFF"/>
            <w:vAlign w:val="center"/>
            <w:hideMark/>
          </w:tcPr>
          <w:p w:rsidR="00E2408D" w:rsidRPr="00BB2644" w:rsidRDefault="00E2408D" w:rsidP="00CB451E">
            <w:pPr>
              <w:rPr>
                <w:ins w:id="3286" w:author="Gombosová Erika" w:date="2015-12-11T09:50:00Z"/>
                <w:b/>
                <w:bCs/>
                <w:sz w:val="22"/>
                <w:szCs w:val="22"/>
              </w:rPr>
            </w:pPr>
            <w:ins w:id="3287" w:author="Gombosová Erika" w:date="2015-12-11T09:50: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3288" w:author="Gombosová Erika" w:date="2015-12-11T09:50:00Z"/>
                <w:color w:val="000000"/>
                <w:sz w:val="22"/>
                <w:szCs w:val="22"/>
              </w:rPr>
            </w:pPr>
            <w:ins w:id="3289" w:author="Gombosová Erika" w:date="2015-12-11T09:50:00Z">
              <w:r w:rsidRPr="00BB2644">
                <w:rPr>
                  <w:color w:val="000000"/>
                  <w:sz w:val="22"/>
                  <w:szCs w:val="22"/>
                </w:rPr>
                <w:t> </w:t>
              </w:r>
            </w:ins>
          </w:p>
        </w:tc>
      </w:tr>
      <w:tr w:rsidR="00BB2644" w:rsidRPr="00BB2644" w:rsidDel="00E2408D" w:rsidTr="00526B68">
        <w:trPr>
          <w:trHeight w:val="300"/>
          <w:del w:id="3290" w:author="Gombosová Erika" w:date="2015-12-11T09:50:00Z"/>
        </w:trPr>
        <w:tc>
          <w:tcPr>
            <w:tcW w:w="3559" w:type="dxa"/>
            <w:gridSpan w:val="2"/>
            <w:shd w:val="clear" w:color="auto" w:fill="auto"/>
            <w:hideMark/>
          </w:tcPr>
          <w:p w:rsidR="00BB2644" w:rsidRPr="00BB2644" w:rsidDel="00E2408D" w:rsidRDefault="00BB2644" w:rsidP="00BB2644">
            <w:pPr>
              <w:rPr>
                <w:del w:id="3291" w:author="Gombosová Erika" w:date="2015-12-11T09:50:00Z"/>
                <w:b/>
                <w:bCs/>
                <w:sz w:val="22"/>
                <w:szCs w:val="22"/>
              </w:rPr>
            </w:pPr>
            <w:del w:id="3292" w:author="Gombosová Erika" w:date="2015-12-11T09:50: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3293" w:author="Gombosová Erika" w:date="2015-12-11T09:50:00Z"/>
                <w:color w:val="000000"/>
                <w:sz w:val="22"/>
                <w:szCs w:val="22"/>
              </w:rPr>
            </w:pPr>
            <w:del w:id="3294" w:author="Gombosová Erika" w:date="2015-12-11T09:50:00Z">
              <w:r w:rsidRPr="00BB2644" w:rsidDel="00E2408D">
                <w:rPr>
                  <w:color w:val="000000"/>
                  <w:sz w:val="22"/>
                  <w:szCs w:val="22"/>
                </w:rPr>
                <w:delText> </w:delText>
              </w:r>
            </w:del>
          </w:p>
        </w:tc>
      </w:tr>
      <w:tr w:rsidR="00BB2644" w:rsidRPr="00BB2644" w:rsidDel="00E2408D" w:rsidTr="00526B68">
        <w:trPr>
          <w:trHeight w:val="300"/>
          <w:del w:id="3295" w:author="Gombosová Erika" w:date="2015-12-11T09:50:00Z"/>
        </w:trPr>
        <w:tc>
          <w:tcPr>
            <w:tcW w:w="3559" w:type="dxa"/>
            <w:gridSpan w:val="2"/>
            <w:shd w:val="clear" w:color="auto" w:fill="auto"/>
            <w:hideMark/>
          </w:tcPr>
          <w:p w:rsidR="00BB2644" w:rsidRPr="00BB2644" w:rsidDel="00E2408D" w:rsidRDefault="00BB2644" w:rsidP="00BB2644">
            <w:pPr>
              <w:rPr>
                <w:del w:id="3296" w:author="Gombosová Erika" w:date="2015-12-11T09:50:00Z"/>
                <w:b/>
                <w:bCs/>
                <w:sz w:val="22"/>
                <w:szCs w:val="22"/>
              </w:rPr>
            </w:pPr>
            <w:del w:id="3297" w:author="Gombosová Erika" w:date="2015-12-11T09:50:00Z">
              <w:r w:rsidRPr="00BB2644" w:rsidDel="00E2408D">
                <w:rPr>
                  <w:b/>
                  <w:bCs/>
                  <w:sz w:val="22"/>
                  <w:szCs w:val="22"/>
                </w:rPr>
                <w:delText>Dátum:</w:delText>
              </w:r>
            </w:del>
          </w:p>
        </w:tc>
        <w:tc>
          <w:tcPr>
            <w:tcW w:w="5528" w:type="dxa"/>
            <w:gridSpan w:val="5"/>
            <w:shd w:val="clear" w:color="auto" w:fill="auto"/>
            <w:vAlign w:val="center"/>
            <w:hideMark/>
          </w:tcPr>
          <w:p w:rsidR="00BB2644" w:rsidRPr="00BB2644" w:rsidDel="00E2408D" w:rsidRDefault="00BB2644" w:rsidP="00BB2644">
            <w:pPr>
              <w:rPr>
                <w:del w:id="3298" w:author="Gombosová Erika" w:date="2015-12-11T09:50:00Z"/>
                <w:color w:val="000000"/>
                <w:sz w:val="22"/>
                <w:szCs w:val="22"/>
              </w:rPr>
            </w:pPr>
            <w:del w:id="3299" w:author="Gombosová Erika" w:date="2015-12-11T09:50:00Z">
              <w:r w:rsidRPr="00BB2644" w:rsidDel="00E2408D">
                <w:rPr>
                  <w:color w:val="000000"/>
                  <w:sz w:val="22"/>
                  <w:szCs w:val="22"/>
                </w:rPr>
                <w:delText> </w:delText>
              </w:r>
            </w:del>
          </w:p>
        </w:tc>
      </w:tr>
      <w:tr w:rsidR="00BB2644" w:rsidRPr="00BB2644" w:rsidDel="00E2408D" w:rsidTr="00526B68">
        <w:trPr>
          <w:trHeight w:val="330"/>
          <w:del w:id="3300" w:author="Gombosová Erika" w:date="2015-12-11T09:50:00Z"/>
        </w:trPr>
        <w:tc>
          <w:tcPr>
            <w:tcW w:w="3559" w:type="dxa"/>
            <w:gridSpan w:val="2"/>
            <w:shd w:val="clear" w:color="000000" w:fill="FFFFFF"/>
            <w:hideMark/>
          </w:tcPr>
          <w:p w:rsidR="00BB2644" w:rsidRPr="00BB2644" w:rsidDel="00E2408D" w:rsidRDefault="00BB2644" w:rsidP="00BB2644">
            <w:pPr>
              <w:rPr>
                <w:del w:id="3301" w:author="Gombosová Erika" w:date="2015-12-11T09:50:00Z"/>
                <w:b/>
                <w:bCs/>
                <w:sz w:val="22"/>
                <w:szCs w:val="22"/>
              </w:rPr>
            </w:pPr>
            <w:del w:id="3302" w:author="Gombosová Erika" w:date="2015-12-11T09:50: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3303" w:author="Gombosová Erika" w:date="2015-12-11T09:50:00Z"/>
                <w:color w:val="000000"/>
                <w:sz w:val="22"/>
                <w:szCs w:val="22"/>
              </w:rPr>
            </w:pPr>
            <w:del w:id="3304" w:author="Gombosová Erika" w:date="2015-12-11T09:50:00Z">
              <w:r w:rsidRPr="00BB2644" w:rsidDel="00E2408D">
                <w:rPr>
                  <w:color w:val="000000"/>
                  <w:sz w:val="22"/>
                  <w:szCs w:val="22"/>
                </w:rPr>
                <w:delText> </w:delText>
              </w:r>
            </w:del>
          </w:p>
        </w:tc>
      </w:tr>
      <w:tr w:rsidR="00BB2644" w:rsidRPr="00BB2644" w:rsidDel="00E2408D" w:rsidTr="00526B68">
        <w:trPr>
          <w:trHeight w:val="300"/>
          <w:del w:id="3305" w:author="Gombosová Erika" w:date="2015-12-11T09:50:00Z"/>
        </w:trPr>
        <w:tc>
          <w:tcPr>
            <w:tcW w:w="9087" w:type="dxa"/>
            <w:gridSpan w:val="7"/>
            <w:shd w:val="clear" w:color="auto" w:fill="auto"/>
            <w:noWrap/>
            <w:vAlign w:val="bottom"/>
            <w:hideMark/>
          </w:tcPr>
          <w:p w:rsidR="00BB2644" w:rsidRPr="00BB2644" w:rsidDel="00E2408D" w:rsidRDefault="00BB2644" w:rsidP="00BB2644">
            <w:pPr>
              <w:jc w:val="center"/>
              <w:rPr>
                <w:del w:id="3306" w:author="Gombosová Erika" w:date="2015-12-11T09:50:00Z"/>
                <w:color w:val="000000"/>
                <w:sz w:val="22"/>
                <w:szCs w:val="22"/>
              </w:rPr>
            </w:pPr>
            <w:del w:id="3307" w:author="Gombosová Erika" w:date="2015-12-11T09:50:00Z">
              <w:r w:rsidRPr="00BB2644" w:rsidDel="00E2408D">
                <w:rPr>
                  <w:color w:val="000000"/>
                  <w:sz w:val="22"/>
                  <w:szCs w:val="22"/>
                </w:rPr>
                <w:delText> </w:delText>
              </w:r>
            </w:del>
          </w:p>
        </w:tc>
      </w:tr>
      <w:tr w:rsidR="00BB2644" w:rsidRPr="00BB2644" w:rsidDel="00E2408D" w:rsidTr="00526B68">
        <w:trPr>
          <w:trHeight w:val="300"/>
          <w:del w:id="3308" w:author="Gombosová Erika" w:date="2015-12-11T09:50:00Z"/>
        </w:trPr>
        <w:tc>
          <w:tcPr>
            <w:tcW w:w="3559" w:type="dxa"/>
            <w:gridSpan w:val="2"/>
            <w:shd w:val="clear" w:color="000000" w:fill="FFFFFF"/>
            <w:hideMark/>
          </w:tcPr>
          <w:p w:rsidR="00BB2644" w:rsidRPr="00BB2644" w:rsidDel="00E2408D" w:rsidRDefault="00BB2644" w:rsidP="00BB2644">
            <w:pPr>
              <w:rPr>
                <w:del w:id="3309" w:author="Gombosová Erika" w:date="2015-12-11T09:50:00Z"/>
                <w:b/>
                <w:bCs/>
                <w:sz w:val="22"/>
                <w:szCs w:val="22"/>
              </w:rPr>
            </w:pPr>
            <w:del w:id="3310" w:author="Gombosová Erika" w:date="2015-12-11T09:50: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3311" w:author="Gombosová Erika" w:date="2015-12-11T09:50:00Z"/>
                <w:color w:val="000000"/>
                <w:sz w:val="22"/>
                <w:szCs w:val="22"/>
              </w:rPr>
            </w:pPr>
            <w:del w:id="3312" w:author="Gombosová Erika" w:date="2015-12-11T09:50:00Z">
              <w:r w:rsidRPr="00BB2644" w:rsidDel="00E2408D">
                <w:rPr>
                  <w:color w:val="000000"/>
                  <w:sz w:val="22"/>
                  <w:szCs w:val="22"/>
                </w:rPr>
                <w:delText> </w:delText>
              </w:r>
            </w:del>
          </w:p>
        </w:tc>
      </w:tr>
      <w:tr w:rsidR="00BB2644" w:rsidRPr="00BB2644" w:rsidDel="00E2408D" w:rsidTr="00526B68">
        <w:trPr>
          <w:trHeight w:val="300"/>
          <w:del w:id="3313" w:author="Gombosová Erika" w:date="2015-12-11T09:50:00Z"/>
        </w:trPr>
        <w:tc>
          <w:tcPr>
            <w:tcW w:w="3559" w:type="dxa"/>
            <w:gridSpan w:val="2"/>
            <w:shd w:val="clear" w:color="000000" w:fill="FFFFFF"/>
            <w:hideMark/>
          </w:tcPr>
          <w:p w:rsidR="00BB2644" w:rsidRPr="00BB2644" w:rsidDel="00E2408D" w:rsidRDefault="00BB2644" w:rsidP="00BB2644">
            <w:pPr>
              <w:rPr>
                <w:del w:id="3314" w:author="Gombosová Erika" w:date="2015-12-11T09:50:00Z"/>
                <w:b/>
                <w:bCs/>
                <w:sz w:val="22"/>
                <w:szCs w:val="22"/>
              </w:rPr>
            </w:pPr>
            <w:del w:id="3315" w:author="Gombosová Erika" w:date="2015-12-11T09:50:00Z">
              <w:r w:rsidRPr="00BB2644" w:rsidDel="00E2408D">
                <w:rPr>
                  <w:b/>
                  <w:bCs/>
                  <w:sz w:val="22"/>
                  <w:szCs w:val="22"/>
                </w:rPr>
                <w:delText xml:space="preserve">Dátum: </w:delText>
              </w:r>
            </w:del>
          </w:p>
        </w:tc>
        <w:tc>
          <w:tcPr>
            <w:tcW w:w="5528" w:type="dxa"/>
            <w:gridSpan w:val="5"/>
            <w:shd w:val="clear" w:color="auto" w:fill="auto"/>
            <w:vAlign w:val="center"/>
            <w:hideMark/>
          </w:tcPr>
          <w:p w:rsidR="00BB2644" w:rsidRPr="00BB2644" w:rsidDel="00E2408D" w:rsidRDefault="00BB2644" w:rsidP="00BB2644">
            <w:pPr>
              <w:rPr>
                <w:del w:id="3316" w:author="Gombosová Erika" w:date="2015-12-11T09:50:00Z"/>
                <w:color w:val="000000"/>
                <w:sz w:val="22"/>
                <w:szCs w:val="22"/>
              </w:rPr>
            </w:pPr>
            <w:del w:id="3317" w:author="Gombosová Erika" w:date="2015-12-11T09:50:00Z">
              <w:r w:rsidRPr="00BB2644" w:rsidDel="00E2408D">
                <w:rPr>
                  <w:color w:val="000000"/>
                  <w:sz w:val="22"/>
                  <w:szCs w:val="22"/>
                </w:rPr>
                <w:delText> </w:delText>
              </w:r>
            </w:del>
          </w:p>
        </w:tc>
      </w:tr>
      <w:tr w:rsidR="00BB2644" w:rsidRPr="00BB2644" w:rsidDel="00E2408D" w:rsidTr="00526B68">
        <w:trPr>
          <w:trHeight w:val="330"/>
          <w:del w:id="3318" w:author="Gombosová Erika" w:date="2015-12-11T09:50:00Z"/>
        </w:trPr>
        <w:tc>
          <w:tcPr>
            <w:tcW w:w="3559" w:type="dxa"/>
            <w:gridSpan w:val="2"/>
            <w:shd w:val="clear" w:color="000000" w:fill="FFFFFF"/>
            <w:hideMark/>
          </w:tcPr>
          <w:p w:rsidR="00BB2644" w:rsidRPr="00BB2644" w:rsidDel="00E2408D" w:rsidRDefault="00BB2644" w:rsidP="00BB2644">
            <w:pPr>
              <w:rPr>
                <w:del w:id="3319" w:author="Gombosová Erika" w:date="2015-12-11T09:50:00Z"/>
                <w:b/>
                <w:bCs/>
                <w:sz w:val="22"/>
                <w:szCs w:val="22"/>
              </w:rPr>
            </w:pPr>
            <w:del w:id="3320" w:author="Gombosová Erika" w:date="2015-12-11T09:50: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3321" w:author="Gombosová Erika" w:date="2015-12-11T09:50:00Z"/>
                <w:color w:val="000000"/>
                <w:sz w:val="22"/>
                <w:szCs w:val="22"/>
              </w:rPr>
            </w:pPr>
            <w:del w:id="3322" w:author="Gombosová Erika" w:date="2015-12-11T09:50:00Z">
              <w:r w:rsidRPr="00BB2644" w:rsidDel="00E2408D">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323" w:name="KZ_28"/>
            <w:r w:rsidRPr="00BB2644">
              <w:rPr>
                <w:b/>
                <w:bCs/>
                <w:color w:val="FFFFFF"/>
              </w:rPr>
              <w:lastRenderedPageBreak/>
              <w:t xml:space="preserve">Kontrolný zoznam k </w:t>
            </w:r>
            <w:proofErr w:type="spellStart"/>
            <w:ins w:id="3324" w:author="Gombosová Erika" w:date="2015-12-15T16:46:00Z">
              <w:r w:rsidR="00432B14">
                <w:rPr>
                  <w:b/>
                  <w:bCs/>
                  <w:color w:val="FFFFFF"/>
                </w:rPr>
                <w:t>finančnej</w:t>
              </w:r>
            </w:ins>
            <w:del w:id="3325" w:author="Gombosová Erika" w:date="2015-12-15T16:46:00Z">
              <w:r w:rsidRPr="00BB2644" w:rsidDel="00432B14">
                <w:rPr>
                  <w:b/>
                  <w:bCs/>
                  <w:color w:val="FFFFFF"/>
                </w:rPr>
                <w:delText xml:space="preserve">administratívnej </w:delText>
              </w:r>
            </w:del>
            <w:r w:rsidRPr="00BB2644">
              <w:rPr>
                <w:b/>
                <w:bCs/>
                <w:color w:val="FFFFFF"/>
              </w:rPr>
              <w:t>kontrole</w:t>
            </w:r>
            <w:proofErr w:type="spellEnd"/>
            <w:r w:rsidRPr="00BB2644">
              <w:rPr>
                <w:b/>
                <w:bCs/>
                <w:color w:val="FFFFFF"/>
              </w:rPr>
              <w:t xml:space="preserve"> VO</w:t>
            </w:r>
            <w:r w:rsidRPr="00BB2644">
              <w:rPr>
                <w:b/>
                <w:bCs/>
                <w:color w:val="FFFFFF"/>
              </w:rPr>
              <w:br/>
            </w:r>
            <w:r w:rsidR="00DE5422" w:rsidRPr="00DE5422">
              <w:rPr>
                <w:b/>
                <w:bCs/>
                <w:color w:val="FFFFFF"/>
              </w:rPr>
              <w:t>Nadlimitná zákazka - súťažný dialóg - štandardná ex-post kontrola</w:t>
            </w:r>
          </w:p>
        </w:tc>
      </w:tr>
      <w:bookmarkEnd w:id="3323"/>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výber postupu -  súťažný dialóg oprávnený, a to v prípade, že ide o obzvlášť zložité projekty a nemožno použiť verejnú súťaž alebo užšiu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Stanovil verejný obstarávateľ doklady na preukázanie splnenia podmienok finančného a </w:t>
            </w:r>
            <w:r w:rsidRPr="00BB2644">
              <w:rPr>
                <w:color w:val="000000"/>
                <w:sz w:val="22"/>
                <w:szCs w:val="22"/>
              </w:rPr>
              <w:lastRenderedPageBreak/>
              <w:t>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 oznámení o vyhlásení VO uviedol  verejný obstarávateľ opis projektu a svoje požiadavky, ak ich neuvedie v informatívnom dokumente, lehotu na predloženie žiadostí o účasť,  pravidlá na vyhodnotenie splnenia podmienok účasti,  ďalšie potrebné informácie?</w:t>
            </w:r>
            <w:r w:rsidRPr="00BB2644">
              <w:rPr>
                <w:color w:val="000000"/>
                <w:sz w:val="22"/>
                <w:szCs w:val="22"/>
              </w:rPr>
              <w:br/>
              <w:t>b) Je navrh</w:t>
            </w:r>
            <w:r w:rsidR="00526B68">
              <w:rPr>
                <w:color w:val="000000"/>
                <w:sz w:val="22"/>
                <w:szCs w:val="22"/>
              </w:rPr>
              <w:t>n</w:t>
            </w:r>
            <w:r w:rsidRPr="00BB2644">
              <w:rPr>
                <w:color w:val="000000"/>
                <w:sz w:val="22"/>
                <w:szCs w:val="22"/>
              </w:rPr>
              <w:t>uté kritérium ekonomicky najvýhodnejšej ponuky?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účasť na dialógu náležitosti podľa § 61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ype="page"/>
              <w:t>a) Bola PHZ určená ako cena bez DPH?</w:t>
            </w:r>
            <w:r w:rsidRPr="00BB2644">
              <w:rPr>
                <w:color w:val="000000"/>
                <w:sz w:val="22"/>
                <w:szCs w:val="22"/>
              </w:rPr>
              <w:br w:type="page"/>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ype="page"/>
              <w:t>c) Bola PHZ určená tak, že zahŕňa PHZ všetkých častí zákazky, vrátane opakovaných plnení, odmien a opcií?</w:t>
            </w:r>
            <w:r w:rsidRPr="00BB2644">
              <w:rPr>
                <w:color w:val="000000"/>
                <w:sz w:val="22"/>
                <w:szCs w:val="22"/>
              </w:rPr>
              <w:br w:type="page"/>
              <w:t>d) Je stanovená PHZ tak, že nezahŕňa PHZ aj dodávku tovaru alebo poskytnutie služieb, ktoré nie sú nevyhnutné  na splnenie zmluvy na stavebné práce?</w:t>
            </w:r>
            <w:r w:rsidRPr="00BB2644">
              <w:rPr>
                <w:color w:val="000000"/>
                <w:sz w:val="22"/>
                <w:szCs w:val="22"/>
              </w:rPr>
              <w:br w:type="page"/>
              <w:t>e) Nedošlo k rozdeleniu zákazky alebo nebol zvolený spôsob určenia jej PHZ s cieľom znížiť PHZ pod finančné limity podľa ZVO?</w:t>
            </w:r>
            <w:r w:rsidRPr="00BB2644">
              <w:rPr>
                <w:color w:val="000000"/>
                <w:sz w:val="22"/>
                <w:szCs w:val="22"/>
              </w:rPr>
              <w:br w:type="page"/>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Nebol pri zadávaní zákazky identifikovaný konflikt záujmov?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Posudzoval verejný obstarávateľ splnenie podmienok účasti vo </w:t>
            </w:r>
            <w:proofErr w:type="spellStart"/>
            <w:r w:rsidRPr="00BB2644">
              <w:rPr>
                <w:color w:val="000000"/>
                <w:sz w:val="22"/>
                <w:szCs w:val="22"/>
              </w:rPr>
              <w:t>VO</w:t>
            </w:r>
            <w:proofErr w:type="spellEnd"/>
            <w:r w:rsidRPr="00BB2644">
              <w:rPr>
                <w:color w:val="000000"/>
                <w:sz w:val="22"/>
                <w:szCs w:val="22"/>
              </w:rPr>
              <w:t xml:space="preserve"> v súlade s oznámením o vyhlásení VO a informatívnym dokumentom?</w:t>
            </w:r>
            <w:r w:rsidRPr="00BB2644">
              <w:rPr>
                <w:color w:val="000000"/>
                <w:sz w:val="22"/>
                <w:szCs w:val="22"/>
              </w:rPr>
              <w:br/>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Uverejnil verejný obstarávateľ v profile všetky zákonom vyžadované dokumenty (existujúce k </w:t>
            </w:r>
            <w:r w:rsidRPr="00BB2644">
              <w:rPr>
                <w:color w:val="000000"/>
                <w:sz w:val="22"/>
                <w:szCs w:val="22"/>
              </w:rPr>
              <w:lastRenderedPageBreak/>
              <w:t>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ins w:id="3326" w:author="Hudec Branislav" w:date="2015-12-29T10:52:00Z">
              <w:r w:rsidR="00B42345">
                <w:t xml:space="preserve">               </w:t>
              </w:r>
              <w:r w:rsidR="00B42345" w:rsidRPr="00B42345">
                <w:rPr>
                  <w:color w:val="000000"/>
                  <w:sz w:val="22"/>
                  <w:szCs w:val="22"/>
                </w:rPr>
                <w:t>d) Je zmluva uzavretá v lehote viazanosti ponúk?</w:t>
              </w:r>
            </w:ins>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ins w:id="3327" w:author="Gombosová Erika" w:date="2015-12-11T09:51:00Z"/>
        </w:trPr>
        <w:tc>
          <w:tcPr>
            <w:tcW w:w="9087" w:type="dxa"/>
            <w:gridSpan w:val="7"/>
            <w:shd w:val="clear" w:color="auto" w:fill="auto"/>
            <w:noWrap/>
            <w:vAlign w:val="center"/>
          </w:tcPr>
          <w:p w:rsidR="00E2408D" w:rsidRPr="00BD2FCC" w:rsidRDefault="00E2408D" w:rsidP="00CB451E">
            <w:pPr>
              <w:jc w:val="both"/>
              <w:rPr>
                <w:ins w:id="3328" w:author="Gombosová Erika" w:date="2015-12-11T09:51:00Z"/>
                <w:b/>
                <w:sz w:val="20"/>
                <w:szCs w:val="20"/>
              </w:rPr>
            </w:pPr>
            <w:ins w:id="3329" w:author="Gombosová Erika" w:date="2015-12-11T09:51:00Z">
              <w:r w:rsidRPr="00BD2FCC">
                <w:rPr>
                  <w:b/>
                  <w:sz w:val="20"/>
                  <w:szCs w:val="20"/>
                </w:rPr>
                <w:t>VYJADRENIE</w:t>
              </w:r>
            </w:ins>
          </w:p>
          <w:p w:rsidR="00E2408D" w:rsidRPr="00BD2FCC" w:rsidRDefault="00E2408D" w:rsidP="00CB451E">
            <w:pPr>
              <w:jc w:val="both"/>
              <w:rPr>
                <w:ins w:id="3330" w:author="Gombosová Erika" w:date="2015-12-11T09:51:00Z"/>
                <w:sz w:val="20"/>
                <w:szCs w:val="20"/>
              </w:rPr>
            </w:pPr>
          </w:p>
          <w:p w:rsidR="000C1AA0" w:rsidRPr="00A54276" w:rsidRDefault="000C1AA0" w:rsidP="000C1AA0">
            <w:pPr>
              <w:rPr>
                <w:ins w:id="3331" w:author="Gombosová Erika" w:date="2015-12-15T13:07:00Z"/>
              </w:rPr>
            </w:pPr>
            <w:ins w:id="3332" w:author="Gombosová Erika" w:date="2015-12-15T13:07:00Z">
              <w:r w:rsidRPr="00B64015">
                <w:rPr>
                  <w:sz w:val="20"/>
                  <w:szCs w:val="20"/>
                </w:rPr>
                <w:t xml:space="preserve">Na základe overených skutočností potvrdzujem, že </w:t>
              </w:r>
              <w:r>
                <w:rPr>
                  <w:sz w:val="20"/>
                  <w:szCs w:val="20"/>
                </w:rPr>
                <w:t xml:space="preserve"> </w:t>
              </w:r>
            </w:ins>
            <w:customXmlInsRangeStart w:id="3333" w:author="Gombosová Erika" w:date="2015-12-15T13:07:00Z"/>
            <w:sdt>
              <w:sdtPr>
                <w:rPr>
                  <w:sz w:val="20"/>
                  <w:szCs w:val="20"/>
                </w:rPr>
                <w:id w:val="-1315944891"/>
                <w:placeholder>
                  <w:docPart w:val="48E1CD64280E48BA87DD90EA4FA612C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InsRangeEnd w:id="3333"/>
                <w:ins w:id="3334" w:author="Gombosová Erika" w:date="2015-12-15T13:07:00Z">
                  <w:r w:rsidRPr="00B64015">
                    <w:rPr>
                      <w:sz w:val="20"/>
                      <w:szCs w:val="20"/>
                    </w:rPr>
                    <w:t>Vyberte položku.</w:t>
                  </w:r>
                </w:ins>
                <w:customXmlInsRangeStart w:id="3335" w:author="Gombosová Erika" w:date="2015-12-15T13:07:00Z"/>
              </w:sdtContent>
            </w:sdt>
            <w:customXmlInsRangeEnd w:id="3335"/>
            <w:ins w:id="3336" w:author="Gombosová Erika" w:date="2015-12-15T13:07:00Z">
              <w:r w:rsidRPr="00B64015">
                <w:rPr>
                  <w:sz w:val="20"/>
                  <w:szCs w:val="20"/>
                </w:rPr>
                <w:t xml:space="preserve">   </w:t>
              </w:r>
            </w:ins>
          </w:p>
          <w:p w:rsidR="00E2408D" w:rsidRPr="00BB2644" w:rsidRDefault="00E2408D">
            <w:pPr>
              <w:rPr>
                <w:ins w:id="3337" w:author="Gombosová Erika" w:date="2015-12-11T09:51:00Z"/>
                <w:b/>
                <w:bCs/>
                <w:color w:val="000000"/>
                <w:sz w:val="22"/>
                <w:szCs w:val="22"/>
              </w:rPr>
              <w:pPrChange w:id="3338" w:author="Gombosová Erika" w:date="2015-12-15T13:07:00Z">
                <w:pPr>
                  <w:jc w:val="center"/>
                </w:pPr>
              </w:pPrChange>
            </w:pPr>
          </w:p>
        </w:tc>
      </w:tr>
      <w:tr w:rsidR="00E2408D" w:rsidRPr="00BB2644" w:rsidTr="00CB451E">
        <w:trPr>
          <w:trHeight w:val="300"/>
          <w:ins w:id="3339" w:author="Gombosová Erika" w:date="2015-12-11T09:51:00Z"/>
        </w:trPr>
        <w:tc>
          <w:tcPr>
            <w:tcW w:w="3559" w:type="dxa"/>
            <w:gridSpan w:val="2"/>
            <w:shd w:val="clear" w:color="auto" w:fill="auto"/>
            <w:vAlign w:val="center"/>
            <w:hideMark/>
          </w:tcPr>
          <w:p w:rsidR="00E2408D" w:rsidRPr="00BB2644" w:rsidRDefault="00E2408D" w:rsidP="00CB451E">
            <w:pPr>
              <w:rPr>
                <w:ins w:id="3340" w:author="Gombosová Erika" w:date="2015-12-11T09:51:00Z"/>
                <w:b/>
                <w:bCs/>
                <w:sz w:val="22"/>
                <w:szCs w:val="22"/>
              </w:rPr>
            </w:pPr>
            <w:ins w:id="3341" w:author="Gombosová Erika" w:date="2015-12-11T09:51:00Z">
              <w:r w:rsidRPr="00BB2644">
                <w:rPr>
                  <w:b/>
                  <w:bCs/>
                  <w:sz w:val="22"/>
                  <w:szCs w:val="22"/>
                </w:rPr>
                <w:t>Kontrolu vykonal</w:t>
              </w:r>
              <w:r w:rsidRPr="00BD2FCC">
                <w:rPr>
                  <w:rStyle w:val="Odkaznapoznmkupodiarou"/>
                  <w:b/>
                  <w:bCs/>
                  <w:sz w:val="20"/>
                  <w:szCs w:val="20"/>
                </w:rPr>
                <w:footnoteReference w:id="55"/>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3344" w:author="Gombosová Erika" w:date="2015-12-11T09:51:00Z"/>
                <w:color w:val="000000"/>
                <w:sz w:val="22"/>
                <w:szCs w:val="22"/>
              </w:rPr>
            </w:pPr>
            <w:ins w:id="3345" w:author="Gombosová Erika" w:date="2015-12-11T09:51:00Z">
              <w:r w:rsidRPr="00BB2644">
                <w:rPr>
                  <w:color w:val="000000"/>
                  <w:sz w:val="22"/>
                  <w:szCs w:val="22"/>
                </w:rPr>
                <w:t> </w:t>
              </w:r>
            </w:ins>
          </w:p>
        </w:tc>
      </w:tr>
      <w:tr w:rsidR="00E2408D" w:rsidRPr="00BB2644" w:rsidTr="00CB451E">
        <w:trPr>
          <w:trHeight w:val="300"/>
          <w:ins w:id="3346" w:author="Gombosová Erika" w:date="2015-12-11T09:51:00Z"/>
        </w:trPr>
        <w:tc>
          <w:tcPr>
            <w:tcW w:w="3559" w:type="dxa"/>
            <w:gridSpan w:val="2"/>
            <w:shd w:val="clear" w:color="auto" w:fill="auto"/>
            <w:vAlign w:val="center"/>
            <w:hideMark/>
          </w:tcPr>
          <w:p w:rsidR="00E2408D" w:rsidRPr="00BB2644" w:rsidRDefault="00E2408D" w:rsidP="00CB451E">
            <w:pPr>
              <w:rPr>
                <w:ins w:id="3347" w:author="Gombosová Erika" w:date="2015-12-11T09:51:00Z"/>
                <w:b/>
                <w:bCs/>
                <w:sz w:val="22"/>
                <w:szCs w:val="22"/>
              </w:rPr>
            </w:pPr>
            <w:ins w:id="3348" w:author="Gombosová Erika" w:date="2015-12-11T09:51:00Z">
              <w:r w:rsidRPr="00BB2644">
                <w:rPr>
                  <w:b/>
                  <w:bCs/>
                  <w:sz w:val="22"/>
                  <w:szCs w:val="22"/>
                </w:rPr>
                <w:t>Dátum:</w:t>
              </w:r>
            </w:ins>
          </w:p>
        </w:tc>
        <w:tc>
          <w:tcPr>
            <w:tcW w:w="5528" w:type="dxa"/>
            <w:gridSpan w:val="5"/>
            <w:shd w:val="clear" w:color="auto" w:fill="auto"/>
            <w:vAlign w:val="center"/>
            <w:hideMark/>
          </w:tcPr>
          <w:p w:rsidR="00E2408D" w:rsidRPr="00BB2644" w:rsidRDefault="00E2408D" w:rsidP="00CB451E">
            <w:pPr>
              <w:rPr>
                <w:ins w:id="3349" w:author="Gombosová Erika" w:date="2015-12-11T09:51:00Z"/>
                <w:color w:val="000000"/>
                <w:sz w:val="22"/>
                <w:szCs w:val="22"/>
              </w:rPr>
            </w:pPr>
            <w:ins w:id="3350" w:author="Gombosová Erika" w:date="2015-12-11T09:51:00Z">
              <w:r w:rsidRPr="00BB2644">
                <w:rPr>
                  <w:color w:val="000000"/>
                  <w:sz w:val="22"/>
                  <w:szCs w:val="22"/>
                </w:rPr>
                <w:t> </w:t>
              </w:r>
            </w:ins>
          </w:p>
        </w:tc>
      </w:tr>
      <w:tr w:rsidR="00E2408D" w:rsidRPr="00BB2644" w:rsidTr="00CB451E">
        <w:trPr>
          <w:trHeight w:val="300"/>
          <w:ins w:id="3351" w:author="Gombosová Erika" w:date="2015-12-11T09:51:00Z"/>
        </w:trPr>
        <w:tc>
          <w:tcPr>
            <w:tcW w:w="3559" w:type="dxa"/>
            <w:gridSpan w:val="2"/>
            <w:shd w:val="clear" w:color="000000" w:fill="FFFFFF"/>
            <w:vAlign w:val="center"/>
            <w:hideMark/>
          </w:tcPr>
          <w:p w:rsidR="00E2408D" w:rsidRPr="00BB2644" w:rsidRDefault="00E2408D" w:rsidP="00CB451E">
            <w:pPr>
              <w:rPr>
                <w:ins w:id="3352" w:author="Gombosová Erika" w:date="2015-12-11T09:51:00Z"/>
                <w:b/>
                <w:bCs/>
                <w:sz w:val="22"/>
                <w:szCs w:val="22"/>
              </w:rPr>
            </w:pPr>
            <w:ins w:id="3353" w:author="Gombosová Erika" w:date="2015-12-11T09:51: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3354" w:author="Gombosová Erika" w:date="2015-12-11T09:51:00Z"/>
                <w:color w:val="000000"/>
                <w:sz w:val="22"/>
                <w:szCs w:val="22"/>
              </w:rPr>
            </w:pPr>
            <w:ins w:id="3355" w:author="Gombosová Erika" w:date="2015-12-11T09:51:00Z">
              <w:r w:rsidRPr="00BB2644">
                <w:rPr>
                  <w:color w:val="000000"/>
                  <w:sz w:val="22"/>
                  <w:szCs w:val="22"/>
                </w:rPr>
                <w:t> </w:t>
              </w:r>
            </w:ins>
          </w:p>
        </w:tc>
      </w:tr>
      <w:tr w:rsidR="00E2408D" w:rsidRPr="00BB2644" w:rsidTr="00CB451E">
        <w:trPr>
          <w:trHeight w:val="300"/>
          <w:ins w:id="3356" w:author="Gombosová Erika" w:date="2015-12-11T09:51:00Z"/>
        </w:trPr>
        <w:tc>
          <w:tcPr>
            <w:tcW w:w="9087" w:type="dxa"/>
            <w:gridSpan w:val="7"/>
            <w:shd w:val="clear" w:color="auto" w:fill="auto"/>
            <w:noWrap/>
            <w:vAlign w:val="bottom"/>
            <w:hideMark/>
          </w:tcPr>
          <w:p w:rsidR="00E2408D" w:rsidRPr="00BB2644" w:rsidRDefault="00E2408D" w:rsidP="00CB451E">
            <w:pPr>
              <w:jc w:val="center"/>
              <w:rPr>
                <w:ins w:id="3357" w:author="Gombosová Erika" w:date="2015-12-11T09:51:00Z"/>
                <w:color w:val="000000"/>
                <w:sz w:val="22"/>
                <w:szCs w:val="22"/>
              </w:rPr>
            </w:pPr>
            <w:ins w:id="3358" w:author="Gombosová Erika" w:date="2015-12-11T09:51:00Z">
              <w:r w:rsidRPr="00BB2644">
                <w:rPr>
                  <w:color w:val="000000"/>
                  <w:sz w:val="22"/>
                  <w:szCs w:val="22"/>
                </w:rPr>
                <w:t> </w:t>
              </w:r>
            </w:ins>
          </w:p>
        </w:tc>
      </w:tr>
      <w:tr w:rsidR="00E2408D" w:rsidRPr="00BB2644" w:rsidTr="00CB451E">
        <w:trPr>
          <w:trHeight w:val="300"/>
          <w:ins w:id="3359" w:author="Gombosová Erika" w:date="2015-12-11T09:51:00Z"/>
        </w:trPr>
        <w:tc>
          <w:tcPr>
            <w:tcW w:w="3559" w:type="dxa"/>
            <w:gridSpan w:val="2"/>
            <w:shd w:val="clear" w:color="000000" w:fill="FFFFFF"/>
            <w:vAlign w:val="center"/>
            <w:hideMark/>
          </w:tcPr>
          <w:p w:rsidR="00E2408D" w:rsidRPr="00BB2644" w:rsidRDefault="00E2408D" w:rsidP="00CB451E">
            <w:pPr>
              <w:rPr>
                <w:ins w:id="3360" w:author="Gombosová Erika" w:date="2015-12-11T09:51:00Z"/>
                <w:b/>
                <w:bCs/>
                <w:sz w:val="22"/>
                <w:szCs w:val="22"/>
              </w:rPr>
            </w:pPr>
            <w:ins w:id="3361" w:author="Gombosová Erika" w:date="2015-12-11T09:51:00Z">
              <w:r w:rsidRPr="00BB2644">
                <w:rPr>
                  <w:b/>
                  <w:bCs/>
                  <w:sz w:val="22"/>
                  <w:szCs w:val="22"/>
                </w:rPr>
                <w:t>Kontrolu vykonal</w:t>
              </w:r>
              <w:r w:rsidRPr="00BD2FCC">
                <w:rPr>
                  <w:rStyle w:val="Odkaznapoznmkupodiarou"/>
                  <w:b/>
                  <w:bCs/>
                  <w:sz w:val="20"/>
                  <w:szCs w:val="20"/>
                </w:rPr>
                <w:footnoteReference w:id="56"/>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3364" w:author="Gombosová Erika" w:date="2015-12-11T09:51:00Z"/>
                <w:color w:val="000000"/>
                <w:sz w:val="22"/>
                <w:szCs w:val="22"/>
              </w:rPr>
            </w:pPr>
            <w:ins w:id="3365" w:author="Gombosová Erika" w:date="2015-12-11T09:51:00Z">
              <w:r w:rsidRPr="00BB2644">
                <w:rPr>
                  <w:color w:val="000000"/>
                  <w:sz w:val="22"/>
                  <w:szCs w:val="22"/>
                </w:rPr>
                <w:t> </w:t>
              </w:r>
            </w:ins>
          </w:p>
        </w:tc>
      </w:tr>
      <w:tr w:rsidR="00E2408D" w:rsidRPr="00BB2644" w:rsidTr="00CB451E">
        <w:trPr>
          <w:trHeight w:val="300"/>
          <w:ins w:id="3366" w:author="Gombosová Erika" w:date="2015-12-11T09:51:00Z"/>
        </w:trPr>
        <w:tc>
          <w:tcPr>
            <w:tcW w:w="3559" w:type="dxa"/>
            <w:gridSpan w:val="2"/>
            <w:shd w:val="clear" w:color="000000" w:fill="FFFFFF"/>
            <w:vAlign w:val="center"/>
            <w:hideMark/>
          </w:tcPr>
          <w:p w:rsidR="00E2408D" w:rsidRPr="00BB2644" w:rsidRDefault="00E2408D" w:rsidP="00CB451E">
            <w:pPr>
              <w:rPr>
                <w:ins w:id="3367" w:author="Gombosová Erika" w:date="2015-12-11T09:51:00Z"/>
                <w:b/>
                <w:bCs/>
                <w:sz w:val="22"/>
                <w:szCs w:val="22"/>
              </w:rPr>
            </w:pPr>
            <w:ins w:id="3368" w:author="Gombosová Erika" w:date="2015-12-11T09:51:00Z">
              <w:r w:rsidRPr="00BB2644">
                <w:rPr>
                  <w:b/>
                  <w:bCs/>
                  <w:sz w:val="22"/>
                  <w:szCs w:val="22"/>
                </w:rPr>
                <w:t xml:space="preserve">Dátum: </w:t>
              </w:r>
            </w:ins>
          </w:p>
        </w:tc>
        <w:tc>
          <w:tcPr>
            <w:tcW w:w="5528" w:type="dxa"/>
            <w:gridSpan w:val="5"/>
            <w:shd w:val="clear" w:color="auto" w:fill="auto"/>
            <w:vAlign w:val="center"/>
            <w:hideMark/>
          </w:tcPr>
          <w:p w:rsidR="00E2408D" w:rsidRPr="00BB2644" w:rsidRDefault="00E2408D" w:rsidP="00CB451E">
            <w:pPr>
              <w:rPr>
                <w:ins w:id="3369" w:author="Gombosová Erika" w:date="2015-12-11T09:51:00Z"/>
                <w:color w:val="000000"/>
                <w:sz w:val="22"/>
                <w:szCs w:val="22"/>
              </w:rPr>
            </w:pPr>
            <w:ins w:id="3370" w:author="Gombosová Erika" w:date="2015-12-11T09:51:00Z">
              <w:r w:rsidRPr="00BB2644">
                <w:rPr>
                  <w:color w:val="000000"/>
                  <w:sz w:val="22"/>
                  <w:szCs w:val="22"/>
                </w:rPr>
                <w:t> </w:t>
              </w:r>
            </w:ins>
          </w:p>
        </w:tc>
      </w:tr>
      <w:tr w:rsidR="00E2408D" w:rsidRPr="00BB2644" w:rsidTr="00CB451E">
        <w:trPr>
          <w:trHeight w:val="300"/>
          <w:ins w:id="3371" w:author="Gombosová Erika" w:date="2015-12-11T09:51:00Z"/>
        </w:trPr>
        <w:tc>
          <w:tcPr>
            <w:tcW w:w="3559" w:type="dxa"/>
            <w:gridSpan w:val="2"/>
            <w:shd w:val="clear" w:color="000000" w:fill="FFFFFF"/>
            <w:vAlign w:val="center"/>
            <w:hideMark/>
          </w:tcPr>
          <w:p w:rsidR="00E2408D" w:rsidRPr="00BB2644" w:rsidRDefault="00E2408D" w:rsidP="00CB451E">
            <w:pPr>
              <w:rPr>
                <w:ins w:id="3372" w:author="Gombosová Erika" w:date="2015-12-11T09:51:00Z"/>
                <w:b/>
                <w:bCs/>
                <w:sz w:val="22"/>
                <w:szCs w:val="22"/>
              </w:rPr>
            </w:pPr>
            <w:ins w:id="3373" w:author="Gombosová Erika" w:date="2015-12-11T09:51: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3374" w:author="Gombosová Erika" w:date="2015-12-11T09:51:00Z"/>
                <w:color w:val="000000"/>
                <w:sz w:val="22"/>
                <w:szCs w:val="22"/>
              </w:rPr>
            </w:pPr>
            <w:ins w:id="3375" w:author="Gombosová Erika" w:date="2015-12-11T09:51:00Z">
              <w:r w:rsidRPr="00BB2644">
                <w:rPr>
                  <w:color w:val="000000"/>
                  <w:sz w:val="22"/>
                  <w:szCs w:val="22"/>
                </w:rPr>
                <w:t> </w:t>
              </w:r>
            </w:ins>
          </w:p>
        </w:tc>
      </w:tr>
      <w:tr w:rsidR="00BB2644" w:rsidRPr="00BB2644" w:rsidDel="00E2408D" w:rsidTr="00526B68">
        <w:trPr>
          <w:trHeight w:val="300"/>
          <w:del w:id="3376" w:author="Gombosová Erika" w:date="2015-12-11T09:51:00Z"/>
        </w:trPr>
        <w:tc>
          <w:tcPr>
            <w:tcW w:w="3559" w:type="dxa"/>
            <w:gridSpan w:val="2"/>
            <w:shd w:val="clear" w:color="auto" w:fill="auto"/>
            <w:hideMark/>
          </w:tcPr>
          <w:p w:rsidR="00BB2644" w:rsidRPr="00BB2644" w:rsidDel="00E2408D" w:rsidRDefault="00BB2644" w:rsidP="00BB2644">
            <w:pPr>
              <w:rPr>
                <w:del w:id="3377" w:author="Gombosová Erika" w:date="2015-12-11T09:51:00Z"/>
                <w:b/>
                <w:bCs/>
                <w:sz w:val="22"/>
                <w:szCs w:val="22"/>
              </w:rPr>
            </w:pPr>
            <w:del w:id="3378" w:author="Gombosová Erika" w:date="2015-12-11T09:51: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3379" w:author="Gombosová Erika" w:date="2015-12-11T09:51:00Z"/>
                <w:color w:val="000000"/>
                <w:sz w:val="22"/>
                <w:szCs w:val="22"/>
              </w:rPr>
            </w:pPr>
            <w:del w:id="3380" w:author="Gombosová Erika" w:date="2015-12-11T09:51:00Z">
              <w:r w:rsidRPr="00BB2644" w:rsidDel="00E2408D">
                <w:rPr>
                  <w:color w:val="000000"/>
                  <w:sz w:val="22"/>
                  <w:szCs w:val="22"/>
                </w:rPr>
                <w:delText> </w:delText>
              </w:r>
            </w:del>
          </w:p>
        </w:tc>
      </w:tr>
      <w:tr w:rsidR="00BB2644" w:rsidRPr="00BB2644" w:rsidDel="00E2408D" w:rsidTr="00526B68">
        <w:trPr>
          <w:trHeight w:val="300"/>
          <w:del w:id="3381" w:author="Gombosová Erika" w:date="2015-12-11T09:51:00Z"/>
        </w:trPr>
        <w:tc>
          <w:tcPr>
            <w:tcW w:w="3559" w:type="dxa"/>
            <w:gridSpan w:val="2"/>
            <w:shd w:val="clear" w:color="auto" w:fill="auto"/>
            <w:hideMark/>
          </w:tcPr>
          <w:p w:rsidR="00BB2644" w:rsidRPr="00BB2644" w:rsidDel="00E2408D" w:rsidRDefault="00BB2644" w:rsidP="00BB2644">
            <w:pPr>
              <w:rPr>
                <w:del w:id="3382" w:author="Gombosová Erika" w:date="2015-12-11T09:51:00Z"/>
                <w:b/>
                <w:bCs/>
                <w:sz w:val="22"/>
                <w:szCs w:val="22"/>
              </w:rPr>
            </w:pPr>
            <w:del w:id="3383" w:author="Gombosová Erika" w:date="2015-12-11T09:51:00Z">
              <w:r w:rsidRPr="00BB2644" w:rsidDel="00E2408D">
                <w:rPr>
                  <w:b/>
                  <w:bCs/>
                  <w:sz w:val="22"/>
                  <w:szCs w:val="22"/>
                </w:rPr>
                <w:delText>Dátum:</w:delText>
              </w:r>
            </w:del>
          </w:p>
        </w:tc>
        <w:tc>
          <w:tcPr>
            <w:tcW w:w="5528" w:type="dxa"/>
            <w:gridSpan w:val="5"/>
            <w:shd w:val="clear" w:color="auto" w:fill="auto"/>
            <w:vAlign w:val="center"/>
            <w:hideMark/>
          </w:tcPr>
          <w:p w:rsidR="00BB2644" w:rsidRPr="00BB2644" w:rsidDel="00E2408D" w:rsidRDefault="00BB2644" w:rsidP="00BB2644">
            <w:pPr>
              <w:rPr>
                <w:del w:id="3384" w:author="Gombosová Erika" w:date="2015-12-11T09:51:00Z"/>
                <w:color w:val="000000"/>
                <w:sz w:val="22"/>
                <w:szCs w:val="22"/>
              </w:rPr>
            </w:pPr>
            <w:del w:id="3385" w:author="Gombosová Erika" w:date="2015-12-11T09:51:00Z">
              <w:r w:rsidRPr="00BB2644" w:rsidDel="00E2408D">
                <w:rPr>
                  <w:color w:val="000000"/>
                  <w:sz w:val="22"/>
                  <w:szCs w:val="22"/>
                </w:rPr>
                <w:delText> </w:delText>
              </w:r>
            </w:del>
          </w:p>
        </w:tc>
      </w:tr>
      <w:tr w:rsidR="00BB2644" w:rsidRPr="00BB2644" w:rsidDel="00E2408D" w:rsidTr="00526B68">
        <w:trPr>
          <w:trHeight w:val="330"/>
          <w:del w:id="3386" w:author="Gombosová Erika" w:date="2015-12-11T09:51:00Z"/>
        </w:trPr>
        <w:tc>
          <w:tcPr>
            <w:tcW w:w="3559" w:type="dxa"/>
            <w:gridSpan w:val="2"/>
            <w:shd w:val="clear" w:color="000000" w:fill="FFFFFF"/>
            <w:hideMark/>
          </w:tcPr>
          <w:p w:rsidR="00BB2644" w:rsidRPr="00BB2644" w:rsidDel="00E2408D" w:rsidRDefault="00BB2644" w:rsidP="00BB2644">
            <w:pPr>
              <w:rPr>
                <w:del w:id="3387" w:author="Gombosová Erika" w:date="2015-12-11T09:51:00Z"/>
                <w:b/>
                <w:bCs/>
                <w:sz w:val="22"/>
                <w:szCs w:val="22"/>
              </w:rPr>
            </w:pPr>
            <w:del w:id="3388" w:author="Gombosová Erika" w:date="2015-12-11T09:51: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3389" w:author="Gombosová Erika" w:date="2015-12-11T09:51:00Z"/>
                <w:color w:val="000000"/>
                <w:sz w:val="22"/>
                <w:szCs w:val="22"/>
              </w:rPr>
            </w:pPr>
            <w:del w:id="3390" w:author="Gombosová Erika" w:date="2015-12-11T09:51:00Z">
              <w:r w:rsidRPr="00BB2644" w:rsidDel="00E2408D">
                <w:rPr>
                  <w:color w:val="000000"/>
                  <w:sz w:val="22"/>
                  <w:szCs w:val="22"/>
                </w:rPr>
                <w:delText> </w:delText>
              </w:r>
            </w:del>
          </w:p>
        </w:tc>
      </w:tr>
      <w:tr w:rsidR="00BB2644" w:rsidRPr="00BB2644" w:rsidDel="00E2408D" w:rsidTr="00526B68">
        <w:trPr>
          <w:trHeight w:val="300"/>
          <w:del w:id="3391" w:author="Gombosová Erika" w:date="2015-12-11T09:51:00Z"/>
        </w:trPr>
        <w:tc>
          <w:tcPr>
            <w:tcW w:w="9087" w:type="dxa"/>
            <w:gridSpan w:val="7"/>
            <w:shd w:val="clear" w:color="auto" w:fill="auto"/>
            <w:noWrap/>
            <w:vAlign w:val="bottom"/>
            <w:hideMark/>
          </w:tcPr>
          <w:p w:rsidR="00BB2644" w:rsidRPr="00BB2644" w:rsidDel="00E2408D" w:rsidRDefault="00BB2644" w:rsidP="00BB2644">
            <w:pPr>
              <w:jc w:val="center"/>
              <w:rPr>
                <w:del w:id="3392" w:author="Gombosová Erika" w:date="2015-12-11T09:51:00Z"/>
                <w:color w:val="000000"/>
                <w:sz w:val="22"/>
                <w:szCs w:val="22"/>
              </w:rPr>
            </w:pPr>
            <w:del w:id="3393" w:author="Gombosová Erika" w:date="2015-12-11T09:51:00Z">
              <w:r w:rsidRPr="00BB2644" w:rsidDel="00E2408D">
                <w:rPr>
                  <w:color w:val="000000"/>
                  <w:sz w:val="22"/>
                  <w:szCs w:val="22"/>
                </w:rPr>
                <w:delText> </w:delText>
              </w:r>
            </w:del>
          </w:p>
        </w:tc>
      </w:tr>
      <w:tr w:rsidR="00BB2644" w:rsidRPr="00BB2644" w:rsidDel="00E2408D" w:rsidTr="00526B68">
        <w:trPr>
          <w:trHeight w:val="300"/>
          <w:del w:id="3394" w:author="Gombosová Erika" w:date="2015-12-11T09:51:00Z"/>
        </w:trPr>
        <w:tc>
          <w:tcPr>
            <w:tcW w:w="3559" w:type="dxa"/>
            <w:gridSpan w:val="2"/>
            <w:shd w:val="clear" w:color="000000" w:fill="FFFFFF"/>
            <w:hideMark/>
          </w:tcPr>
          <w:p w:rsidR="00BB2644" w:rsidRPr="00BB2644" w:rsidDel="00E2408D" w:rsidRDefault="00BB2644" w:rsidP="00BB2644">
            <w:pPr>
              <w:rPr>
                <w:del w:id="3395" w:author="Gombosová Erika" w:date="2015-12-11T09:51:00Z"/>
                <w:b/>
                <w:bCs/>
                <w:sz w:val="22"/>
                <w:szCs w:val="22"/>
              </w:rPr>
            </w:pPr>
            <w:del w:id="3396" w:author="Gombosová Erika" w:date="2015-12-11T09:51: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3397" w:author="Gombosová Erika" w:date="2015-12-11T09:51:00Z"/>
                <w:color w:val="000000"/>
                <w:sz w:val="22"/>
                <w:szCs w:val="22"/>
              </w:rPr>
            </w:pPr>
            <w:del w:id="3398" w:author="Gombosová Erika" w:date="2015-12-11T09:51:00Z">
              <w:r w:rsidRPr="00BB2644" w:rsidDel="00E2408D">
                <w:rPr>
                  <w:color w:val="000000"/>
                  <w:sz w:val="22"/>
                  <w:szCs w:val="22"/>
                </w:rPr>
                <w:delText> </w:delText>
              </w:r>
            </w:del>
          </w:p>
        </w:tc>
      </w:tr>
      <w:tr w:rsidR="00BB2644" w:rsidRPr="00BB2644" w:rsidDel="00E2408D" w:rsidTr="00526B68">
        <w:trPr>
          <w:trHeight w:val="300"/>
          <w:del w:id="3399" w:author="Gombosová Erika" w:date="2015-12-11T09:51:00Z"/>
        </w:trPr>
        <w:tc>
          <w:tcPr>
            <w:tcW w:w="3559" w:type="dxa"/>
            <w:gridSpan w:val="2"/>
            <w:shd w:val="clear" w:color="000000" w:fill="FFFFFF"/>
            <w:hideMark/>
          </w:tcPr>
          <w:p w:rsidR="00BB2644" w:rsidRPr="00BB2644" w:rsidDel="00E2408D" w:rsidRDefault="00BB2644" w:rsidP="00BB2644">
            <w:pPr>
              <w:rPr>
                <w:del w:id="3400" w:author="Gombosová Erika" w:date="2015-12-11T09:51:00Z"/>
                <w:b/>
                <w:bCs/>
                <w:sz w:val="22"/>
                <w:szCs w:val="22"/>
              </w:rPr>
            </w:pPr>
            <w:del w:id="3401" w:author="Gombosová Erika" w:date="2015-12-11T09:51:00Z">
              <w:r w:rsidRPr="00BB2644" w:rsidDel="00E2408D">
                <w:rPr>
                  <w:b/>
                  <w:bCs/>
                  <w:sz w:val="22"/>
                  <w:szCs w:val="22"/>
                </w:rPr>
                <w:delText xml:space="preserve">Dátum: </w:delText>
              </w:r>
            </w:del>
          </w:p>
        </w:tc>
        <w:tc>
          <w:tcPr>
            <w:tcW w:w="5528" w:type="dxa"/>
            <w:gridSpan w:val="5"/>
            <w:shd w:val="clear" w:color="auto" w:fill="auto"/>
            <w:vAlign w:val="center"/>
            <w:hideMark/>
          </w:tcPr>
          <w:p w:rsidR="00BB2644" w:rsidRPr="00BB2644" w:rsidDel="00E2408D" w:rsidRDefault="00BB2644" w:rsidP="00BB2644">
            <w:pPr>
              <w:rPr>
                <w:del w:id="3402" w:author="Gombosová Erika" w:date="2015-12-11T09:51:00Z"/>
                <w:color w:val="000000"/>
                <w:sz w:val="22"/>
                <w:szCs w:val="22"/>
              </w:rPr>
            </w:pPr>
            <w:del w:id="3403" w:author="Gombosová Erika" w:date="2015-12-11T09:51:00Z">
              <w:r w:rsidRPr="00BB2644" w:rsidDel="00E2408D">
                <w:rPr>
                  <w:color w:val="000000"/>
                  <w:sz w:val="22"/>
                  <w:szCs w:val="22"/>
                </w:rPr>
                <w:delText> </w:delText>
              </w:r>
            </w:del>
          </w:p>
        </w:tc>
      </w:tr>
      <w:tr w:rsidR="00BB2644" w:rsidRPr="00BB2644" w:rsidDel="00E2408D" w:rsidTr="00526B68">
        <w:trPr>
          <w:trHeight w:val="330"/>
          <w:del w:id="3404" w:author="Gombosová Erika" w:date="2015-12-11T09:51:00Z"/>
        </w:trPr>
        <w:tc>
          <w:tcPr>
            <w:tcW w:w="3559" w:type="dxa"/>
            <w:gridSpan w:val="2"/>
            <w:shd w:val="clear" w:color="000000" w:fill="FFFFFF"/>
            <w:hideMark/>
          </w:tcPr>
          <w:p w:rsidR="00BB2644" w:rsidRPr="00BB2644" w:rsidDel="00E2408D" w:rsidRDefault="00BB2644" w:rsidP="00BB2644">
            <w:pPr>
              <w:rPr>
                <w:del w:id="3405" w:author="Gombosová Erika" w:date="2015-12-11T09:51:00Z"/>
                <w:b/>
                <w:bCs/>
                <w:sz w:val="22"/>
                <w:szCs w:val="22"/>
              </w:rPr>
            </w:pPr>
            <w:del w:id="3406" w:author="Gombosová Erika" w:date="2015-12-11T09:51: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3407" w:author="Gombosová Erika" w:date="2015-12-11T09:51:00Z"/>
                <w:color w:val="000000"/>
                <w:sz w:val="22"/>
                <w:szCs w:val="22"/>
              </w:rPr>
            </w:pPr>
            <w:del w:id="3408" w:author="Gombosová Erika" w:date="2015-12-11T09:51:00Z">
              <w:r w:rsidRPr="00BB2644" w:rsidDel="00E2408D">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409" w:name="KZ_29"/>
            <w:r w:rsidRPr="00BB2644">
              <w:rPr>
                <w:b/>
                <w:bCs/>
                <w:color w:val="FFFFFF"/>
              </w:rPr>
              <w:lastRenderedPageBreak/>
              <w:t xml:space="preserve">Kontrolný zoznam k </w:t>
            </w:r>
            <w:ins w:id="3410" w:author="Gombosová Erika" w:date="2015-12-15T16:46:00Z">
              <w:r w:rsidR="00432B14">
                <w:rPr>
                  <w:b/>
                  <w:bCs/>
                  <w:color w:val="FFFFFF"/>
                </w:rPr>
                <w:t>finančnej</w:t>
              </w:r>
            </w:ins>
            <w:del w:id="3411" w:author="Gombosová Erika" w:date="2015-12-15T16:46:00Z">
              <w:r w:rsidRPr="00BB2644" w:rsidDel="00432B14">
                <w:rPr>
                  <w:b/>
                  <w:bCs/>
                  <w:color w:val="FFFFFF"/>
                </w:rPr>
                <w:delText>administratívnej</w:delText>
              </w:r>
            </w:del>
            <w:r w:rsidRPr="00BB2644">
              <w:rPr>
                <w:b/>
                <w:bCs/>
                <w:color w:val="FFFFFF"/>
              </w:rPr>
              <w:t xml:space="preserve"> kontrole VO</w:t>
            </w:r>
            <w:r w:rsidRPr="00BB2644">
              <w:rPr>
                <w:b/>
                <w:bCs/>
                <w:color w:val="FFFFFF"/>
              </w:rPr>
              <w:br/>
            </w:r>
            <w:r w:rsidR="00DE5422" w:rsidRPr="00DE5422">
              <w:rPr>
                <w:b/>
                <w:bCs/>
                <w:color w:val="FFFFFF"/>
              </w:rPr>
              <w:t>Nadlimitná zákazka - súťaž návrhov - 1. ex-ante kontrola</w:t>
            </w:r>
          </w:p>
        </w:tc>
      </w:tr>
      <w:bookmarkEnd w:id="3409"/>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85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w:t>
            </w:r>
            <w:r w:rsidRPr="00BB2644">
              <w:rPr>
                <w:color w:val="000000"/>
                <w:sz w:val="22"/>
                <w:szCs w:val="22"/>
              </w:rPr>
              <w:lastRenderedPageBreak/>
              <w:t xml:space="preserve">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súťaži návrhov použitá verejná súťaž alebo užšia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Ak sa súťaž návrhov vyhlásila pre obmedzený počet účastníkov, v oznámení o vyhlásení súťaže návrhov boli určené kritériá výberu účastníkov? </w:t>
            </w:r>
            <w:r w:rsidRPr="00BB2644">
              <w:rPr>
                <w:color w:val="000000"/>
                <w:sz w:val="22"/>
                <w:szCs w:val="22"/>
              </w:rPr>
              <w:br/>
              <w:t xml:space="preserve">b) Boli kritériá výberu účastníkov určené jednoznačne, zrozumiteľne a nediskriminačne, aby umožnili účasť dostatočnému počtu účastníkov, a tým umožnili efektívnu súťaž. </w:t>
            </w:r>
            <w:r w:rsidRPr="00BB2644">
              <w:rPr>
                <w:color w:val="000000"/>
                <w:sz w:val="22"/>
                <w:szCs w:val="22"/>
              </w:rPr>
              <w:br/>
              <w:t>c) Neobmedzujú kritériá výberu účastníkov účasť požiadavkou na sídlo účastníka na určitom území alebo časti územia štátu, ani požiadavkou na jeho právnu formu?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ins w:id="3412" w:author="Gombosová Erika" w:date="2015-12-11T09:51:00Z"/>
        </w:trPr>
        <w:tc>
          <w:tcPr>
            <w:tcW w:w="9087" w:type="dxa"/>
            <w:gridSpan w:val="7"/>
            <w:shd w:val="clear" w:color="auto" w:fill="auto"/>
            <w:noWrap/>
            <w:vAlign w:val="center"/>
          </w:tcPr>
          <w:p w:rsidR="00E2408D" w:rsidRPr="00BD2FCC" w:rsidRDefault="00E2408D" w:rsidP="00CB451E">
            <w:pPr>
              <w:jc w:val="both"/>
              <w:rPr>
                <w:ins w:id="3413" w:author="Gombosová Erika" w:date="2015-12-11T09:51:00Z"/>
                <w:b/>
                <w:sz w:val="20"/>
                <w:szCs w:val="20"/>
              </w:rPr>
            </w:pPr>
            <w:ins w:id="3414" w:author="Gombosová Erika" w:date="2015-12-11T09:51:00Z">
              <w:r w:rsidRPr="00BD2FCC">
                <w:rPr>
                  <w:b/>
                  <w:sz w:val="20"/>
                  <w:szCs w:val="20"/>
                </w:rPr>
                <w:t>VYJADRENIE</w:t>
              </w:r>
            </w:ins>
          </w:p>
          <w:p w:rsidR="00E2408D" w:rsidRPr="00BD2FCC" w:rsidRDefault="00E2408D" w:rsidP="00CB451E">
            <w:pPr>
              <w:jc w:val="both"/>
              <w:rPr>
                <w:ins w:id="3415" w:author="Gombosová Erika" w:date="2015-12-11T09:51:00Z"/>
                <w:sz w:val="20"/>
                <w:szCs w:val="20"/>
              </w:rPr>
            </w:pPr>
          </w:p>
          <w:p w:rsidR="000C1AA0" w:rsidRPr="00A54276" w:rsidRDefault="000C1AA0" w:rsidP="000C1AA0">
            <w:pPr>
              <w:rPr>
                <w:ins w:id="3416" w:author="Gombosová Erika" w:date="2015-12-15T13:07:00Z"/>
              </w:rPr>
            </w:pPr>
            <w:ins w:id="3417" w:author="Gombosová Erika" w:date="2015-12-15T13:07:00Z">
              <w:r w:rsidRPr="00B64015">
                <w:rPr>
                  <w:sz w:val="20"/>
                  <w:szCs w:val="20"/>
                </w:rPr>
                <w:t xml:space="preserve">Na základe overených skutočností potvrdzujem, že </w:t>
              </w:r>
              <w:r>
                <w:rPr>
                  <w:sz w:val="20"/>
                  <w:szCs w:val="20"/>
                </w:rPr>
                <w:t xml:space="preserve"> </w:t>
              </w:r>
            </w:ins>
            <w:customXmlInsRangeStart w:id="3418" w:author="Gombosová Erika" w:date="2015-12-15T13:07:00Z"/>
            <w:sdt>
              <w:sdtPr>
                <w:rPr>
                  <w:sz w:val="20"/>
                  <w:szCs w:val="20"/>
                </w:rPr>
                <w:id w:val="-845632065"/>
                <w:placeholder>
                  <w:docPart w:val="6DDDE8DA663745F29135E1F2CBC2D3C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InsRangeEnd w:id="3418"/>
                <w:ins w:id="3419" w:author="Gombosová Erika" w:date="2015-12-15T13:07:00Z">
                  <w:r w:rsidRPr="00B64015">
                    <w:rPr>
                      <w:sz w:val="20"/>
                      <w:szCs w:val="20"/>
                    </w:rPr>
                    <w:t>Vyberte položku.</w:t>
                  </w:r>
                </w:ins>
                <w:customXmlInsRangeStart w:id="3420" w:author="Gombosová Erika" w:date="2015-12-15T13:07:00Z"/>
              </w:sdtContent>
            </w:sdt>
            <w:customXmlInsRangeEnd w:id="3420"/>
            <w:ins w:id="3421" w:author="Gombosová Erika" w:date="2015-12-15T13:07:00Z">
              <w:r w:rsidRPr="00B64015">
                <w:rPr>
                  <w:sz w:val="20"/>
                  <w:szCs w:val="20"/>
                </w:rPr>
                <w:t xml:space="preserve">   </w:t>
              </w:r>
            </w:ins>
          </w:p>
          <w:p w:rsidR="00E2408D" w:rsidRPr="00BB2644" w:rsidRDefault="00E2408D">
            <w:pPr>
              <w:rPr>
                <w:ins w:id="3422" w:author="Gombosová Erika" w:date="2015-12-11T09:51:00Z"/>
                <w:b/>
                <w:bCs/>
                <w:color w:val="000000"/>
                <w:sz w:val="22"/>
                <w:szCs w:val="22"/>
              </w:rPr>
              <w:pPrChange w:id="3423" w:author="Gombosová Erika" w:date="2015-12-15T13:07:00Z">
                <w:pPr>
                  <w:jc w:val="center"/>
                </w:pPr>
              </w:pPrChange>
            </w:pPr>
          </w:p>
        </w:tc>
      </w:tr>
      <w:tr w:rsidR="00E2408D" w:rsidRPr="00BB2644" w:rsidTr="00CB451E">
        <w:trPr>
          <w:trHeight w:val="300"/>
          <w:ins w:id="3424" w:author="Gombosová Erika" w:date="2015-12-11T09:51:00Z"/>
        </w:trPr>
        <w:tc>
          <w:tcPr>
            <w:tcW w:w="3559" w:type="dxa"/>
            <w:gridSpan w:val="2"/>
            <w:shd w:val="clear" w:color="auto" w:fill="auto"/>
            <w:vAlign w:val="center"/>
            <w:hideMark/>
          </w:tcPr>
          <w:p w:rsidR="00E2408D" w:rsidRPr="00BB2644" w:rsidRDefault="00E2408D" w:rsidP="00CB451E">
            <w:pPr>
              <w:rPr>
                <w:ins w:id="3425" w:author="Gombosová Erika" w:date="2015-12-11T09:51:00Z"/>
                <w:b/>
                <w:bCs/>
                <w:sz w:val="22"/>
                <w:szCs w:val="22"/>
              </w:rPr>
            </w:pPr>
            <w:ins w:id="3426" w:author="Gombosová Erika" w:date="2015-12-11T09:51:00Z">
              <w:r w:rsidRPr="00BB2644">
                <w:rPr>
                  <w:b/>
                  <w:bCs/>
                  <w:sz w:val="22"/>
                  <w:szCs w:val="22"/>
                </w:rPr>
                <w:t>Kontrolu vykonal</w:t>
              </w:r>
              <w:r w:rsidRPr="00BD2FCC">
                <w:rPr>
                  <w:rStyle w:val="Odkaznapoznmkupodiarou"/>
                  <w:b/>
                  <w:bCs/>
                  <w:sz w:val="20"/>
                  <w:szCs w:val="20"/>
                </w:rPr>
                <w:footnoteReference w:id="57"/>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3429" w:author="Gombosová Erika" w:date="2015-12-11T09:51:00Z"/>
                <w:color w:val="000000"/>
                <w:sz w:val="22"/>
                <w:szCs w:val="22"/>
              </w:rPr>
            </w:pPr>
            <w:ins w:id="3430" w:author="Gombosová Erika" w:date="2015-12-11T09:51:00Z">
              <w:r w:rsidRPr="00BB2644">
                <w:rPr>
                  <w:color w:val="000000"/>
                  <w:sz w:val="22"/>
                  <w:szCs w:val="22"/>
                </w:rPr>
                <w:t> </w:t>
              </w:r>
            </w:ins>
          </w:p>
        </w:tc>
      </w:tr>
      <w:tr w:rsidR="00E2408D" w:rsidRPr="00BB2644" w:rsidTr="00CB451E">
        <w:trPr>
          <w:trHeight w:val="300"/>
          <w:ins w:id="3431" w:author="Gombosová Erika" w:date="2015-12-11T09:51:00Z"/>
        </w:trPr>
        <w:tc>
          <w:tcPr>
            <w:tcW w:w="3559" w:type="dxa"/>
            <w:gridSpan w:val="2"/>
            <w:shd w:val="clear" w:color="auto" w:fill="auto"/>
            <w:vAlign w:val="center"/>
            <w:hideMark/>
          </w:tcPr>
          <w:p w:rsidR="00E2408D" w:rsidRPr="00BB2644" w:rsidRDefault="00E2408D" w:rsidP="00CB451E">
            <w:pPr>
              <w:rPr>
                <w:ins w:id="3432" w:author="Gombosová Erika" w:date="2015-12-11T09:51:00Z"/>
                <w:b/>
                <w:bCs/>
                <w:sz w:val="22"/>
                <w:szCs w:val="22"/>
              </w:rPr>
            </w:pPr>
            <w:ins w:id="3433" w:author="Gombosová Erika" w:date="2015-12-11T09:51:00Z">
              <w:r w:rsidRPr="00BB2644">
                <w:rPr>
                  <w:b/>
                  <w:bCs/>
                  <w:sz w:val="22"/>
                  <w:szCs w:val="22"/>
                </w:rPr>
                <w:t>Dátum:</w:t>
              </w:r>
            </w:ins>
          </w:p>
        </w:tc>
        <w:tc>
          <w:tcPr>
            <w:tcW w:w="5528" w:type="dxa"/>
            <w:gridSpan w:val="5"/>
            <w:shd w:val="clear" w:color="auto" w:fill="auto"/>
            <w:vAlign w:val="center"/>
            <w:hideMark/>
          </w:tcPr>
          <w:p w:rsidR="00E2408D" w:rsidRPr="00BB2644" w:rsidRDefault="00E2408D" w:rsidP="00CB451E">
            <w:pPr>
              <w:rPr>
                <w:ins w:id="3434" w:author="Gombosová Erika" w:date="2015-12-11T09:51:00Z"/>
                <w:color w:val="000000"/>
                <w:sz w:val="22"/>
                <w:szCs w:val="22"/>
              </w:rPr>
            </w:pPr>
            <w:ins w:id="3435" w:author="Gombosová Erika" w:date="2015-12-11T09:51:00Z">
              <w:r w:rsidRPr="00BB2644">
                <w:rPr>
                  <w:color w:val="000000"/>
                  <w:sz w:val="22"/>
                  <w:szCs w:val="22"/>
                </w:rPr>
                <w:t> </w:t>
              </w:r>
            </w:ins>
          </w:p>
        </w:tc>
      </w:tr>
      <w:tr w:rsidR="00E2408D" w:rsidRPr="00BB2644" w:rsidTr="00CB451E">
        <w:trPr>
          <w:trHeight w:val="300"/>
          <w:ins w:id="3436" w:author="Gombosová Erika" w:date="2015-12-11T09:51:00Z"/>
        </w:trPr>
        <w:tc>
          <w:tcPr>
            <w:tcW w:w="3559" w:type="dxa"/>
            <w:gridSpan w:val="2"/>
            <w:shd w:val="clear" w:color="000000" w:fill="FFFFFF"/>
            <w:vAlign w:val="center"/>
            <w:hideMark/>
          </w:tcPr>
          <w:p w:rsidR="00E2408D" w:rsidRPr="00BB2644" w:rsidRDefault="00E2408D" w:rsidP="00CB451E">
            <w:pPr>
              <w:rPr>
                <w:ins w:id="3437" w:author="Gombosová Erika" w:date="2015-12-11T09:51:00Z"/>
                <w:b/>
                <w:bCs/>
                <w:sz w:val="22"/>
                <w:szCs w:val="22"/>
              </w:rPr>
            </w:pPr>
            <w:ins w:id="3438" w:author="Gombosová Erika" w:date="2015-12-11T09:51: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3439" w:author="Gombosová Erika" w:date="2015-12-11T09:51:00Z"/>
                <w:color w:val="000000"/>
                <w:sz w:val="22"/>
                <w:szCs w:val="22"/>
              </w:rPr>
            </w:pPr>
            <w:ins w:id="3440" w:author="Gombosová Erika" w:date="2015-12-11T09:51:00Z">
              <w:r w:rsidRPr="00BB2644">
                <w:rPr>
                  <w:color w:val="000000"/>
                  <w:sz w:val="22"/>
                  <w:szCs w:val="22"/>
                </w:rPr>
                <w:t> </w:t>
              </w:r>
            </w:ins>
          </w:p>
        </w:tc>
      </w:tr>
      <w:tr w:rsidR="00E2408D" w:rsidRPr="00BB2644" w:rsidTr="00CB451E">
        <w:trPr>
          <w:trHeight w:val="300"/>
          <w:ins w:id="3441" w:author="Gombosová Erika" w:date="2015-12-11T09:51:00Z"/>
        </w:trPr>
        <w:tc>
          <w:tcPr>
            <w:tcW w:w="9087" w:type="dxa"/>
            <w:gridSpan w:val="7"/>
            <w:shd w:val="clear" w:color="auto" w:fill="auto"/>
            <w:noWrap/>
            <w:vAlign w:val="bottom"/>
            <w:hideMark/>
          </w:tcPr>
          <w:p w:rsidR="00E2408D" w:rsidRPr="00BB2644" w:rsidRDefault="00E2408D" w:rsidP="00CB451E">
            <w:pPr>
              <w:jc w:val="center"/>
              <w:rPr>
                <w:ins w:id="3442" w:author="Gombosová Erika" w:date="2015-12-11T09:51:00Z"/>
                <w:color w:val="000000"/>
                <w:sz w:val="22"/>
                <w:szCs w:val="22"/>
              </w:rPr>
            </w:pPr>
            <w:ins w:id="3443" w:author="Gombosová Erika" w:date="2015-12-11T09:51:00Z">
              <w:r w:rsidRPr="00BB2644">
                <w:rPr>
                  <w:color w:val="000000"/>
                  <w:sz w:val="22"/>
                  <w:szCs w:val="22"/>
                </w:rPr>
                <w:t> </w:t>
              </w:r>
            </w:ins>
          </w:p>
        </w:tc>
      </w:tr>
      <w:tr w:rsidR="00E2408D" w:rsidRPr="00BB2644" w:rsidTr="00CB451E">
        <w:trPr>
          <w:trHeight w:val="300"/>
          <w:ins w:id="3444" w:author="Gombosová Erika" w:date="2015-12-11T09:51:00Z"/>
        </w:trPr>
        <w:tc>
          <w:tcPr>
            <w:tcW w:w="3559" w:type="dxa"/>
            <w:gridSpan w:val="2"/>
            <w:shd w:val="clear" w:color="000000" w:fill="FFFFFF"/>
            <w:vAlign w:val="center"/>
            <w:hideMark/>
          </w:tcPr>
          <w:p w:rsidR="00E2408D" w:rsidRPr="00BB2644" w:rsidRDefault="00E2408D" w:rsidP="00CB451E">
            <w:pPr>
              <w:rPr>
                <w:ins w:id="3445" w:author="Gombosová Erika" w:date="2015-12-11T09:51:00Z"/>
                <w:b/>
                <w:bCs/>
                <w:sz w:val="22"/>
                <w:szCs w:val="22"/>
              </w:rPr>
            </w:pPr>
            <w:ins w:id="3446" w:author="Gombosová Erika" w:date="2015-12-11T09:51:00Z">
              <w:r w:rsidRPr="00BB2644">
                <w:rPr>
                  <w:b/>
                  <w:bCs/>
                  <w:sz w:val="22"/>
                  <w:szCs w:val="22"/>
                </w:rPr>
                <w:t>Kontrolu vykonal</w:t>
              </w:r>
              <w:r w:rsidRPr="00BD2FCC">
                <w:rPr>
                  <w:rStyle w:val="Odkaznapoznmkupodiarou"/>
                  <w:b/>
                  <w:bCs/>
                  <w:sz w:val="20"/>
                  <w:szCs w:val="20"/>
                </w:rPr>
                <w:footnoteReference w:id="58"/>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3449" w:author="Gombosová Erika" w:date="2015-12-11T09:51:00Z"/>
                <w:color w:val="000000"/>
                <w:sz w:val="22"/>
                <w:szCs w:val="22"/>
              </w:rPr>
            </w:pPr>
            <w:ins w:id="3450" w:author="Gombosová Erika" w:date="2015-12-11T09:51:00Z">
              <w:r w:rsidRPr="00BB2644">
                <w:rPr>
                  <w:color w:val="000000"/>
                  <w:sz w:val="22"/>
                  <w:szCs w:val="22"/>
                </w:rPr>
                <w:t> </w:t>
              </w:r>
            </w:ins>
          </w:p>
        </w:tc>
      </w:tr>
      <w:tr w:rsidR="00E2408D" w:rsidRPr="00BB2644" w:rsidTr="00CB451E">
        <w:trPr>
          <w:trHeight w:val="300"/>
          <w:ins w:id="3451" w:author="Gombosová Erika" w:date="2015-12-11T09:51:00Z"/>
        </w:trPr>
        <w:tc>
          <w:tcPr>
            <w:tcW w:w="3559" w:type="dxa"/>
            <w:gridSpan w:val="2"/>
            <w:shd w:val="clear" w:color="000000" w:fill="FFFFFF"/>
            <w:vAlign w:val="center"/>
            <w:hideMark/>
          </w:tcPr>
          <w:p w:rsidR="00E2408D" w:rsidRPr="00BB2644" w:rsidRDefault="00E2408D" w:rsidP="00CB451E">
            <w:pPr>
              <w:rPr>
                <w:ins w:id="3452" w:author="Gombosová Erika" w:date="2015-12-11T09:51:00Z"/>
                <w:b/>
                <w:bCs/>
                <w:sz w:val="22"/>
                <w:szCs w:val="22"/>
              </w:rPr>
            </w:pPr>
            <w:ins w:id="3453" w:author="Gombosová Erika" w:date="2015-12-11T09:51:00Z">
              <w:r w:rsidRPr="00BB2644">
                <w:rPr>
                  <w:b/>
                  <w:bCs/>
                  <w:sz w:val="22"/>
                  <w:szCs w:val="22"/>
                </w:rPr>
                <w:t xml:space="preserve">Dátum: </w:t>
              </w:r>
            </w:ins>
          </w:p>
        </w:tc>
        <w:tc>
          <w:tcPr>
            <w:tcW w:w="5528" w:type="dxa"/>
            <w:gridSpan w:val="5"/>
            <w:shd w:val="clear" w:color="auto" w:fill="auto"/>
            <w:vAlign w:val="center"/>
            <w:hideMark/>
          </w:tcPr>
          <w:p w:rsidR="00E2408D" w:rsidRPr="00BB2644" w:rsidRDefault="00E2408D" w:rsidP="00CB451E">
            <w:pPr>
              <w:rPr>
                <w:ins w:id="3454" w:author="Gombosová Erika" w:date="2015-12-11T09:51:00Z"/>
                <w:color w:val="000000"/>
                <w:sz w:val="22"/>
                <w:szCs w:val="22"/>
              </w:rPr>
            </w:pPr>
            <w:ins w:id="3455" w:author="Gombosová Erika" w:date="2015-12-11T09:51:00Z">
              <w:r w:rsidRPr="00BB2644">
                <w:rPr>
                  <w:color w:val="000000"/>
                  <w:sz w:val="22"/>
                  <w:szCs w:val="22"/>
                </w:rPr>
                <w:t> </w:t>
              </w:r>
            </w:ins>
          </w:p>
        </w:tc>
      </w:tr>
      <w:tr w:rsidR="00E2408D" w:rsidRPr="00BB2644" w:rsidTr="00CB451E">
        <w:trPr>
          <w:trHeight w:val="300"/>
          <w:ins w:id="3456" w:author="Gombosová Erika" w:date="2015-12-11T09:51:00Z"/>
        </w:trPr>
        <w:tc>
          <w:tcPr>
            <w:tcW w:w="3559" w:type="dxa"/>
            <w:gridSpan w:val="2"/>
            <w:shd w:val="clear" w:color="000000" w:fill="FFFFFF"/>
            <w:vAlign w:val="center"/>
            <w:hideMark/>
          </w:tcPr>
          <w:p w:rsidR="00E2408D" w:rsidRPr="00BB2644" w:rsidRDefault="00E2408D" w:rsidP="00CB451E">
            <w:pPr>
              <w:rPr>
                <w:ins w:id="3457" w:author="Gombosová Erika" w:date="2015-12-11T09:51:00Z"/>
                <w:b/>
                <w:bCs/>
                <w:sz w:val="22"/>
                <w:szCs w:val="22"/>
              </w:rPr>
            </w:pPr>
            <w:ins w:id="3458" w:author="Gombosová Erika" w:date="2015-12-11T09:51: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3459" w:author="Gombosová Erika" w:date="2015-12-11T09:51:00Z"/>
                <w:color w:val="000000"/>
                <w:sz w:val="22"/>
                <w:szCs w:val="22"/>
              </w:rPr>
            </w:pPr>
            <w:ins w:id="3460" w:author="Gombosová Erika" w:date="2015-12-11T09:51:00Z">
              <w:r w:rsidRPr="00BB2644">
                <w:rPr>
                  <w:color w:val="000000"/>
                  <w:sz w:val="22"/>
                  <w:szCs w:val="22"/>
                </w:rPr>
                <w:t> </w:t>
              </w:r>
            </w:ins>
          </w:p>
        </w:tc>
      </w:tr>
      <w:tr w:rsidR="00BB2644" w:rsidRPr="00BB2644" w:rsidDel="00E2408D" w:rsidTr="00526B68">
        <w:trPr>
          <w:trHeight w:val="300"/>
          <w:del w:id="3461" w:author="Gombosová Erika" w:date="2015-12-11T09:51:00Z"/>
        </w:trPr>
        <w:tc>
          <w:tcPr>
            <w:tcW w:w="3559" w:type="dxa"/>
            <w:gridSpan w:val="2"/>
            <w:shd w:val="clear" w:color="auto" w:fill="auto"/>
            <w:hideMark/>
          </w:tcPr>
          <w:p w:rsidR="00BB2644" w:rsidRPr="00BB2644" w:rsidDel="00E2408D" w:rsidRDefault="00BB2644" w:rsidP="00BB2644">
            <w:pPr>
              <w:rPr>
                <w:del w:id="3462" w:author="Gombosová Erika" w:date="2015-12-11T09:51:00Z"/>
                <w:b/>
                <w:bCs/>
                <w:sz w:val="22"/>
                <w:szCs w:val="22"/>
              </w:rPr>
            </w:pPr>
            <w:del w:id="3463" w:author="Gombosová Erika" w:date="2015-12-11T09:51: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3464" w:author="Gombosová Erika" w:date="2015-12-11T09:51:00Z"/>
                <w:color w:val="000000"/>
                <w:sz w:val="22"/>
                <w:szCs w:val="22"/>
              </w:rPr>
            </w:pPr>
            <w:del w:id="3465" w:author="Gombosová Erika" w:date="2015-12-11T09:51:00Z">
              <w:r w:rsidRPr="00BB2644" w:rsidDel="00E2408D">
                <w:rPr>
                  <w:color w:val="000000"/>
                  <w:sz w:val="22"/>
                  <w:szCs w:val="22"/>
                </w:rPr>
                <w:delText> </w:delText>
              </w:r>
            </w:del>
          </w:p>
        </w:tc>
      </w:tr>
      <w:tr w:rsidR="00BB2644" w:rsidRPr="00BB2644" w:rsidDel="00E2408D" w:rsidTr="00526B68">
        <w:trPr>
          <w:trHeight w:val="300"/>
          <w:del w:id="3466" w:author="Gombosová Erika" w:date="2015-12-11T09:51:00Z"/>
        </w:trPr>
        <w:tc>
          <w:tcPr>
            <w:tcW w:w="3559" w:type="dxa"/>
            <w:gridSpan w:val="2"/>
            <w:shd w:val="clear" w:color="auto" w:fill="auto"/>
            <w:hideMark/>
          </w:tcPr>
          <w:p w:rsidR="00BB2644" w:rsidRPr="00BB2644" w:rsidDel="00E2408D" w:rsidRDefault="00BB2644" w:rsidP="00BB2644">
            <w:pPr>
              <w:rPr>
                <w:del w:id="3467" w:author="Gombosová Erika" w:date="2015-12-11T09:51:00Z"/>
                <w:b/>
                <w:bCs/>
                <w:sz w:val="22"/>
                <w:szCs w:val="22"/>
              </w:rPr>
            </w:pPr>
            <w:del w:id="3468" w:author="Gombosová Erika" w:date="2015-12-11T09:51:00Z">
              <w:r w:rsidRPr="00BB2644" w:rsidDel="00E2408D">
                <w:rPr>
                  <w:b/>
                  <w:bCs/>
                  <w:sz w:val="22"/>
                  <w:szCs w:val="22"/>
                </w:rPr>
                <w:delText>Dátum:</w:delText>
              </w:r>
            </w:del>
          </w:p>
        </w:tc>
        <w:tc>
          <w:tcPr>
            <w:tcW w:w="5528" w:type="dxa"/>
            <w:gridSpan w:val="5"/>
            <w:shd w:val="clear" w:color="auto" w:fill="auto"/>
            <w:vAlign w:val="center"/>
            <w:hideMark/>
          </w:tcPr>
          <w:p w:rsidR="00BB2644" w:rsidRPr="00BB2644" w:rsidDel="00E2408D" w:rsidRDefault="00BB2644" w:rsidP="00BB2644">
            <w:pPr>
              <w:rPr>
                <w:del w:id="3469" w:author="Gombosová Erika" w:date="2015-12-11T09:51:00Z"/>
                <w:color w:val="000000"/>
                <w:sz w:val="22"/>
                <w:szCs w:val="22"/>
              </w:rPr>
            </w:pPr>
            <w:del w:id="3470" w:author="Gombosová Erika" w:date="2015-12-11T09:51:00Z">
              <w:r w:rsidRPr="00BB2644" w:rsidDel="00E2408D">
                <w:rPr>
                  <w:color w:val="000000"/>
                  <w:sz w:val="22"/>
                  <w:szCs w:val="22"/>
                </w:rPr>
                <w:delText> </w:delText>
              </w:r>
            </w:del>
          </w:p>
        </w:tc>
      </w:tr>
      <w:tr w:rsidR="00BB2644" w:rsidRPr="00BB2644" w:rsidDel="00E2408D" w:rsidTr="00526B68">
        <w:trPr>
          <w:trHeight w:val="330"/>
          <w:del w:id="3471" w:author="Gombosová Erika" w:date="2015-12-11T09:51:00Z"/>
        </w:trPr>
        <w:tc>
          <w:tcPr>
            <w:tcW w:w="3559" w:type="dxa"/>
            <w:gridSpan w:val="2"/>
            <w:shd w:val="clear" w:color="000000" w:fill="FFFFFF"/>
            <w:hideMark/>
          </w:tcPr>
          <w:p w:rsidR="00BB2644" w:rsidRPr="00BB2644" w:rsidDel="00E2408D" w:rsidRDefault="00BB2644" w:rsidP="00BB2644">
            <w:pPr>
              <w:rPr>
                <w:del w:id="3472" w:author="Gombosová Erika" w:date="2015-12-11T09:51:00Z"/>
                <w:b/>
                <w:bCs/>
                <w:sz w:val="22"/>
                <w:szCs w:val="22"/>
              </w:rPr>
            </w:pPr>
            <w:del w:id="3473" w:author="Gombosová Erika" w:date="2015-12-11T09:51: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3474" w:author="Gombosová Erika" w:date="2015-12-11T09:51:00Z"/>
                <w:color w:val="000000"/>
                <w:sz w:val="22"/>
                <w:szCs w:val="22"/>
              </w:rPr>
            </w:pPr>
            <w:del w:id="3475" w:author="Gombosová Erika" w:date="2015-12-11T09:51:00Z">
              <w:r w:rsidRPr="00BB2644" w:rsidDel="00E2408D">
                <w:rPr>
                  <w:color w:val="000000"/>
                  <w:sz w:val="22"/>
                  <w:szCs w:val="22"/>
                </w:rPr>
                <w:delText> </w:delText>
              </w:r>
            </w:del>
          </w:p>
        </w:tc>
      </w:tr>
      <w:tr w:rsidR="00BB2644" w:rsidRPr="00BB2644" w:rsidDel="00E2408D" w:rsidTr="00526B68">
        <w:trPr>
          <w:trHeight w:val="300"/>
          <w:del w:id="3476" w:author="Gombosová Erika" w:date="2015-12-11T09:51:00Z"/>
        </w:trPr>
        <w:tc>
          <w:tcPr>
            <w:tcW w:w="9087" w:type="dxa"/>
            <w:gridSpan w:val="7"/>
            <w:shd w:val="clear" w:color="auto" w:fill="auto"/>
            <w:noWrap/>
            <w:vAlign w:val="bottom"/>
            <w:hideMark/>
          </w:tcPr>
          <w:p w:rsidR="00BB2644" w:rsidRPr="00BB2644" w:rsidDel="00E2408D" w:rsidRDefault="00BB2644" w:rsidP="00BB2644">
            <w:pPr>
              <w:jc w:val="center"/>
              <w:rPr>
                <w:del w:id="3477" w:author="Gombosová Erika" w:date="2015-12-11T09:51:00Z"/>
                <w:color w:val="000000"/>
                <w:sz w:val="22"/>
                <w:szCs w:val="22"/>
              </w:rPr>
            </w:pPr>
            <w:del w:id="3478" w:author="Gombosová Erika" w:date="2015-12-11T09:51:00Z">
              <w:r w:rsidRPr="00BB2644" w:rsidDel="00E2408D">
                <w:rPr>
                  <w:color w:val="000000"/>
                  <w:sz w:val="22"/>
                  <w:szCs w:val="22"/>
                </w:rPr>
                <w:delText> </w:delText>
              </w:r>
            </w:del>
          </w:p>
        </w:tc>
      </w:tr>
      <w:tr w:rsidR="00BB2644" w:rsidRPr="00BB2644" w:rsidDel="00E2408D" w:rsidTr="00526B68">
        <w:trPr>
          <w:trHeight w:val="300"/>
          <w:del w:id="3479" w:author="Gombosová Erika" w:date="2015-12-11T09:51:00Z"/>
        </w:trPr>
        <w:tc>
          <w:tcPr>
            <w:tcW w:w="3559" w:type="dxa"/>
            <w:gridSpan w:val="2"/>
            <w:shd w:val="clear" w:color="000000" w:fill="FFFFFF"/>
            <w:hideMark/>
          </w:tcPr>
          <w:p w:rsidR="00BB2644" w:rsidRPr="00BB2644" w:rsidDel="00E2408D" w:rsidRDefault="00BB2644" w:rsidP="00BB2644">
            <w:pPr>
              <w:rPr>
                <w:del w:id="3480" w:author="Gombosová Erika" w:date="2015-12-11T09:51:00Z"/>
                <w:b/>
                <w:bCs/>
                <w:sz w:val="22"/>
                <w:szCs w:val="22"/>
              </w:rPr>
            </w:pPr>
            <w:del w:id="3481" w:author="Gombosová Erika" w:date="2015-12-11T09:51: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3482" w:author="Gombosová Erika" w:date="2015-12-11T09:51:00Z"/>
                <w:color w:val="000000"/>
                <w:sz w:val="22"/>
                <w:szCs w:val="22"/>
              </w:rPr>
            </w:pPr>
            <w:del w:id="3483" w:author="Gombosová Erika" w:date="2015-12-11T09:51:00Z">
              <w:r w:rsidRPr="00BB2644" w:rsidDel="00E2408D">
                <w:rPr>
                  <w:color w:val="000000"/>
                  <w:sz w:val="22"/>
                  <w:szCs w:val="22"/>
                </w:rPr>
                <w:delText> </w:delText>
              </w:r>
            </w:del>
          </w:p>
        </w:tc>
      </w:tr>
      <w:tr w:rsidR="00BB2644" w:rsidRPr="00BB2644" w:rsidDel="00E2408D" w:rsidTr="00526B68">
        <w:trPr>
          <w:trHeight w:val="300"/>
          <w:del w:id="3484" w:author="Gombosová Erika" w:date="2015-12-11T09:51:00Z"/>
        </w:trPr>
        <w:tc>
          <w:tcPr>
            <w:tcW w:w="3559" w:type="dxa"/>
            <w:gridSpan w:val="2"/>
            <w:shd w:val="clear" w:color="000000" w:fill="FFFFFF"/>
            <w:hideMark/>
          </w:tcPr>
          <w:p w:rsidR="00BB2644" w:rsidRPr="00BB2644" w:rsidDel="00E2408D" w:rsidRDefault="00BB2644" w:rsidP="00BB2644">
            <w:pPr>
              <w:rPr>
                <w:del w:id="3485" w:author="Gombosová Erika" w:date="2015-12-11T09:51:00Z"/>
                <w:b/>
                <w:bCs/>
                <w:sz w:val="22"/>
                <w:szCs w:val="22"/>
              </w:rPr>
            </w:pPr>
            <w:del w:id="3486" w:author="Gombosová Erika" w:date="2015-12-11T09:51:00Z">
              <w:r w:rsidRPr="00BB2644" w:rsidDel="00E2408D">
                <w:rPr>
                  <w:b/>
                  <w:bCs/>
                  <w:sz w:val="22"/>
                  <w:szCs w:val="22"/>
                </w:rPr>
                <w:delText xml:space="preserve">Dátum: </w:delText>
              </w:r>
            </w:del>
          </w:p>
        </w:tc>
        <w:tc>
          <w:tcPr>
            <w:tcW w:w="5528" w:type="dxa"/>
            <w:gridSpan w:val="5"/>
            <w:shd w:val="clear" w:color="auto" w:fill="auto"/>
            <w:vAlign w:val="center"/>
            <w:hideMark/>
          </w:tcPr>
          <w:p w:rsidR="00BB2644" w:rsidRPr="00BB2644" w:rsidDel="00E2408D" w:rsidRDefault="00BB2644" w:rsidP="00BB2644">
            <w:pPr>
              <w:rPr>
                <w:del w:id="3487" w:author="Gombosová Erika" w:date="2015-12-11T09:51:00Z"/>
                <w:color w:val="000000"/>
                <w:sz w:val="22"/>
                <w:szCs w:val="22"/>
              </w:rPr>
            </w:pPr>
            <w:del w:id="3488" w:author="Gombosová Erika" w:date="2015-12-11T09:51:00Z">
              <w:r w:rsidRPr="00BB2644" w:rsidDel="00E2408D">
                <w:rPr>
                  <w:color w:val="000000"/>
                  <w:sz w:val="22"/>
                  <w:szCs w:val="22"/>
                </w:rPr>
                <w:delText> </w:delText>
              </w:r>
            </w:del>
          </w:p>
        </w:tc>
      </w:tr>
      <w:tr w:rsidR="00BB2644" w:rsidRPr="00BB2644" w:rsidDel="00E2408D" w:rsidTr="00526B68">
        <w:trPr>
          <w:trHeight w:val="330"/>
          <w:del w:id="3489" w:author="Gombosová Erika" w:date="2015-12-11T09:51:00Z"/>
        </w:trPr>
        <w:tc>
          <w:tcPr>
            <w:tcW w:w="3559" w:type="dxa"/>
            <w:gridSpan w:val="2"/>
            <w:shd w:val="clear" w:color="000000" w:fill="FFFFFF"/>
            <w:hideMark/>
          </w:tcPr>
          <w:p w:rsidR="00BB2644" w:rsidRPr="00BB2644" w:rsidDel="00E2408D" w:rsidRDefault="00BB2644" w:rsidP="00BB2644">
            <w:pPr>
              <w:rPr>
                <w:del w:id="3490" w:author="Gombosová Erika" w:date="2015-12-11T09:51:00Z"/>
                <w:b/>
                <w:bCs/>
                <w:sz w:val="22"/>
                <w:szCs w:val="22"/>
              </w:rPr>
            </w:pPr>
            <w:del w:id="3491" w:author="Gombosová Erika" w:date="2015-12-11T09:51: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3492" w:author="Gombosová Erika" w:date="2015-12-11T09:51:00Z"/>
                <w:color w:val="000000"/>
                <w:sz w:val="22"/>
                <w:szCs w:val="22"/>
              </w:rPr>
            </w:pPr>
            <w:del w:id="3493" w:author="Gombosová Erika" w:date="2015-12-11T09:51:00Z">
              <w:r w:rsidRPr="00BB2644" w:rsidDel="00E2408D">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Change w:id="3494">
          <w:tblGrid>
            <w:gridCol w:w="582"/>
            <w:gridCol w:w="618"/>
            <w:gridCol w:w="2359"/>
            <w:gridCol w:w="1843"/>
            <w:gridCol w:w="567"/>
            <w:gridCol w:w="567"/>
            <w:gridCol w:w="776"/>
            <w:gridCol w:w="1779"/>
          </w:tblGrid>
        </w:tblGridChange>
      </w:tblGrid>
      <w:tr w:rsidR="00BB2644" w:rsidRPr="00BB2644" w:rsidTr="00E2408D">
        <w:trPr>
          <w:trHeight w:val="645"/>
        </w:trPr>
        <w:tc>
          <w:tcPr>
            <w:tcW w:w="9091" w:type="dxa"/>
            <w:gridSpan w:val="8"/>
            <w:shd w:val="clear" w:color="000000" w:fill="60497A"/>
            <w:vAlign w:val="center"/>
            <w:hideMark/>
          </w:tcPr>
          <w:p w:rsidR="00BB2644" w:rsidRPr="00BB2644" w:rsidRDefault="00BB2644" w:rsidP="00432B14">
            <w:pPr>
              <w:jc w:val="center"/>
              <w:rPr>
                <w:b/>
                <w:bCs/>
                <w:color w:val="FFFFFF"/>
              </w:rPr>
            </w:pPr>
            <w:bookmarkStart w:id="3495" w:name="KZ_30"/>
            <w:r w:rsidRPr="00BB2644">
              <w:rPr>
                <w:b/>
                <w:bCs/>
                <w:color w:val="FFFFFF"/>
              </w:rPr>
              <w:lastRenderedPageBreak/>
              <w:t xml:space="preserve">Kontrolný zoznam k </w:t>
            </w:r>
            <w:ins w:id="3496" w:author="Gombosová Erika" w:date="2015-12-15T16:46:00Z">
              <w:r w:rsidR="00432B14">
                <w:rPr>
                  <w:b/>
                  <w:bCs/>
                  <w:color w:val="FFFFFF"/>
                </w:rPr>
                <w:t>finančnej</w:t>
              </w:r>
            </w:ins>
            <w:del w:id="3497" w:author="Gombosová Erika" w:date="2015-12-15T16:46:00Z">
              <w:r w:rsidRPr="00BB2644" w:rsidDel="00432B14">
                <w:rPr>
                  <w:b/>
                  <w:bCs/>
                  <w:color w:val="FFFFFF"/>
                </w:rPr>
                <w:delText>administratívnej</w:delText>
              </w:r>
            </w:del>
            <w:r w:rsidRPr="00BB2644">
              <w:rPr>
                <w:b/>
                <w:bCs/>
                <w:color w:val="FFFFFF"/>
              </w:rPr>
              <w:t xml:space="preserve"> kontrole VO</w:t>
            </w:r>
            <w:r w:rsidRPr="00BB2644">
              <w:rPr>
                <w:b/>
                <w:bCs/>
                <w:color w:val="FFFFFF"/>
              </w:rPr>
              <w:br/>
            </w:r>
            <w:r w:rsidR="00DE5422" w:rsidRPr="00DE5422">
              <w:rPr>
                <w:b/>
                <w:bCs/>
                <w:color w:val="FFFFFF"/>
              </w:rPr>
              <w:t>Nadlimitná zákazka - súťaž návrhov - 2. ex-ante kontrola</w:t>
            </w:r>
          </w:p>
        </w:tc>
      </w:tr>
      <w:bookmarkEnd w:id="3495"/>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120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202"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E2408D">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3"/>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3"/>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3"/>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E2408D">
        <w:tblPrEx>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3498" w:author="Gombosová Erika" w:date="2015-12-11T09:51:00Z">
            <w:tblPrEx>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ins w:id="3499" w:author="Gombosová Erika" w:date="2015-12-11T09:51:00Z"/>
          <w:trPrChange w:id="3500" w:author="Gombosová Erika" w:date="2015-12-11T09:51:00Z">
            <w:trPr>
              <w:trHeight w:val="300"/>
            </w:trPr>
          </w:trPrChange>
        </w:trPr>
        <w:tc>
          <w:tcPr>
            <w:tcW w:w="9091" w:type="dxa"/>
            <w:gridSpan w:val="8"/>
            <w:shd w:val="clear" w:color="auto" w:fill="auto"/>
            <w:noWrap/>
            <w:vAlign w:val="center"/>
            <w:tcPrChange w:id="3501" w:author="Gombosová Erika" w:date="2015-12-11T09:51:00Z">
              <w:tcPr>
                <w:tcW w:w="9087" w:type="dxa"/>
                <w:gridSpan w:val="8"/>
                <w:shd w:val="clear" w:color="auto" w:fill="auto"/>
                <w:noWrap/>
                <w:vAlign w:val="center"/>
              </w:tcPr>
            </w:tcPrChange>
          </w:tcPr>
          <w:p w:rsidR="00E2408D" w:rsidRPr="00BD2FCC" w:rsidRDefault="00E2408D" w:rsidP="00CB451E">
            <w:pPr>
              <w:jc w:val="both"/>
              <w:rPr>
                <w:ins w:id="3502" w:author="Gombosová Erika" w:date="2015-12-11T09:51:00Z"/>
                <w:b/>
                <w:sz w:val="20"/>
                <w:szCs w:val="20"/>
              </w:rPr>
            </w:pPr>
            <w:ins w:id="3503" w:author="Gombosová Erika" w:date="2015-12-11T09:51:00Z">
              <w:r w:rsidRPr="00BD2FCC">
                <w:rPr>
                  <w:b/>
                  <w:sz w:val="20"/>
                  <w:szCs w:val="20"/>
                </w:rPr>
                <w:t>VYJADRENIE</w:t>
              </w:r>
            </w:ins>
          </w:p>
          <w:p w:rsidR="00E2408D" w:rsidRPr="00BD2FCC" w:rsidRDefault="00E2408D" w:rsidP="00CB451E">
            <w:pPr>
              <w:jc w:val="both"/>
              <w:rPr>
                <w:ins w:id="3504" w:author="Gombosová Erika" w:date="2015-12-11T09:51:00Z"/>
                <w:sz w:val="20"/>
                <w:szCs w:val="20"/>
              </w:rPr>
            </w:pPr>
          </w:p>
          <w:p w:rsidR="000C1AA0" w:rsidRPr="00A54276" w:rsidRDefault="000C1AA0" w:rsidP="000C1AA0">
            <w:pPr>
              <w:rPr>
                <w:ins w:id="3505" w:author="Gombosová Erika" w:date="2015-12-15T13:07:00Z"/>
              </w:rPr>
            </w:pPr>
            <w:ins w:id="3506" w:author="Gombosová Erika" w:date="2015-12-15T13:07:00Z">
              <w:r w:rsidRPr="00B64015">
                <w:rPr>
                  <w:sz w:val="20"/>
                  <w:szCs w:val="20"/>
                </w:rPr>
                <w:t xml:space="preserve">Na základe overených skutočností potvrdzujem, že </w:t>
              </w:r>
              <w:r>
                <w:rPr>
                  <w:sz w:val="20"/>
                  <w:szCs w:val="20"/>
                </w:rPr>
                <w:t xml:space="preserve"> </w:t>
              </w:r>
            </w:ins>
            <w:customXmlInsRangeStart w:id="3507" w:author="Gombosová Erika" w:date="2015-12-15T13:07:00Z"/>
            <w:sdt>
              <w:sdtPr>
                <w:rPr>
                  <w:sz w:val="20"/>
                  <w:szCs w:val="20"/>
                </w:rPr>
                <w:id w:val="-1859805613"/>
                <w:placeholder>
                  <w:docPart w:val="8306106A10014574930C0C6D01FC2DC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InsRangeEnd w:id="3507"/>
                <w:ins w:id="3508" w:author="Gombosová Erika" w:date="2015-12-15T13:07:00Z">
                  <w:r w:rsidRPr="00B64015">
                    <w:rPr>
                      <w:sz w:val="20"/>
                      <w:szCs w:val="20"/>
                    </w:rPr>
                    <w:t>Vyberte položku.</w:t>
                  </w:r>
                </w:ins>
                <w:customXmlInsRangeStart w:id="3509" w:author="Gombosová Erika" w:date="2015-12-15T13:07:00Z"/>
              </w:sdtContent>
            </w:sdt>
            <w:customXmlInsRangeEnd w:id="3509"/>
            <w:ins w:id="3510" w:author="Gombosová Erika" w:date="2015-12-15T13:07:00Z">
              <w:r w:rsidRPr="00B64015">
                <w:rPr>
                  <w:sz w:val="20"/>
                  <w:szCs w:val="20"/>
                </w:rPr>
                <w:t xml:space="preserve">   </w:t>
              </w:r>
            </w:ins>
          </w:p>
          <w:p w:rsidR="00E2408D" w:rsidRPr="00BB2644" w:rsidRDefault="00E2408D">
            <w:pPr>
              <w:rPr>
                <w:ins w:id="3511" w:author="Gombosová Erika" w:date="2015-12-11T09:51:00Z"/>
                <w:b/>
                <w:bCs/>
                <w:color w:val="000000"/>
                <w:sz w:val="22"/>
                <w:szCs w:val="22"/>
              </w:rPr>
              <w:pPrChange w:id="3512" w:author="Gombosová Erika" w:date="2015-12-15T13:07:00Z">
                <w:pPr>
                  <w:jc w:val="center"/>
                </w:pPr>
              </w:pPrChange>
            </w:pPr>
          </w:p>
        </w:tc>
      </w:tr>
      <w:tr w:rsidR="00E2408D" w:rsidRPr="00BB2644" w:rsidTr="00E2408D">
        <w:tblPrEx>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3513" w:author="Gombosová Erika" w:date="2015-12-11T09:51:00Z">
            <w:tblPrEx>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ins w:id="3514" w:author="Gombosová Erika" w:date="2015-12-11T09:51:00Z"/>
          <w:trPrChange w:id="3515" w:author="Gombosová Erika" w:date="2015-12-11T09:51:00Z">
            <w:trPr>
              <w:trHeight w:val="300"/>
            </w:trPr>
          </w:trPrChange>
        </w:trPr>
        <w:tc>
          <w:tcPr>
            <w:tcW w:w="3559" w:type="dxa"/>
            <w:gridSpan w:val="3"/>
            <w:shd w:val="clear" w:color="auto" w:fill="auto"/>
            <w:vAlign w:val="center"/>
            <w:hideMark/>
            <w:tcPrChange w:id="3516" w:author="Gombosová Erika" w:date="2015-12-11T09:51:00Z">
              <w:tcPr>
                <w:tcW w:w="3559" w:type="dxa"/>
                <w:gridSpan w:val="3"/>
                <w:shd w:val="clear" w:color="auto" w:fill="auto"/>
                <w:vAlign w:val="center"/>
                <w:hideMark/>
              </w:tcPr>
            </w:tcPrChange>
          </w:tcPr>
          <w:p w:rsidR="00E2408D" w:rsidRPr="00BB2644" w:rsidRDefault="00E2408D" w:rsidP="00CB451E">
            <w:pPr>
              <w:rPr>
                <w:ins w:id="3517" w:author="Gombosová Erika" w:date="2015-12-11T09:51:00Z"/>
                <w:b/>
                <w:bCs/>
                <w:sz w:val="22"/>
                <w:szCs w:val="22"/>
              </w:rPr>
            </w:pPr>
            <w:ins w:id="3518" w:author="Gombosová Erika" w:date="2015-12-11T09:51:00Z">
              <w:r w:rsidRPr="00BB2644">
                <w:rPr>
                  <w:b/>
                  <w:bCs/>
                  <w:sz w:val="22"/>
                  <w:szCs w:val="22"/>
                </w:rPr>
                <w:t>Kontrolu vykonal</w:t>
              </w:r>
              <w:r w:rsidRPr="00BD2FCC">
                <w:rPr>
                  <w:rStyle w:val="Odkaznapoznmkupodiarou"/>
                  <w:b/>
                  <w:bCs/>
                  <w:sz w:val="20"/>
                  <w:szCs w:val="20"/>
                </w:rPr>
                <w:footnoteReference w:id="59"/>
              </w:r>
              <w:r w:rsidRPr="00BB2644">
                <w:rPr>
                  <w:b/>
                  <w:bCs/>
                  <w:sz w:val="22"/>
                  <w:szCs w:val="22"/>
                </w:rPr>
                <w:t>:</w:t>
              </w:r>
            </w:ins>
          </w:p>
        </w:tc>
        <w:tc>
          <w:tcPr>
            <w:tcW w:w="5532" w:type="dxa"/>
            <w:gridSpan w:val="5"/>
            <w:shd w:val="clear" w:color="auto" w:fill="auto"/>
            <w:vAlign w:val="center"/>
            <w:hideMark/>
            <w:tcPrChange w:id="3521" w:author="Gombosová Erika" w:date="2015-12-11T09:51:00Z">
              <w:tcPr>
                <w:tcW w:w="5528" w:type="dxa"/>
                <w:gridSpan w:val="5"/>
                <w:shd w:val="clear" w:color="auto" w:fill="auto"/>
                <w:vAlign w:val="center"/>
                <w:hideMark/>
              </w:tcPr>
            </w:tcPrChange>
          </w:tcPr>
          <w:p w:rsidR="00E2408D" w:rsidRPr="00BB2644" w:rsidRDefault="00E2408D" w:rsidP="00CB451E">
            <w:pPr>
              <w:rPr>
                <w:ins w:id="3522" w:author="Gombosová Erika" w:date="2015-12-11T09:51:00Z"/>
                <w:color w:val="000000"/>
                <w:sz w:val="22"/>
                <w:szCs w:val="22"/>
              </w:rPr>
            </w:pPr>
            <w:ins w:id="3523" w:author="Gombosová Erika" w:date="2015-12-11T09:51:00Z">
              <w:r w:rsidRPr="00BB2644">
                <w:rPr>
                  <w:color w:val="000000"/>
                  <w:sz w:val="22"/>
                  <w:szCs w:val="22"/>
                </w:rPr>
                <w:t> </w:t>
              </w:r>
            </w:ins>
          </w:p>
        </w:tc>
      </w:tr>
      <w:tr w:rsidR="00E2408D" w:rsidRPr="00BB2644" w:rsidTr="00E2408D">
        <w:tblPrEx>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3524" w:author="Gombosová Erika" w:date="2015-12-11T09:51:00Z">
            <w:tblPrEx>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ins w:id="3525" w:author="Gombosová Erika" w:date="2015-12-11T09:51:00Z"/>
          <w:trPrChange w:id="3526" w:author="Gombosová Erika" w:date="2015-12-11T09:51:00Z">
            <w:trPr>
              <w:trHeight w:val="300"/>
            </w:trPr>
          </w:trPrChange>
        </w:trPr>
        <w:tc>
          <w:tcPr>
            <w:tcW w:w="3559" w:type="dxa"/>
            <w:gridSpan w:val="3"/>
            <w:shd w:val="clear" w:color="auto" w:fill="auto"/>
            <w:vAlign w:val="center"/>
            <w:hideMark/>
            <w:tcPrChange w:id="3527" w:author="Gombosová Erika" w:date="2015-12-11T09:51:00Z">
              <w:tcPr>
                <w:tcW w:w="3559" w:type="dxa"/>
                <w:gridSpan w:val="3"/>
                <w:shd w:val="clear" w:color="auto" w:fill="auto"/>
                <w:vAlign w:val="center"/>
                <w:hideMark/>
              </w:tcPr>
            </w:tcPrChange>
          </w:tcPr>
          <w:p w:rsidR="00E2408D" w:rsidRPr="00BB2644" w:rsidRDefault="00E2408D" w:rsidP="00CB451E">
            <w:pPr>
              <w:rPr>
                <w:ins w:id="3528" w:author="Gombosová Erika" w:date="2015-12-11T09:51:00Z"/>
                <w:b/>
                <w:bCs/>
                <w:sz w:val="22"/>
                <w:szCs w:val="22"/>
              </w:rPr>
            </w:pPr>
            <w:ins w:id="3529" w:author="Gombosová Erika" w:date="2015-12-11T09:51:00Z">
              <w:r w:rsidRPr="00BB2644">
                <w:rPr>
                  <w:b/>
                  <w:bCs/>
                  <w:sz w:val="22"/>
                  <w:szCs w:val="22"/>
                </w:rPr>
                <w:lastRenderedPageBreak/>
                <w:t>Dátum:</w:t>
              </w:r>
            </w:ins>
          </w:p>
        </w:tc>
        <w:tc>
          <w:tcPr>
            <w:tcW w:w="5532" w:type="dxa"/>
            <w:gridSpan w:val="5"/>
            <w:shd w:val="clear" w:color="auto" w:fill="auto"/>
            <w:vAlign w:val="center"/>
            <w:hideMark/>
            <w:tcPrChange w:id="3530" w:author="Gombosová Erika" w:date="2015-12-11T09:51:00Z">
              <w:tcPr>
                <w:tcW w:w="5528" w:type="dxa"/>
                <w:gridSpan w:val="5"/>
                <w:shd w:val="clear" w:color="auto" w:fill="auto"/>
                <w:vAlign w:val="center"/>
                <w:hideMark/>
              </w:tcPr>
            </w:tcPrChange>
          </w:tcPr>
          <w:p w:rsidR="00E2408D" w:rsidRPr="00BB2644" w:rsidRDefault="00E2408D" w:rsidP="00CB451E">
            <w:pPr>
              <w:rPr>
                <w:ins w:id="3531" w:author="Gombosová Erika" w:date="2015-12-11T09:51:00Z"/>
                <w:color w:val="000000"/>
                <w:sz w:val="22"/>
                <w:szCs w:val="22"/>
              </w:rPr>
            </w:pPr>
            <w:ins w:id="3532" w:author="Gombosová Erika" w:date="2015-12-11T09:51:00Z">
              <w:r w:rsidRPr="00BB2644">
                <w:rPr>
                  <w:color w:val="000000"/>
                  <w:sz w:val="22"/>
                  <w:szCs w:val="22"/>
                </w:rPr>
                <w:t> </w:t>
              </w:r>
            </w:ins>
          </w:p>
        </w:tc>
      </w:tr>
      <w:tr w:rsidR="00E2408D" w:rsidRPr="00BB2644" w:rsidTr="00E2408D">
        <w:tblPrEx>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3533" w:author="Gombosová Erika" w:date="2015-12-11T09:51:00Z">
            <w:tblPrEx>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ins w:id="3534" w:author="Gombosová Erika" w:date="2015-12-11T09:51:00Z"/>
          <w:trPrChange w:id="3535" w:author="Gombosová Erika" w:date="2015-12-11T09:51:00Z">
            <w:trPr>
              <w:trHeight w:val="300"/>
            </w:trPr>
          </w:trPrChange>
        </w:trPr>
        <w:tc>
          <w:tcPr>
            <w:tcW w:w="3559" w:type="dxa"/>
            <w:gridSpan w:val="3"/>
            <w:shd w:val="clear" w:color="000000" w:fill="FFFFFF"/>
            <w:vAlign w:val="center"/>
            <w:hideMark/>
            <w:tcPrChange w:id="3536" w:author="Gombosová Erika" w:date="2015-12-11T09:51:00Z">
              <w:tcPr>
                <w:tcW w:w="3559" w:type="dxa"/>
                <w:gridSpan w:val="3"/>
                <w:shd w:val="clear" w:color="000000" w:fill="FFFFFF"/>
                <w:vAlign w:val="center"/>
                <w:hideMark/>
              </w:tcPr>
            </w:tcPrChange>
          </w:tcPr>
          <w:p w:rsidR="00E2408D" w:rsidRPr="00BB2644" w:rsidRDefault="00E2408D" w:rsidP="00CB451E">
            <w:pPr>
              <w:rPr>
                <w:ins w:id="3537" w:author="Gombosová Erika" w:date="2015-12-11T09:51:00Z"/>
                <w:b/>
                <w:bCs/>
                <w:sz w:val="22"/>
                <w:szCs w:val="22"/>
              </w:rPr>
            </w:pPr>
            <w:ins w:id="3538" w:author="Gombosová Erika" w:date="2015-12-11T09:51:00Z">
              <w:r w:rsidRPr="00BB2644">
                <w:rPr>
                  <w:b/>
                  <w:bCs/>
                  <w:sz w:val="22"/>
                  <w:szCs w:val="22"/>
                </w:rPr>
                <w:t>Podpis:</w:t>
              </w:r>
            </w:ins>
          </w:p>
        </w:tc>
        <w:tc>
          <w:tcPr>
            <w:tcW w:w="5532" w:type="dxa"/>
            <w:gridSpan w:val="5"/>
            <w:shd w:val="clear" w:color="auto" w:fill="auto"/>
            <w:vAlign w:val="center"/>
            <w:hideMark/>
            <w:tcPrChange w:id="3539" w:author="Gombosová Erika" w:date="2015-12-11T09:51:00Z">
              <w:tcPr>
                <w:tcW w:w="5528" w:type="dxa"/>
                <w:gridSpan w:val="5"/>
                <w:shd w:val="clear" w:color="auto" w:fill="auto"/>
                <w:vAlign w:val="center"/>
                <w:hideMark/>
              </w:tcPr>
            </w:tcPrChange>
          </w:tcPr>
          <w:p w:rsidR="00E2408D" w:rsidRPr="00BB2644" w:rsidRDefault="00E2408D" w:rsidP="00CB451E">
            <w:pPr>
              <w:rPr>
                <w:ins w:id="3540" w:author="Gombosová Erika" w:date="2015-12-11T09:51:00Z"/>
                <w:color w:val="000000"/>
                <w:sz w:val="22"/>
                <w:szCs w:val="22"/>
              </w:rPr>
            </w:pPr>
            <w:ins w:id="3541" w:author="Gombosová Erika" w:date="2015-12-11T09:51:00Z">
              <w:r w:rsidRPr="00BB2644">
                <w:rPr>
                  <w:color w:val="000000"/>
                  <w:sz w:val="22"/>
                  <w:szCs w:val="22"/>
                </w:rPr>
                <w:t> </w:t>
              </w:r>
            </w:ins>
          </w:p>
        </w:tc>
      </w:tr>
      <w:tr w:rsidR="00E2408D" w:rsidRPr="00BB2644" w:rsidTr="00E2408D">
        <w:tblPrEx>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3542" w:author="Gombosová Erika" w:date="2015-12-11T09:51:00Z">
            <w:tblPrEx>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ins w:id="3543" w:author="Gombosová Erika" w:date="2015-12-11T09:51:00Z"/>
          <w:trPrChange w:id="3544" w:author="Gombosová Erika" w:date="2015-12-11T09:51:00Z">
            <w:trPr>
              <w:trHeight w:val="300"/>
            </w:trPr>
          </w:trPrChange>
        </w:trPr>
        <w:tc>
          <w:tcPr>
            <w:tcW w:w="9091" w:type="dxa"/>
            <w:gridSpan w:val="8"/>
            <w:shd w:val="clear" w:color="auto" w:fill="auto"/>
            <w:noWrap/>
            <w:vAlign w:val="bottom"/>
            <w:hideMark/>
            <w:tcPrChange w:id="3545" w:author="Gombosová Erika" w:date="2015-12-11T09:51:00Z">
              <w:tcPr>
                <w:tcW w:w="9087" w:type="dxa"/>
                <w:gridSpan w:val="8"/>
                <w:shd w:val="clear" w:color="auto" w:fill="auto"/>
                <w:noWrap/>
                <w:vAlign w:val="bottom"/>
                <w:hideMark/>
              </w:tcPr>
            </w:tcPrChange>
          </w:tcPr>
          <w:p w:rsidR="00E2408D" w:rsidRPr="00BB2644" w:rsidRDefault="00E2408D" w:rsidP="00CB451E">
            <w:pPr>
              <w:jc w:val="center"/>
              <w:rPr>
                <w:ins w:id="3546" w:author="Gombosová Erika" w:date="2015-12-11T09:51:00Z"/>
                <w:color w:val="000000"/>
                <w:sz w:val="22"/>
                <w:szCs w:val="22"/>
              </w:rPr>
            </w:pPr>
            <w:ins w:id="3547" w:author="Gombosová Erika" w:date="2015-12-11T09:51:00Z">
              <w:r w:rsidRPr="00BB2644">
                <w:rPr>
                  <w:color w:val="000000"/>
                  <w:sz w:val="22"/>
                  <w:szCs w:val="22"/>
                </w:rPr>
                <w:t> </w:t>
              </w:r>
            </w:ins>
          </w:p>
        </w:tc>
      </w:tr>
      <w:tr w:rsidR="00E2408D" w:rsidRPr="00BB2644" w:rsidTr="00E2408D">
        <w:tblPrEx>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3548" w:author="Gombosová Erika" w:date="2015-12-11T09:51:00Z">
            <w:tblPrEx>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ins w:id="3549" w:author="Gombosová Erika" w:date="2015-12-11T09:51:00Z"/>
          <w:trPrChange w:id="3550" w:author="Gombosová Erika" w:date="2015-12-11T09:51:00Z">
            <w:trPr>
              <w:trHeight w:val="300"/>
            </w:trPr>
          </w:trPrChange>
        </w:trPr>
        <w:tc>
          <w:tcPr>
            <w:tcW w:w="3559" w:type="dxa"/>
            <w:gridSpan w:val="3"/>
            <w:shd w:val="clear" w:color="000000" w:fill="FFFFFF"/>
            <w:vAlign w:val="center"/>
            <w:hideMark/>
            <w:tcPrChange w:id="3551" w:author="Gombosová Erika" w:date="2015-12-11T09:51:00Z">
              <w:tcPr>
                <w:tcW w:w="3559" w:type="dxa"/>
                <w:gridSpan w:val="3"/>
                <w:shd w:val="clear" w:color="000000" w:fill="FFFFFF"/>
                <w:vAlign w:val="center"/>
                <w:hideMark/>
              </w:tcPr>
            </w:tcPrChange>
          </w:tcPr>
          <w:p w:rsidR="00E2408D" w:rsidRPr="00BB2644" w:rsidRDefault="00E2408D" w:rsidP="00CB451E">
            <w:pPr>
              <w:rPr>
                <w:ins w:id="3552" w:author="Gombosová Erika" w:date="2015-12-11T09:51:00Z"/>
                <w:b/>
                <w:bCs/>
                <w:sz w:val="22"/>
                <w:szCs w:val="22"/>
              </w:rPr>
            </w:pPr>
            <w:ins w:id="3553" w:author="Gombosová Erika" w:date="2015-12-11T09:51:00Z">
              <w:r w:rsidRPr="00BB2644">
                <w:rPr>
                  <w:b/>
                  <w:bCs/>
                  <w:sz w:val="22"/>
                  <w:szCs w:val="22"/>
                </w:rPr>
                <w:t>Kontrolu vykonal</w:t>
              </w:r>
              <w:r w:rsidRPr="00BD2FCC">
                <w:rPr>
                  <w:rStyle w:val="Odkaznapoznmkupodiarou"/>
                  <w:b/>
                  <w:bCs/>
                  <w:sz w:val="20"/>
                  <w:szCs w:val="20"/>
                </w:rPr>
                <w:footnoteReference w:id="60"/>
              </w:r>
              <w:r w:rsidRPr="00BB2644">
                <w:rPr>
                  <w:b/>
                  <w:bCs/>
                  <w:sz w:val="22"/>
                  <w:szCs w:val="22"/>
                </w:rPr>
                <w:t>:</w:t>
              </w:r>
            </w:ins>
          </w:p>
        </w:tc>
        <w:tc>
          <w:tcPr>
            <w:tcW w:w="5532" w:type="dxa"/>
            <w:gridSpan w:val="5"/>
            <w:shd w:val="clear" w:color="auto" w:fill="auto"/>
            <w:vAlign w:val="center"/>
            <w:hideMark/>
            <w:tcPrChange w:id="3556" w:author="Gombosová Erika" w:date="2015-12-11T09:51:00Z">
              <w:tcPr>
                <w:tcW w:w="5528" w:type="dxa"/>
                <w:gridSpan w:val="5"/>
                <w:shd w:val="clear" w:color="auto" w:fill="auto"/>
                <w:vAlign w:val="center"/>
                <w:hideMark/>
              </w:tcPr>
            </w:tcPrChange>
          </w:tcPr>
          <w:p w:rsidR="00E2408D" w:rsidRPr="00BB2644" w:rsidRDefault="00E2408D" w:rsidP="00CB451E">
            <w:pPr>
              <w:rPr>
                <w:ins w:id="3557" w:author="Gombosová Erika" w:date="2015-12-11T09:51:00Z"/>
                <w:color w:val="000000"/>
                <w:sz w:val="22"/>
                <w:szCs w:val="22"/>
              </w:rPr>
            </w:pPr>
            <w:ins w:id="3558" w:author="Gombosová Erika" w:date="2015-12-11T09:51:00Z">
              <w:r w:rsidRPr="00BB2644">
                <w:rPr>
                  <w:color w:val="000000"/>
                  <w:sz w:val="22"/>
                  <w:szCs w:val="22"/>
                </w:rPr>
                <w:t> </w:t>
              </w:r>
            </w:ins>
          </w:p>
        </w:tc>
      </w:tr>
      <w:tr w:rsidR="00E2408D" w:rsidRPr="00BB2644" w:rsidTr="00E2408D">
        <w:tblPrEx>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3559" w:author="Gombosová Erika" w:date="2015-12-11T09:51:00Z">
            <w:tblPrEx>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ins w:id="3560" w:author="Gombosová Erika" w:date="2015-12-11T09:51:00Z"/>
          <w:trPrChange w:id="3561" w:author="Gombosová Erika" w:date="2015-12-11T09:51:00Z">
            <w:trPr>
              <w:trHeight w:val="300"/>
            </w:trPr>
          </w:trPrChange>
        </w:trPr>
        <w:tc>
          <w:tcPr>
            <w:tcW w:w="3559" w:type="dxa"/>
            <w:gridSpan w:val="3"/>
            <w:shd w:val="clear" w:color="000000" w:fill="FFFFFF"/>
            <w:vAlign w:val="center"/>
            <w:hideMark/>
            <w:tcPrChange w:id="3562" w:author="Gombosová Erika" w:date="2015-12-11T09:51:00Z">
              <w:tcPr>
                <w:tcW w:w="3559" w:type="dxa"/>
                <w:gridSpan w:val="3"/>
                <w:shd w:val="clear" w:color="000000" w:fill="FFFFFF"/>
                <w:vAlign w:val="center"/>
                <w:hideMark/>
              </w:tcPr>
            </w:tcPrChange>
          </w:tcPr>
          <w:p w:rsidR="00E2408D" w:rsidRPr="00BB2644" w:rsidRDefault="00E2408D" w:rsidP="00CB451E">
            <w:pPr>
              <w:rPr>
                <w:ins w:id="3563" w:author="Gombosová Erika" w:date="2015-12-11T09:51:00Z"/>
                <w:b/>
                <w:bCs/>
                <w:sz w:val="22"/>
                <w:szCs w:val="22"/>
              </w:rPr>
            </w:pPr>
            <w:ins w:id="3564" w:author="Gombosová Erika" w:date="2015-12-11T09:51:00Z">
              <w:r w:rsidRPr="00BB2644">
                <w:rPr>
                  <w:b/>
                  <w:bCs/>
                  <w:sz w:val="22"/>
                  <w:szCs w:val="22"/>
                </w:rPr>
                <w:t xml:space="preserve">Dátum: </w:t>
              </w:r>
            </w:ins>
          </w:p>
        </w:tc>
        <w:tc>
          <w:tcPr>
            <w:tcW w:w="5532" w:type="dxa"/>
            <w:gridSpan w:val="5"/>
            <w:shd w:val="clear" w:color="auto" w:fill="auto"/>
            <w:vAlign w:val="center"/>
            <w:hideMark/>
            <w:tcPrChange w:id="3565" w:author="Gombosová Erika" w:date="2015-12-11T09:51:00Z">
              <w:tcPr>
                <w:tcW w:w="5528" w:type="dxa"/>
                <w:gridSpan w:val="5"/>
                <w:shd w:val="clear" w:color="auto" w:fill="auto"/>
                <w:vAlign w:val="center"/>
                <w:hideMark/>
              </w:tcPr>
            </w:tcPrChange>
          </w:tcPr>
          <w:p w:rsidR="00E2408D" w:rsidRPr="00BB2644" w:rsidRDefault="00E2408D" w:rsidP="00CB451E">
            <w:pPr>
              <w:rPr>
                <w:ins w:id="3566" w:author="Gombosová Erika" w:date="2015-12-11T09:51:00Z"/>
                <w:color w:val="000000"/>
                <w:sz w:val="22"/>
                <w:szCs w:val="22"/>
              </w:rPr>
            </w:pPr>
            <w:ins w:id="3567" w:author="Gombosová Erika" w:date="2015-12-11T09:51:00Z">
              <w:r w:rsidRPr="00BB2644">
                <w:rPr>
                  <w:color w:val="000000"/>
                  <w:sz w:val="22"/>
                  <w:szCs w:val="22"/>
                </w:rPr>
                <w:t> </w:t>
              </w:r>
            </w:ins>
          </w:p>
        </w:tc>
      </w:tr>
      <w:tr w:rsidR="00E2408D" w:rsidRPr="00BB2644" w:rsidTr="00E2408D">
        <w:tblPrEx>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3568" w:author="Gombosová Erika" w:date="2015-12-11T09:51:00Z">
            <w:tblPrEx>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ins w:id="3569" w:author="Gombosová Erika" w:date="2015-12-11T09:51:00Z"/>
          <w:trPrChange w:id="3570" w:author="Gombosová Erika" w:date="2015-12-11T09:51:00Z">
            <w:trPr>
              <w:trHeight w:val="300"/>
            </w:trPr>
          </w:trPrChange>
        </w:trPr>
        <w:tc>
          <w:tcPr>
            <w:tcW w:w="3559" w:type="dxa"/>
            <w:gridSpan w:val="3"/>
            <w:shd w:val="clear" w:color="000000" w:fill="FFFFFF"/>
            <w:vAlign w:val="center"/>
            <w:hideMark/>
            <w:tcPrChange w:id="3571" w:author="Gombosová Erika" w:date="2015-12-11T09:51:00Z">
              <w:tcPr>
                <w:tcW w:w="3559" w:type="dxa"/>
                <w:gridSpan w:val="3"/>
                <w:shd w:val="clear" w:color="000000" w:fill="FFFFFF"/>
                <w:vAlign w:val="center"/>
                <w:hideMark/>
              </w:tcPr>
            </w:tcPrChange>
          </w:tcPr>
          <w:p w:rsidR="00E2408D" w:rsidRPr="00BB2644" w:rsidRDefault="00E2408D" w:rsidP="00CB451E">
            <w:pPr>
              <w:rPr>
                <w:ins w:id="3572" w:author="Gombosová Erika" w:date="2015-12-11T09:51:00Z"/>
                <w:b/>
                <w:bCs/>
                <w:sz w:val="22"/>
                <w:szCs w:val="22"/>
              </w:rPr>
            </w:pPr>
            <w:ins w:id="3573" w:author="Gombosová Erika" w:date="2015-12-11T09:51:00Z">
              <w:r w:rsidRPr="00BB2644">
                <w:rPr>
                  <w:b/>
                  <w:bCs/>
                  <w:sz w:val="22"/>
                  <w:szCs w:val="22"/>
                </w:rPr>
                <w:t>Podpis:</w:t>
              </w:r>
            </w:ins>
          </w:p>
        </w:tc>
        <w:tc>
          <w:tcPr>
            <w:tcW w:w="5532" w:type="dxa"/>
            <w:gridSpan w:val="5"/>
            <w:shd w:val="clear" w:color="auto" w:fill="auto"/>
            <w:vAlign w:val="center"/>
            <w:hideMark/>
            <w:tcPrChange w:id="3574" w:author="Gombosová Erika" w:date="2015-12-11T09:51:00Z">
              <w:tcPr>
                <w:tcW w:w="5528" w:type="dxa"/>
                <w:gridSpan w:val="5"/>
                <w:shd w:val="clear" w:color="auto" w:fill="auto"/>
                <w:vAlign w:val="center"/>
                <w:hideMark/>
              </w:tcPr>
            </w:tcPrChange>
          </w:tcPr>
          <w:p w:rsidR="00E2408D" w:rsidRPr="00BB2644" w:rsidRDefault="00E2408D" w:rsidP="00CB451E">
            <w:pPr>
              <w:rPr>
                <w:ins w:id="3575" w:author="Gombosová Erika" w:date="2015-12-11T09:51:00Z"/>
                <w:color w:val="000000"/>
                <w:sz w:val="22"/>
                <w:szCs w:val="22"/>
              </w:rPr>
            </w:pPr>
            <w:ins w:id="3576" w:author="Gombosová Erika" w:date="2015-12-11T09:51:00Z">
              <w:r w:rsidRPr="00BB2644">
                <w:rPr>
                  <w:color w:val="000000"/>
                  <w:sz w:val="22"/>
                  <w:szCs w:val="22"/>
                </w:rPr>
                <w:t> </w:t>
              </w:r>
            </w:ins>
          </w:p>
        </w:tc>
      </w:tr>
      <w:tr w:rsidR="00BB2644" w:rsidRPr="00BB2644" w:rsidDel="00E2408D" w:rsidTr="00E2408D">
        <w:trPr>
          <w:trHeight w:val="300"/>
          <w:del w:id="3577" w:author="Gombosová Erika" w:date="2015-12-11T09:51:00Z"/>
        </w:trPr>
        <w:tc>
          <w:tcPr>
            <w:tcW w:w="3559" w:type="dxa"/>
            <w:gridSpan w:val="3"/>
            <w:shd w:val="clear" w:color="auto" w:fill="auto"/>
            <w:hideMark/>
          </w:tcPr>
          <w:p w:rsidR="00BB2644" w:rsidRPr="00BB2644" w:rsidDel="00E2408D" w:rsidRDefault="00BB2644" w:rsidP="00BB2644">
            <w:pPr>
              <w:rPr>
                <w:del w:id="3578" w:author="Gombosová Erika" w:date="2015-12-11T09:51:00Z"/>
                <w:b/>
                <w:bCs/>
                <w:sz w:val="22"/>
                <w:szCs w:val="22"/>
              </w:rPr>
            </w:pPr>
            <w:del w:id="3579" w:author="Gombosová Erika" w:date="2015-12-11T09:51:00Z">
              <w:r w:rsidRPr="00BB2644" w:rsidDel="00E2408D">
                <w:rPr>
                  <w:b/>
                  <w:bCs/>
                  <w:sz w:val="22"/>
                  <w:szCs w:val="22"/>
                </w:rPr>
                <w:delText>Kontrolu vykonal:</w:delText>
              </w:r>
            </w:del>
          </w:p>
        </w:tc>
        <w:tc>
          <w:tcPr>
            <w:tcW w:w="5532" w:type="dxa"/>
            <w:gridSpan w:val="5"/>
            <w:shd w:val="clear" w:color="auto" w:fill="auto"/>
            <w:vAlign w:val="center"/>
            <w:hideMark/>
          </w:tcPr>
          <w:p w:rsidR="00BB2644" w:rsidRPr="00BB2644" w:rsidDel="00E2408D" w:rsidRDefault="00BB2644" w:rsidP="00BB2644">
            <w:pPr>
              <w:rPr>
                <w:del w:id="3580" w:author="Gombosová Erika" w:date="2015-12-11T09:51:00Z"/>
                <w:color w:val="000000"/>
                <w:sz w:val="22"/>
                <w:szCs w:val="22"/>
              </w:rPr>
            </w:pPr>
            <w:del w:id="3581" w:author="Gombosová Erika" w:date="2015-12-11T09:51:00Z">
              <w:r w:rsidRPr="00BB2644" w:rsidDel="00E2408D">
                <w:rPr>
                  <w:color w:val="000000"/>
                  <w:sz w:val="22"/>
                  <w:szCs w:val="22"/>
                </w:rPr>
                <w:delText> </w:delText>
              </w:r>
            </w:del>
          </w:p>
        </w:tc>
      </w:tr>
      <w:tr w:rsidR="00BB2644" w:rsidRPr="00BB2644" w:rsidDel="00E2408D" w:rsidTr="00E2408D">
        <w:trPr>
          <w:trHeight w:val="300"/>
          <w:del w:id="3582" w:author="Gombosová Erika" w:date="2015-12-11T09:51:00Z"/>
        </w:trPr>
        <w:tc>
          <w:tcPr>
            <w:tcW w:w="3559" w:type="dxa"/>
            <w:gridSpan w:val="3"/>
            <w:shd w:val="clear" w:color="auto" w:fill="auto"/>
            <w:hideMark/>
          </w:tcPr>
          <w:p w:rsidR="00BB2644" w:rsidRPr="00BB2644" w:rsidDel="00E2408D" w:rsidRDefault="00BB2644" w:rsidP="00BB2644">
            <w:pPr>
              <w:rPr>
                <w:del w:id="3583" w:author="Gombosová Erika" w:date="2015-12-11T09:51:00Z"/>
                <w:b/>
                <w:bCs/>
                <w:sz w:val="22"/>
                <w:szCs w:val="22"/>
              </w:rPr>
            </w:pPr>
            <w:del w:id="3584" w:author="Gombosová Erika" w:date="2015-12-11T09:51:00Z">
              <w:r w:rsidRPr="00BB2644" w:rsidDel="00E2408D">
                <w:rPr>
                  <w:b/>
                  <w:bCs/>
                  <w:sz w:val="22"/>
                  <w:szCs w:val="22"/>
                </w:rPr>
                <w:delText>Dátum:</w:delText>
              </w:r>
            </w:del>
          </w:p>
        </w:tc>
        <w:tc>
          <w:tcPr>
            <w:tcW w:w="5532" w:type="dxa"/>
            <w:gridSpan w:val="5"/>
            <w:shd w:val="clear" w:color="auto" w:fill="auto"/>
            <w:vAlign w:val="center"/>
            <w:hideMark/>
          </w:tcPr>
          <w:p w:rsidR="00BB2644" w:rsidRPr="00BB2644" w:rsidDel="00E2408D" w:rsidRDefault="00BB2644" w:rsidP="00BB2644">
            <w:pPr>
              <w:rPr>
                <w:del w:id="3585" w:author="Gombosová Erika" w:date="2015-12-11T09:51:00Z"/>
                <w:color w:val="000000"/>
                <w:sz w:val="22"/>
                <w:szCs w:val="22"/>
              </w:rPr>
            </w:pPr>
            <w:del w:id="3586" w:author="Gombosová Erika" w:date="2015-12-11T09:51:00Z">
              <w:r w:rsidRPr="00BB2644" w:rsidDel="00E2408D">
                <w:rPr>
                  <w:color w:val="000000"/>
                  <w:sz w:val="22"/>
                  <w:szCs w:val="22"/>
                </w:rPr>
                <w:delText> </w:delText>
              </w:r>
            </w:del>
          </w:p>
        </w:tc>
      </w:tr>
      <w:tr w:rsidR="00BB2644" w:rsidRPr="00BB2644" w:rsidDel="00E2408D" w:rsidTr="00E2408D">
        <w:trPr>
          <w:trHeight w:val="330"/>
          <w:del w:id="3587" w:author="Gombosová Erika" w:date="2015-12-11T09:51:00Z"/>
        </w:trPr>
        <w:tc>
          <w:tcPr>
            <w:tcW w:w="3559" w:type="dxa"/>
            <w:gridSpan w:val="3"/>
            <w:shd w:val="clear" w:color="000000" w:fill="FFFFFF"/>
            <w:hideMark/>
          </w:tcPr>
          <w:p w:rsidR="00BB2644" w:rsidRPr="00BB2644" w:rsidDel="00E2408D" w:rsidRDefault="00BB2644" w:rsidP="00BB2644">
            <w:pPr>
              <w:rPr>
                <w:del w:id="3588" w:author="Gombosová Erika" w:date="2015-12-11T09:51:00Z"/>
                <w:b/>
                <w:bCs/>
                <w:sz w:val="22"/>
                <w:szCs w:val="22"/>
              </w:rPr>
            </w:pPr>
            <w:del w:id="3589" w:author="Gombosová Erika" w:date="2015-12-11T09:51:00Z">
              <w:r w:rsidRPr="00BB2644" w:rsidDel="00E2408D">
                <w:rPr>
                  <w:b/>
                  <w:bCs/>
                  <w:sz w:val="22"/>
                  <w:szCs w:val="22"/>
                </w:rPr>
                <w:delText>Podpis:</w:delText>
              </w:r>
            </w:del>
          </w:p>
        </w:tc>
        <w:tc>
          <w:tcPr>
            <w:tcW w:w="5532" w:type="dxa"/>
            <w:gridSpan w:val="5"/>
            <w:shd w:val="clear" w:color="auto" w:fill="auto"/>
            <w:vAlign w:val="center"/>
            <w:hideMark/>
          </w:tcPr>
          <w:p w:rsidR="00BB2644" w:rsidRPr="00BB2644" w:rsidDel="00E2408D" w:rsidRDefault="00BB2644" w:rsidP="00BB2644">
            <w:pPr>
              <w:rPr>
                <w:del w:id="3590" w:author="Gombosová Erika" w:date="2015-12-11T09:51:00Z"/>
                <w:color w:val="000000"/>
                <w:sz w:val="22"/>
                <w:szCs w:val="22"/>
              </w:rPr>
            </w:pPr>
            <w:del w:id="3591" w:author="Gombosová Erika" w:date="2015-12-11T09:51:00Z">
              <w:r w:rsidRPr="00BB2644" w:rsidDel="00E2408D">
                <w:rPr>
                  <w:color w:val="000000"/>
                  <w:sz w:val="22"/>
                  <w:szCs w:val="22"/>
                </w:rPr>
                <w:delText> </w:delText>
              </w:r>
            </w:del>
          </w:p>
        </w:tc>
      </w:tr>
      <w:tr w:rsidR="00BB2644" w:rsidRPr="00BB2644" w:rsidDel="00E2408D" w:rsidTr="00E2408D">
        <w:trPr>
          <w:trHeight w:val="300"/>
          <w:del w:id="3592" w:author="Gombosová Erika" w:date="2015-12-11T09:51:00Z"/>
        </w:trPr>
        <w:tc>
          <w:tcPr>
            <w:tcW w:w="9091" w:type="dxa"/>
            <w:gridSpan w:val="8"/>
            <w:shd w:val="clear" w:color="auto" w:fill="auto"/>
            <w:noWrap/>
            <w:vAlign w:val="bottom"/>
            <w:hideMark/>
          </w:tcPr>
          <w:p w:rsidR="00BB2644" w:rsidRPr="00BB2644" w:rsidDel="00E2408D" w:rsidRDefault="00BB2644" w:rsidP="00BB2644">
            <w:pPr>
              <w:jc w:val="center"/>
              <w:rPr>
                <w:del w:id="3593" w:author="Gombosová Erika" w:date="2015-12-11T09:51:00Z"/>
                <w:color w:val="000000"/>
                <w:sz w:val="22"/>
                <w:szCs w:val="22"/>
              </w:rPr>
            </w:pPr>
            <w:del w:id="3594" w:author="Gombosová Erika" w:date="2015-12-11T09:51:00Z">
              <w:r w:rsidRPr="00BB2644" w:rsidDel="00E2408D">
                <w:rPr>
                  <w:color w:val="000000"/>
                  <w:sz w:val="22"/>
                  <w:szCs w:val="22"/>
                </w:rPr>
                <w:delText> </w:delText>
              </w:r>
            </w:del>
          </w:p>
        </w:tc>
      </w:tr>
      <w:tr w:rsidR="00BB2644" w:rsidRPr="00BB2644" w:rsidDel="00E2408D" w:rsidTr="00E2408D">
        <w:trPr>
          <w:trHeight w:val="300"/>
          <w:del w:id="3595" w:author="Gombosová Erika" w:date="2015-12-11T09:51:00Z"/>
        </w:trPr>
        <w:tc>
          <w:tcPr>
            <w:tcW w:w="3559" w:type="dxa"/>
            <w:gridSpan w:val="3"/>
            <w:shd w:val="clear" w:color="000000" w:fill="FFFFFF"/>
            <w:hideMark/>
          </w:tcPr>
          <w:p w:rsidR="00BB2644" w:rsidRPr="00BB2644" w:rsidDel="00E2408D" w:rsidRDefault="00BB2644" w:rsidP="00BB2644">
            <w:pPr>
              <w:rPr>
                <w:del w:id="3596" w:author="Gombosová Erika" w:date="2015-12-11T09:51:00Z"/>
                <w:b/>
                <w:bCs/>
                <w:sz w:val="22"/>
                <w:szCs w:val="22"/>
              </w:rPr>
            </w:pPr>
            <w:del w:id="3597" w:author="Gombosová Erika" w:date="2015-12-11T09:51:00Z">
              <w:r w:rsidRPr="00BB2644" w:rsidDel="00E2408D">
                <w:rPr>
                  <w:b/>
                  <w:bCs/>
                  <w:sz w:val="22"/>
                  <w:szCs w:val="22"/>
                </w:rPr>
                <w:delText>Kontrolu vykonal:</w:delText>
              </w:r>
            </w:del>
          </w:p>
        </w:tc>
        <w:tc>
          <w:tcPr>
            <w:tcW w:w="5532" w:type="dxa"/>
            <w:gridSpan w:val="5"/>
            <w:shd w:val="clear" w:color="auto" w:fill="auto"/>
            <w:vAlign w:val="center"/>
            <w:hideMark/>
          </w:tcPr>
          <w:p w:rsidR="00BB2644" w:rsidRPr="00BB2644" w:rsidDel="00E2408D" w:rsidRDefault="00BB2644" w:rsidP="00BB2644">
            <w:pPr>
              <w:rPr>
                <w:del w:id="3598" w:author="Gombosová Erika" w:date="2015-12-11T09:51:00Z"/>
                <w:color w:val="000000"/>
                <w:sz w:val="22"/>
                <w:szCs w:val="22"/>
              </w:rPr>
            </w:pPr>
            <w:del w:id="3599" w:author="Gombosová Erika" w:date="2015-12-11T09:51:00Z">
              <w:r w:rsidRPr="00BB2644" w:rsidDel="00E2408D">
                <w:rPr>
                  <w:color w:val="000000"/>
                  <w:sz w:val="22"/>
                  <w:szCs w:val="22"/>
                </w:rPr>
                <w:delText> </w:delText>
              </w:r>
            </w:del>
          </w:p>
        </w:tc>
      </w:tr>
      <w:tr w:rsidR="00BB2644" w:rsidRPr="00BB2644" w:rsidDel="00E2408D" w:rsidTr="00E2408D">
        <w:trPr>
          <w:trHeight w:val="300"/>
          <w:del w:id="3600" w:author="Gombosová Erika" w:date="2015-12-11T09:51:00Z"/>
        </w:trPr>
        <w:tc>
          <w:tcPr>
            <w:tcW w:w="3559" w:type="dxa"/>
            <w:gridSpan w:val="3"/>
            <w:shd w:val="clear" w:color="000000" w:fill="FFFFFF"/>
            <w:hideMark/>
          </w:tcPr>
          <w:p w:rsidR="00BB2644" w:rsidRPr="00BB2644" w:rsidDel="00E2408D" w:rsidRDefault="00BB2644" w:rsidP="00BB2644">
            <w:pPr>
              <w:rPr>
                <w:del w:id="3601" w:author="Gombosová Erika" w:date="2015-12-11T09:51:00Z"/>
                <w:b/>
                <w:bCs/>
                <w:sz w:val="22"/>
                <w:szCs w:val="22"/>
              </w:rPr>
            </w:pPr>
            <w:del w:id="3602" w:author="Gombosová Erika" w:date="2015-12-11T09:51:00Z">
              <w:r w:rsidRPr="00BB2644" w:rsidDel="00E2408D">
                <w:rPr>
                  <w:b/>
                  <w:bCs/>
                  <w:sz w:val="22"/>
                  <w:szCs w:val="22"/>
                </w:rPr>
                <w:delText xml:space="preserve">Dátum: </w:delText>
              </w:r>
            </w:del>
          </w:p>
        </w:tc>
        <w:tc>
          <w:tcPr>
            <w:tcW w:w="5532" w:type="dxa"/>
            <w:gridSpan w:val="5"/>
            <w:shd w:val="clear" w:color="auto" w:fill="auto"/>
            <w:vAlign w:val="center"/>
            <w:hideMark/>
          </w:tcPr>
          <w:p w:rsidR="00BB2644" w:rsidRPr="00BB2644" w:rsidDel="00E2408D" w:rsidRDefault="00BB2644" w:rsidP="00BB2644">
            <w:pPr>
              <w:rPr>
                <w:del w:id="3603" w:author="Gombosová Erika" w:date="2015-12-11T09:51:00Z"/>
                <w:color w:val="000000"/>
                <w:sz w:val="22"/>
                <w:szCs w:val="22"/>
              </w:rPr>
            </w:pPr>
            <w:del w:id="3604" w:author="Gombosová Erika" w:date="2015-12-11T09:51:00Z">
              <w:r w:rsidRPr="00BB2644" w:rsidDel="00E2408D">
                <w:rPr>
                  <w:color w:val="000000"/>
                  <w:sz w:val="22"/>
                  <w:szCs w:val="22"/>
                </w:rPr>
                <w:delText> </w:delText>
              </w:r>
            </w:del>
          </w:p>
        </w:tc>
      </w:tr>
      <w:tr w:rsidR="00BB2644" w:rsidRPr="00BB2644" w:rsidDel="00E2408D" w:rsidTr="00E2408D">
        <w:trPr>
          <w:trHeight w:val="330"/>
          <w:del w:id="3605" w:author="Gombosová Erika" w:date="2015-12-11T09:51:00Z"/>
        </w:trPr>
        <w:tc>
          <w:tcPr>
            <w:tcW w:w="3559" w:type="dxa"/>
            <w:gridSpan w:val="3"/>
            <w:shd w:val="clear" w:color="000000" w:fill="FFFFFF"/>
            <w:hideMark/>
          </w:tcPr>
          <w:p w:rsidR="00BB2644" w:rsidRPr="00BB2644" w:rsidDel="00E2408D" w:rsidRDefault="00BB2644" w:rsidP="00BB2644">
            <w:pPr>
              <w:rPr>
                <w:del w:id="3606" w:author="Gombosová Erika" w:date="2015-12-11T09:51:00Z"/>
                <w:b/>
                <w:bCs/>
                <w:sz w:val="22"/>
                <w:szCs w:val="22"/>
              </w:rPr>
            </w:pPr>
            <w:del w:id="3607" w:author="Gombosová Erika" w:date="2015-12-11T09:51:00Z">
              <w:r w:rsidRPr="00BB2644" w:rsidDel="00E2408D">
                <w:rPr>
                  <w:b/>
                  <w:bCs/>
                  <w:sz w:val="22"/>
                  <w:szCs w:val="22"/>
                </w:rPr>
                <w:delText>Podpis:</w:delText>
              </w:r>
            </w:del>
          </w:p>
        </w:tc>
        <w:tc>
          <w:tcPr>
            <w:tcW w:w="5532" w:type="dxa"/>
            <w:gridSpan w:val="5"/>
            <w:shd w:val="clear" w:color="auto" w:fill="auto"/>
            <w:vAlign w:val="center"/>
            <w:hideMark/>
          </w:tcPr>
          <w:p w:rsidR="00BB2644" w:rsidRPr="00BB2644" w:rsidDel="00E2408D" w:rsidRDefault="00BB2644" w:rsidP="00BB2644">
            <w:pPr>
              <w:rPr>
                <w:del w:id="3608" w:author="Gombosová Erika" w:date="2015-12-11T09:51:00Z"/>
                <w:color w:val="000000"/>
                <w:sz w:val="22"/>
                <w:szCs w:val="22"/>
              </w:rPr>
            </w:pPr>
            <w:del w:id="3609" w:author="Gombosová Erika" w:date="2015-12-11T09:51:00Z">
              <w:r w:rsidRPr="00BB2644" w:rsidDel="00E2408D">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9"/>
        <w:tblGridChange w:id="3610">
          <w:tblGrid>
            <w:gridCol w:w="582"/>
            <w:gridCol w:w="2977"/>
            <w:gridCol w:w="1843"/>
            <w:gridCol w:w="567"/>
            <w:gridCol w:w="567"/>
            <w:gridCol w:w="776"/>
            <w:gridCol w:w="1779"/>
          </w:tblGrid>
        </w:tblGridChange>
      </w:tblGrid>
      <w:tr w:rsidR="00BB2644" w:rsidRPr="00BB2644" w:rsidTr="00E2408D">
        <w:trPr>
          <w:trHeight w:val="645"/>
        </w:trPr>
        <w:tc>
          <w:tcPr>
            <w:tcW w:w="9091" w:type="dxa"/>
            <w:gridSpan w:val="7"/>
            <w:shd w:val="clear" w:color="000000" w:fill="60497A"/>
            <w:vAlign w:val="center"/>
            <w:hideMark/>
          </w:tcPr>
          <w:p w:rsidR="00BB2644" w:rsidRPr="00BB2644" w:rsidRDefault="00BB2644" w:rsidP="00432B14">
            <w:pPr>
              <w:jc w:val="center"/>
              <w:rPr>
                <w:b/>
                <w:bCs/>
                <w:color w:val="FFFFFF"/>
              </w:rPr>
            </w:pPr>
            <w:bookmarkStart w:id="3611" w:name="KZ_31"/>
            <w:r w:rsidRPr="00BB2644">
              <w:rPr>
                <w:b/>
                <w:bCs/>
                <w:color w:val="FFFFFF"/>
              </w:rPr>
              <w:lastRenderedPageBreak/>
              <w:t xml:space="preserve">Kontrolný zoznam k </w:t>
            </w:r>
            <w:ins w:id="3612" w:author="Gombosová Erika" w:date="2015-12-15T16:46:00Z">
              <w:r w:rsidR="00432B14">
                <w:rPr>
                  <w:b/>
                  <w:bCs/>
                  <w:color w:val="FFFFFF"/>
                </w:rPr>
                <w:t>finančnej</w:t>
              </w:r>
            </w:ins>
            <w:del w:id="3613" w:author="Gombosová Erika" w:date="2015-12-15T16:46:00Z">
              <w:r w:rsidRPr="00BB2644" w:rsidDel="00432B14">
                <w:rPr>
                  <w:b/>
                  <w:bCs/>
                  <w:color w:val="FFFFFF"/>
                </w:rPr>
                <w:delText>administratívnej</w:delText>
              </w:r>
            </w:del>
            <w:r w:rsidRPr="00BB2644">
              <w:rPr>
                <w:b/>
                <w:bCs/>
                <w:color w:val="FFFFFF"/>
              </w:rPr>
              <w:t xml:space="preserve"> kontrole VO</w:t>
            </w:r>
            <w:r w:rsidRPr="00BB2644">
              <w:rPr>
                <w:b/>
                <w:bCs/>
                <w:color w:val="FFFFFF"/>
              </w:rPr>
              <w:br/>
            </w:r>
            <w:r w:rsidR="00DE5422" w:rsidRPr="00DE5422">
              <w:rPr>
                <w:b/>
                <w:bCs/>
                <w:color w:val="FFFFFF"/>
              </w:rPr>
              <w:t>Nadlimitná zákazka - súťaž návrhov - následná ex-post kontrola</w:t>
            </w:r>
          </w:p>
        </w:tc>
      </w:tr>
      <w:bookmarkEnd w:id="3611"/>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ins w:id="3614" w:author="Hudec Branislav" w:date="2015-12-29T10:52:00Z">
              <w:r w:rsidR="00B42345">
                <w:t xml:space="preserve"> </w:t>
              </w:r>
            </w:ins>
            <w:ins w:id="3615" w:author="Hudec Branislav" w:date="2015-12-29T10:53:00Z">
              <w:r w:rsidR="00B42345">
                <w:t xml:space="preserve">                 </w:t>
              </w:r>
            </w:ins>
            <w:ins w:id="3616" w:author="Hudec Branislav" w:date="2015-12-29T10:52:00Z">
              <w:r w:rsidR="00B42345" w:rsidRPr="00B42345">
                <w:rPr>
                  <w:color w:val="000000"/>
                  <w:sz w:val="22"/>
                  <w:szCs w:val="22"/>
                </w:rPr>
                <w:t>d) Je zmluva uzavretá v lehote viazanosti ponúk?</w:t>
              </w:r>
            </w:ins>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E2408D">
        <w:tblPrEx>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3617" w:author="Gombosová Erika" w:date="2015-12-11T09:52:00Z">
            <w:tblPrEx>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ins w:id="3618" w:author="Gombosová Erika" w:date="2015-12-11T09:52:00Z"/>
          <w:trPrChange w:id="3619" w:author="Gombosová Erika" w:date="2015-12-11T09:52:00Z">
            <w:trPr>
              <w:trHeight w:val="300"/>
            </w:trPr>
          </w:trPrChange>
        </w:trPr>
        <w:tc>
          <w:tcPr>
            <w:tcW w:w="9091" w:type="dxa"/>
            <w:gridSpan w:val="7"/>
            <w:shd w:val="clear" w:color="auto" w:fill="auto"/>
            <w:noWrap/>
            <w:vAlign w:val="center"/>
            <w:tcPrChange w:id="3620" w:author="Gombosová Erika" w:date="2015-12-11T09:52:00Z">
              <w:tcPr>
                <w:tcW w:w="9087" w:type="dxa"/>
                <w:gridSpan w:val="7"/>
                <w:shd w:val="clear" w:color="auto" w:fill="auto"/>
                <w:noWrap/>
                <w:vAlign w:val="center"/>
              </w:tcPr>
            </w:tcPrChange>
          </w:tcPr>
          <w:p w:rsidR="00E2408D" w:rsidRPr="00BD2FCC" w:rsidRDefault="00E2408D" w:rsidP="00CB451E">
            <w:pPr>
              <w:jc w:val="both"/>
              <w:rPr>
                <w:ins w:id="3621" w:author="Gombosová Erika" w:date="2015-12-11T09:52:00Z"/>
                <w:b/>
                <w:sz w:val="20"/>
                <w:szCs w:val="20"/>
              </w:rPr>
            </w:pPr>
            <w:ins w:id="3622" w:author="Gombosová Erika" w:date="2015-12-11T09:52:00Z">
              <w:r w:rsidRPr="00BD2FCC">
                <w:rPr>
                  <w:b/>
                  <w:sz w:val="20"/>
                  <w:szCs w:val="20"/>
                </w:rPr>
                <w:t>VYJADRENIE</w:t>
              </w:r>
            </w:ins>
          </w:p>
          <w:p w:rsidR="00E2408D" w:rsidRPr="00BD2FCC" w:rsidRDefault="00E2408D" w:rsidP="00CB451E">
            <w:pPr>
              <w:jc w:val="both"/>
              <w:rPr>
                <w:ins w:id="3623" w:author="Gombosová Erika" w:date="2015-12-11T09:52:00Z"/>
                <w:sz w:val="20"/>
                <w:szCs w:val="20"/>
              </w:rPr>
            </w:pPr>
          </w:p>
          <w:p w:rsidR="000C1AA0" w:rsidRPr="00A54276" w:rsidRDefault="000C1AA0" w:rsidP="000C1AA0">
            <w:pPr>
              <w:rPr>
                <w:ins w:id="3624" w:author="Gombosová Erika" w:date="2015-12-15T13:07:00Z"/>
              </w:rPr>
            </w:pPr>
            <w:ins w:id="3625" w:author="Gombosová Erika" w:date="2015-12-15T13:07:00Z">
              <w:r w:rsidRPr="00B64015">
                <w:rPr>
                  <w:sz w:val="20"/>
                  <w:szCs w:val="20"/>
                </w:rPr>
                <w:t xml:space="preserve">Na základe overených skutočností potvrdzujem, že </w:t>
              </w:r>
              <w:r>
                <w:rPr>
                  <w:sz w:val="20"/>
                  <w:szCs w:val="20"/>
                </w:rPr>
                <w:t xml:space="preserve"> </w:t>
              </w:r>
            </w:ins>
            <w:customXmlInsRangeStart w:id="3626" w:author="Gombosová Erika" w:date="2015-12-15T13:07:00Z"/>
            <w:sdt>
              <w:sdtPr>
                <w:rPr>
                  <w:sz w:val="20"/>
                  <w:szCs w:val="20"/>
                </w:rPr>
                <w:id w:val="598060612"/>
                <w:placeholder>
                  <w:docPart w:val="1BDE91C722E248DE9D52818426B57D4F"/>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InsRangeEnd w:id="3626"/>
                <w:ins w:id="3627" w:author="Gombosová Erika" w:date="2015-12-15T13:07:00Z">
                  <w:r w:rsidRPr="00B64015">
                    <w:rPr>
                      <w:sz w:val="20"/>
                      <w:szCs w:val="20"/>
                    </w:rPr>
                    <w:t>Vyberte položku.</w:t>
                  </w:r>
                </w:ins>
                <w:customXmlInsRangeStart w:id="3628" w:author="Gombosová Erika" w:date="2015-12-15T13:07:00Z"/>
              </w:sdtContent>
            </w:sdt>
            <w:customXmlInsRangeEnd w:id="3628"/>
            <w:ins w:id="3629" w:author="Gombosová Erika" w:date="2015-12-15T13:07:00Z">
              <w:r w:rsidRPr="00B64015">
                <w:rPr>
                  <w:sz w:val="20"/>
                  <w:szCs w:val="20"/>
                </w:rPr>
                <w:t xml:space="preserve">   </w:t>
              </w:r>
            </w:ins>
          </w:p>
          <w:p w:rsidR="00E2408D" w:rsidRPr="00BB2644" w:rsidRDefault="00E2408D">
            <w:pPr>
              <w:rPr>
                <w:ins w:id="3630" w:author="Gombosová Erika" w:date="2015-12-11T09:52:00Z"/>
                <w:b/>
                <w:bCs/>
                <w:color w:val="000000"/>
                <w:sz w:val="22"/>
                <w:szCs w:val="22"/>
              </w:rPr>
              <w:pPrChange w:id="3631" w:author="Gombosová Erika" w:date="2015-12-15T13:07:00Z">
                <w:pPr>
                  <w:jc w:val="center"/>
                </w:pPr>
              </w:pPrChange>
            </w:pPr>
          </w:p>
        </w:tc>
      </w:tr>
      <w:tr w:rsidR="00E2408D" w:rsidRPr="00BB2644" w:rsidTr="00E2408D">
        <w:tblPrEx>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3632" w:author="Gombosová Erika" w:date="2015-12-11T09:52:00Z">
            <w:tblPrEx>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ins w:id="3633" w:author="Gombosová Erika" w:date="2015-12-11T09:52:00Z"/>
          <w:trPrChange w:id="3634" w:author="Gombosová Erika" w:date="2015-12-11T09:52:00Z">
            <w:trPr>
              <w:trHeight w:val="300"/>
            </w:trPr>
          </w:trPrChange>
        </w:trPr>
        <w:tc>
          <w:tcPr>
            <w:tcW w:w="3559" w:type="dxa"/>
            <w:gridSpan w:val="2"/>
            <w:shd w:val="clear" w:color="auto" w:fill="auto"/>
            <w:vAlign w:val="center"/>
            <w:hideMark/>
            <w:tcPrChange w:id="3635" w:author="Gombosová Erika" w:date="2015-12-11T09:52:00Z">
              <w:tcPr>
                <w:tcW w:w="3559" w:type="dxa"/>
                <w:gridSpan w:val="2"/>
                <w:shd w:val="clear" w:color="auto" w:fill="auto"/>
                <w:vAlign w:val="center"/>
                <w:hideMark/>
              </w:tcPr>
            </w:tcPrChange>
          </w:tcPr>
          <w:p w:rsidR="00E2408D" w:rsidRPr="00BB2644" w:rsidRDefault="00E2408D" w:rsidP="00CB451E">
            <w:pPr>
              <w:rPr>
                <w:ins w:id="3636" w:author="Gombosová Erika" w:date="2015-12-11T09:52:00Z"/>
                <w:b/>
                <w:bCs/>
                <w:sz w:val="22"/>
                <w:szCs w:val="22"/>
              </w:rPr>
            </w:pPr>
            <w:ins w:id="3637" w:author="Gombosová Erika" w:date="2015-12-11T09:52:00Z">
              <w:r w:rsidRPr="00BB2644">
                <w:rPr>
                  <w:b/>
                  <w:bCs/>
                  <w:sz w:val="22"/>
                  <w:szCs w:val="22"/>
                </w:rPr>
                <w:t>Kontrolu vykonal</w:t>
              </w:r>
              <w:r w:rsidRPr="00BD2FCC">
                <w:rPr>
                  <w:rStyle w:val="Odkaznapoznmkupodiarou"/>
                  <w:b/>
                  <w:bCs/>
                  <w:sz w:val="20"/>
                  <w:szCs w:val="20"/>
                </w:rPr>
                <w:footnoteReference w:id="61"/>
              </w:r>
              <w:r w:rsidRPr="00BB2644">
                <w:rPr>
                  <w:b/>
                  <w:bCs/>
                  <w:sz w:val="22"/>
                  <w:szCs w:val="22"/>
                </w:rPr>
                <w:t>:</w:t>
              </w:r>
            </w:ins>
          </w:p>
        </w:tc>
        <w:tc>
          <w:tcPr>
            <w:tcW w:w="5532" w:type="dxa"/>
            <w:gridSpan w:val="5"/>
            <w:shd w:val="clear" w:color="auto" w:fill="auto"/>
            <w:vAlign w:val="center"/>
            <w:hideMark/>
            <w:tcPrChange w:id="3640" w:author="Gombosová Erika" w:date="2015-12-11T09:52:00Z">
              <w:tcPr>
                <w:tcW w:w="5528" w:type="dxa"/>
                <w:gridSpan w:val="5"/>
                <w:shd w:val="clear" w:color="auto" w:fill="auto"/>
                <w:vAlign w:val="center"/>
                <w:hideMark/>
              </w:tcPr>
            </w:tcPrChange>
          </w:tcPr>
          <w:p w:rsidR="00E2408D" w:rsidRPr="00BB2644" w:rsidRDefault="00E2408D" w:rsidP="00CB451E">
            <w:pPr>
              <w:rPr>
                <w:ins w:id="3641" w:author="Gombosová Erika" w:date="2015-12-11T09:52:00Z"/>
                <w:color w:val="000000"/>
                <w:sz w:val="22"/>
                <w:szCs w:val="22"/>
              </w:rPr>
            </w:pPr>
            <w:ins w:id="3642" w:author="Gombosová Erika" w:date="2015-12-11T09:52:00Z">
              <w:r w:rsidRPr="00BB2644">
                <w:rPr>
                  <w:color w:val="000000"/>
                  <w:sz w:val="22"/>
                  <w:szCs w:val="22"/>
                </w:rPr>
                <w:t> </w:t>
              </w:r>
            </w:ins>
          </w:p>
        </w:tc>
      </w:tr>
      <w:tr w:rsidR="00E2408D" w:rsidRPr="00BB2644" w:rsidTr="00E2408D">
        <w:tblPrEx>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3643" w:author="Gombosová Erika" w:date="2015-12-11T09:52:00Z">
            <w:tblPrEx>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ins w:id="3644" w:author="Gombosová Erika" w:date="2015-12-11T09:52:00Z"/>
          <w:trPrChange w:id="3645" w:author="Gombosová Erika" w:date="2015-12-11T09:52:00Z">
            <w:trPr>
              <w:trHeight w:val="300"/>
            </w:trPr>
          </w:trPrChange>
        </w:trPr>
        <w:tc>
          <w:tcPr>
            <w:tcW w:w="3559" w:type="dxa"/>
            <w:gridSpan w:val="2"/>
            <w:shd w:val="clear" w:color="auto" w:fill="auto"/>
            <w:vAlign w:val="center"/>
            <w:hideMark/>
            <w:tcPrChange w:id="3646" w:author="Gombosová Erika" w:date="2015-12-11T09:52:00Z">
              <w:tcPr>
                <w:tcW w:w="3559" w:type="dxa"/>
                <w:gridSpan w:val="2"/>
                <w:shd w:val="clear" w:color="auto" w:fill="auto"/>
                <w:vAlign w:val="center"/>
                <w:hideMark/>
              </w:tcPr>
            </w:tcPrChange>
          </w:tcPr>
          <w:p w:rsidR="00E2408D" w:rsidRPr="00BB2644" w:rsidRDefault="00E2408D" w:rsidP="00CB451E">
            <w:pPr>
              <w:rPr>
                <w:ins w:id="3647" w:author="Gombosová Erika" w:date="2015-12-11T09:52:00Z"/>
                <w:b/>
                <w:bCs/>
                <w:sz w:val="22"/>
                <w:szCs w:val="22"/>
              </w:rPr>
            </w:pPr>
            <w:ins w:id="3648" w:author="Gombosová Erika" w:date="2015-12-11T09:52:00Z">
              <w:r w:rsidRPr="00BB2644">
                <w:rPr>
                  <w:b/>
                  <w:bCs/>
                  <w:sz w:val="22"/>
                  <w:szCs w:val="22"/>
                </w:rPr>
                <w:t>Dátum:</w:t>
              </w:r>
            </w:ins>
          </w:p>
        </w:tc>
        <w:tc>
          <w:tcPr>
            <w:tcW w:w="5532" w:type="dxa"/>
            <w:gridSpan w:val="5"/>
            <w:shd w:val="clear" w:color="auto" w:fill="auto"/>
            <w:vAlign w:val="center"/>
            <w:hideMark/>
            <w:tcPrChange w:id="3649" w:author="Gombosová Erika" w:date="2015-12-11T09:52:00Z">
              <w:tcPr>
                <w:tcW w:w="5528" w:type="dxa"/>
                <w:gridSpan w:val="5"/>
                <w:shd w:val="clear" w:color="auto" w:fill="auto"/>
                <w:vAlign w:val="center"/>
                <w:hideMark/>
              </w:tcPr>
            </w:tcPrChange>
          </w:tcPr>
          <w:p w:rsidR="00E2408D" w:rsidRPr="00BB2644" w:rsidRDefault="00E2408D" w:rsidP="00CB451E">
            <w:pPr>
              <w:rPr>
                <w:ins w:id="3650" w:author="Gombosová Erika" w:date="2015-12-11T09:52:00Z"/>
                <w:color w:val="000000"/>
                <w:sz w:val="22"/>
                <w:szCs w:val="22"/>
              </w:rPr>
            </w:pPr>
            <w:ins w:id="3651" w:author="Gombosová Erika" w:date="2015-12-11T09:52:00Z">
              <w:r w:rsidRPr="00BB2644">
                <w:rPr>
                  <w:color w:val="000000"/>
                  <w:sz w:val="22"/>
                  <w:szCs w:val="22"/>
                </w:rPr>
                <w:t> </w:t>
              </w:r>
            </w:ins>
          </w:p>
        </w:tc>
      </w:tr>
      <w:tr w:rsidR="00E2408D" w:rsidRPr="00BB2644" w:rsidTr="00E2408D">
        <w:tblPrEx>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3652" w:author="Gombosová Erika" w:date="2015-12-11T09:52:00Z">
            <w:tblPrEx>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ins w:id="3653" w:author="Gombosová Erika" w:date="2015-12-11T09:52:00Z"/>
          <w:trPrChange w:id="3654" w:author="Gombosová Erika" w:date="2015-12-11T09:52:00Z">
            <w:trPr>
              <w:trHeight w:val="300"/>
            </w:trPr>
          </w:trPrChange>
        </w:trPr>
        <w:tc>
          <w:tcPr>
            <w:tcW w:w="3559" w:type="dxa"/>
            <w:gridSpan w:val="2"/>
            <w:shd w:val="clear" w:color="000000" w:fill="FFFFFF"/>
            <w:vAlign w:val="center"/>
            <w:hideMark/>
            <w:tcPrChange w:id="3655" w:author="Gombosová Erika" w:date="2015-12-11T09:52:00Z">
              <w:tcPr>
                <w:tcW w:w="3559" w:type="dxa"/>
                <w:gridSpan w:val="2"/>
                <w:shd w:val="clear" w:color="000000" w:fill="FFFFFF"/>
                <w:vAlign w:val="center"/>
                <w:hideMark/>
              </w:tcPr>
            </w:tcPrChange>
          </w:tcPr>
          <w:p w:rsidR="00E2408D" w:rsidRPr="00BB2644" w:rsidRDefault="00E2408D" w:rsidP="00CB451E">
            <w:pPr>
              <w:rPr>
                <w:ins w:id="3656" w:author="Gombosová Erika" w:date="2015-12-11T09:52:00Z"/>
                <w:b/>
                <w:bCs/>
                <w:sz w:val="22"/>
                <w:szCs w:val="22"/>
              </w:rPr>
            </w:pPr>
            <w:ins w:id="3657" w:author="Gombosová Erika" w:date="2015-12-11T09:52:00Z">
              <w:r w:rsidRPr="00BB2644">
                <w:rPr>
                  <w:b/>
                  <w:bCs/>
                  <w:sz w:val="22"/>
                  <w:szCs w:val="22"/>
                </w:rPr>
                <w:t>Podpis:</w:t>
              </w:r>
            </w:ins>
          </w:p>
        </w:tc>
        <w:tc>
          <w:tcPr>
            <w:tcW w:w="5532" w:type="dxa"/>
            <w:gridSpan w:val="5"/>
            <w:shd w:val="clear" w:color="auto" w:fill="auto"/>
            <w:vAlign w:val="center"/>
            <w:hideMark/>
            <w:tcPrChange w:id="3658" w:author="Gombosová Erika" w:date="2015-12-11T09:52:00Z">
              <w:tcPr>
                <w:tcW w:w="5528" w:type="dxa"/>
                <w:gridSpan w:val="5"/>
                <w:shd w:val="clear" w:color="auto" w:fill="auto"/>
                <w:vAlign w:val="center"/>
                <w:hideMark/>
              </w:tcPr>
            </w:tcPrChange>
          </w:tcPr>
          <w:p w:rsidR="00E2408D" w:rsidRPr="00BB2644" w:rsidRDefault="00E2408D" w:rsidP="00CB451E">
            <w:pPr>
              <w:rPr>
                <w:ins w:id="3659" w:author="Gombosová Erika" w:date="2015-12-11T09:52:00Z"/>
                <w:color w:val="000000"/>
                <w:sz w:val="22"/>
                <w:szCs w:val="22"/>
              </w:rPr>
            </w:pPr>
            <w:ins w:id="3660" w:author="Gombosová Erika" w:date="2015-12-11T09:52:00Z">
              <w:r w:rsidRPr="00BB2644">
                <w:rPr>
                  <w:color w:val="000000"/>
                  <w:sz w:val="22"/>
                  <w:szCs w:val="22"/>
                </w:rPr>
                <w:t> </w:t>
              </w:r>
            </w:ins>
          </w:p>
        </w:tc>
      </w:tr>
      <w:tr w:rsidR="00E2408D" w:rsidRPr="00BB2644" w:rsidTr="00E2408D">
        <w:tblPrEx>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3661" w:author="Gombosová Erika" w:date="2015-12-11T09:52:00Z">
            <w:tblPrEx>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ins w:id="3662" w:author="Gombosová Erika" w:date="2015-12-11T09:52:00Z"/>
          <w:trPrChange w:id="3663" w:author="Gombosová Erika" w:date="2015-12-11T09:52:00Z">
            <w:trPr>
              <w:trHeight w:val="300"/>
            </w:trPr>
          </w:trPrChange>
        </w:trPr>
        <w:tc>
          <w:tcPr>
            <w:tcW w:w="9091" w:type="dxa"/>
            <w:gridSpan w:val="7"/>
            <w:shd w:val="clear" w:color="auto" w:fill="auto"/>
            <w:noWrap/>
            <w:vAlign w:val="bottom"/>
            <w:hideMark/>
            <w:tcPrChange w:id="3664" w:author="Gombosová Erika" w:date="2015-12-11T09:52:00Z">
              <w:tcPr>
                <w:tcW w:w="9087" w:type="dxa"/>
                <w:gridSpan w:val="7"/>
                <w:shd w:val="clear" w:color="auto" w:fill="auto"/>
                <w:noWrap/>
                <w:vAlign w:val="bottom"/>
                <w:hideMark/>
              </w:tcPr>
            </w:tcPrChange>
          </w:tcPr>
          <w:p w:rsidR="00E2408D" w:rsidRPr="00BB2644" w:rsidRDefault="00E2408D" w:rsidP="00CB451E">
            <w:pPr>
              <w:jc w:val="center"/>
              <w:rPr>
                <w:ins w:id="3665" w:author="Gombosová Erika" w:date="2015-12-11T09:52:00Z"/>
                <w:color w:val="000000"/>
                <w:sz w:val="22"/>
                <w:szCs w:val="22"/>
              </w:rPr>
            </w:pPr>
            <w:ins w:id="3666" w:author="Gombosová Erika" w:date="2015-12-11T09:52:00Z">
              <w:r w:rsidRPr="00BB2644">
                <w:rPr>
                  <w:color w:val="000000"/>
                  <w:sz w:val="22"/>
                  <w:szCs w:val="22"/>
                </w:rPr>
                <w:t> </w:t>
              </w:r>
            </w:ins>
          </w:p>
        </w:tc>
      </w:tr>
      <w:tr w:rsidR="00E2408D" w:rsidRPr="00BB2644" w:rsidTr="00E2408D">
        <w:tblPrEx>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3667" w:author="Gombosová Erika" w:date="2015-12-11T09:52:00Z">
            <w:tblPrEx>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ins w:id="3668" w:author="Gombosová Erika" w:date="2015-12-11T09:52:00Z"/>
          <w:trPrChange w:id="3669" w:author="Gombosová Erika" w:date="2015-12-11T09:52:00Z">
            <w:trPr>
              <w:trHeight w:val="300"/>
            </w:trPr>
          </w:trPrChange>
        </w:trPr>
        <w:tc>
          <w:tcPr>
            <w:tcW w:w="3559" w:type="dxa"/>
            <w:gridSpan w:val="2"/>
            <w:shd w:val="clear" w:color="000000" w:fill="FFFFFF"/>
            <w:vAlign w:val="center"/>
            <w:hideMark/>
            <w:tcPrChange w:id="3670" w:author="Gombosová Erika" w:date="2015-12-11T09:52:00Z">
              <w:tcPr>
                <w:tcW w:w="3559" w:type="dxa"/>
                <w:gridSpan w:val="2"/>
                <w:shd w:val="clear" w:color="000000" w:fill="FFFFFF"/>
                <w:vAlign w:val="center"/>
                <w:hideMark/>
              </w:tcPr>
            </w:tcPrChange>
          </w:tcPr>
          <w:p w:rsidR="00E2408D" w:rsidRPr="00BB2644" w:rsidRDefault="00E2408D" w:rsidP="00CB451E">
            <w:pPr>
              <w:rPr>
                <w:ins w:id="3671" w:author="Gombosová Erika" w:date="2015-12-11T09:52:00Z"/>
                <w:b/>
                <w:bCs/>
                <w:sz w:val="22"/>
                <w:szCs w:val="22"/>
              </w:rPr>
            </w:pPr>
            <w:ins w:id="3672" w:author="Gombosová Erika" w:date="2015-12-11T09:52:00Z">
              <w:r w:rsidRPr="00BB2644">
                <w:rPr>
                  <w:b/>
                  <w:bCs/>
                  <w:sz w:val="22"/>
                  <w:szCs w:val="22"/>
                </w:rPr>
                <w:t>Kontrolu vykonal</w:t>
              </w:r>
              <w:r w:rsidRPr="00BD2FCC">
                <w:rPr>
                  <w:rStyle w:val="Odkaznapoznmkupodiarou"/>
                  <w:b/>
                  <w:bCs/>
                  <w:sz w:val="20"/>
                  <w:szCs w:val="20"/>
                </w:rPr>
                <w:footnoteReference w:id="62"/>
              </w:r>
              <w:r w:rsidRPr="00BB2644">
                <w:rPr>
                  <w:b/>
                  <w:bCs/>
                  <w:sz w:val="22"/>
                  <w:szCs w:val="22"/>
                </w:rPr>
                <w:t>:</w:t>
              </w:r>
            </w:ins>
          </w:p>
        </w:tc>
        <w:tc>
          <w:tcPr>
            <w:tcW w:w="5532" w:type="dxa"/>
            <w:gridSpan w:val="5"/>
            <w:shd w:val="clear" w:color="auto" w:fill="auto"/>
            <w:vAlign w:val="center"/>
            <w:hideMark/>
            <w:tcPrChange w:id="3675" w:author="Gombosová Erika" w:date="2015-12-11T09:52:00Z">
              <w:tcPr>
                <w:tcW w:w="5528" w:type="dxa"/>
                <w:gridSpan w:val="5"/>
                <w:shd w:val="clear" w:color="auto" w:fill="auto"/>
                <w:vAlign w:val="center"/>
                <w:hideMark/>
              </w:tcPr>
            </w:tcPrChange>
          </w:tcPr>
          <w:p w:rsidR="00E2408D" w:rsidRPr="00BB2644" w:rsidRDefault="00E2408D" w:rsidP="00CB451E">
            <w:pPr>
              <w:rPr>
                <w:ins w:id="3676" w:author="Gombosová Erika" w:date="2015-12-11T09:52:00Z"/>
                <w:color w:val="000000"/>
                <w:sz w:val="22"/>
                <w:szCs w:val="22"/>
              </w:rPr>
            </w:pPr>
            <w:ins w:id="3677" w:author="Gombosová Erika" w:date="2015-12-11T09:52:00Z">
              <w:r w:rsidRPr="00BB2644">
                <w:rPr>
                  <w:color w:val="000000"/>
                  <w:sz w:val="22"/>
                  <w:szCs w:val="22"/>
                </w:rPr>
                <w:t> </w:t>
              </w:r>
            </w:ins>
          </w:p>
        </w:tc>
      </w:tr>
      <w:tr w:rsidR="00E2408D" w:rsidRPr="00BB2644" w:rsidTr="00E2408D">
        <w:tblPrEx>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3678" w:author="Gombosová Erika" w:date="2015-12-11T09:52:00Z">
            <w:tblPrEx>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ins w:id="3679" w:author="Gombosová Erika" w:date="2015-12-11T09:52:00Z"/>
          <w:trPrChange w:id="3680" w:author="Gombosová Erika" w:date="2015-12-11T09:52:00Z">
            <w:trPr>
              <w:trHeight w:val="300"/>
            </w:trPr>
          </w:trPrChange>
        </w:trPr>
        <w:tc>
          <w:tcPr>
            <w:tcW w:w="3559" w:type="dxa"/>
            <w:gridSpan w:val="2"/>
            <w:shd w:val="clear" w:color="000000" w:fill="FFFFFF"/>
            <w:vAlign w:val="center"/>
            <w:hideMark/>
            <w:tcPrChange w:id="3681" w:author="Gombosová Erika" w:date="2015-12-11T09:52:00Z">
              <w:tcPr>
                <w:tcW w:w="3559" w:type="dxa"/>
                <w:gridSpan w:val="2"/>
                <w:shd w:val="clear" w:color="000000" w:fill="FFFFFF"/>
                <w:vAlign w:val="center"/>
                <w:hideMark/>
              </w:tcPr>
            </w:tcPrChange>
          </w:tcPr>
          <w:p w:rsidR="00E2408D" w:rsidRPr="00BB2644" w:rsidRDefault="00E2408D" w:rsidP="00CB451E">
            <w:pPr>
              <w:rPr>
                <w:ins w:id="3682" w:author="Gombosová Erika" w:date="2015-12-11T09:52:00Z"/>
                <w:b/>
                <w:bCs/>
                <w:sz w:val="22"/>
                <w:szCs w:val="22"/>
              </w:rPr>
            </w:pPr>
            <w:ins w:id="3683" w:author="Gombosová Erika" w:date="2015-12-11T09:52:00Z">
              <w:r w:rsidRPr="00BB2644">
                <w:rPr>
                  <w:b/>
                  <w:bCs/>
                  <w:sz w:val="22"/>
                  <w:szCs w:val="22"/>
                </w:rPr>
                <w:t xml:space="preserve">Dátum: </w:t>
              </w:r>
            </w:ins>
          </w:p>
        </w:tc>
        <w:tc>
          <w:tcPr>
            <w:tcW w:w="5532" w:type="dxa"/>
            <w:gridSpan w:val="5"/>
            <w:shd w:val="clear" w:color="auto" w:fill="auto"/>
            <w:vAlign w:val="center"/>
            <w:hideMark/>
            <w:tcPrChange w:id="3684" w:author="Gombosová Erika" w:date="2015-12-11T09:52:00Z">
              <w:tcPr>
                <w:tcW w:w="5528" w:type="dxa"/>
                <w:gridSpan w:val="5"/>
                <w:shd w:val="clear" w:color="auto" w:fill="auto"/>
                <w:vAlign w:val="center"/>
                <w:hideMark/>
              </w:tcPr>
            </w:tcPrChange>
          </w:tcPr>
          <w:p w:rsidR="00E2408D" w:rsidRPr="00BB2644" w:rsidRDefault="00E2408D" w:rsidP="00CB451E">
            <w:pPr>
              <w:rPr>
                <w:ins w:id="3685" w:author="Gombosová Erika" w:date="2015-12-11T09:52:00Z"/>
                <w:color w:val="000000"/>
                <w:sz w:val="22"/>
                <w:szCs w:val="22"/>
              </w:rPr>
            </w:pPr>
            <w:ins w:id="3686" w:author="Gombosová Erika" w:date="2015-12-11T09:52:00Z">
              <w:r w:rsidRPr="00BB2644">
                <w:rPr>
                  <w:color w:val="000000"/>
                  <w:sz w:val="22"/>
                  <w:szCs w:val="22"/>
                </w:rPr>
                <w:t> </w:t>
              </w:r>
            </w:ins>
          </w:p>
        </w:tc>
      </w:tr>
      <w:tr w:rsidR="00E2408D" w:rsidRPr="00BB2644" w:rsidTr="00E2408D">
        <w:tblPrEx>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3687" w:author="Gombosová Erika" w:date="2015-12-11T09:52:00Z">
            <w:tblPrEx>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ins w:id="3688" w:author="Gombosová Erika" w:date="2015-12-11T09:52:00Z"/>
          <w:trPrChange w:id="3689" w:author="Gombosová Erika" w:date="2015-12-11T09:52:00Z">
            <w:trPr>
              <w:trHeight w:val="300"/>
            </w:trPr>
          </w:trPrChange>
        </w:trPr>
        <w:tc>
          <w:tcPr>
            <w:tcW w:w="3559" w:type="dxa"/>
            <w:gridSpan w:val="2"/>
            <w:shd w:val="clear" w:color="000000" w:fill="FFFFFF"/>
            <w:vAlign w:val="center"/>
            <w:hideMark/>
            <w:tcPrChange w:id="3690" w:author="Gombosová Erika" w:date="2015-12-11T09:52:00Z">
              <w:tcPr>
                <w:tcW w:w="3559" w:type="dxa"/>
                <w:gridSpan w:val="2"/>
                <w:shd w:val="clear" w:color="000000" w:fill="FFFFFF"/>
                <w:vAlign w:val="center"/>
                <w:hideMark/>
              </w:tcPr>
            </w:tcPrChange>
          </w:tcPr>
          <w:p w:rsidR="00E2408D" w:rsidRPr="00BB2644" w:rsidRDefault="00E2408D" w:rsidP="00CB451E">
            <w:pPr>
              <w:rPr>
                <w:ins w:id="3691" w:author="Gombosová Erika" w:date="2015-12-11T09:52:00Z"/>
                <w:b/>
                <w:bCs/>
                <w:sz w:val="22"/>
                <w:szCs w:val="22"/>
              </w:rPr>
            </w:pPr>
            <w:ins w:id="3692" w:author="Gombosová Erika" w:date="2015-12-11T09:52:00Z">
              <w:r w:rsidRPr="00BB2644">
                <w:rPr>
                  <w:b/>
                  <w:bCs/>
                  <w:sz w:val="22"/>
                  <w:szCs w:val="22"/>
                </w:rPr>
                <w:t>Podpis:</w:t>
              </w:r>
            </w:ins>
          </w:p>
        </w:tc>
        <w:tc>
          <w:tcPr>
            <w:tcW w:w="5532" w:type="dxa"/>
            <w:gridSpan w:val="5"/>
            <w:shd w:val="clear" w:color="auto" w:fill="auto"/>
            <w:vAlign w:val="center"/>
            <w:hideMark/>
            <w:tcPrChange w:id="3693" w:author="Gombosová Erika" w:date="2015-12-11T09:52:00Z">
              <w:tcPr>
                <w:tcW w:w="5528" w:type="dxa"/>
                <w:gridSpan w:val="5"/>
                <w:shd w:val="clear" w:color="auto" w:fill="auto"/>
                <w:vAlign w:val="center"/>
                <w:hideMark/>
              </w:tcPr>
            </w:tcPrChange>
          </w:tcPr>
          <w:p w:rsidR="00E2408D" w:rsidRPr="00BB2644" w:rsidRDefault="00E2408D" w:rsidP="00CB451E">
            <w:pPr>
              <w:rPr>
                <w:ins w:id="3694" w:author="Gombosová Erika" w:date="2015-12-11T09:52:00Z"/>
                <w:color w:val="000000"/>
                <w:sz w:val="22"/>
                <w:szCs w:val="22"/>
              </w:rPr>
            </w:pPr>
            <w:ins w:id="3695" w:author="Gombosová Erika" w:date="2015-12-11T09:52:00Z">
              <w:r w:rsidRPr="00BB2644">
                <w:rPr>
                  <w:color w:val="000000"/>
                  <w:sz w:val="22"/>
                  <w:szCs w:val="22"/>
                </w:rPr>
                <w:t> </w:t>
              </w:r>
            </w:ins>
          </w:p>
        </w:tc>
      </w:tr>
      <w:tr w:rsidR="00BB2644" w:rsidRPr="00BB2644" w:rsidDel="00E2408D" w:rsidTr="00E2408D">
        <w:trPr>
          <w:trHeight w:val="300"/>
          <w:del w:id="3696" w:author="Gombosová Erika" w:date="2015-12-11T09:52:00Z"/>
        </w:trPr>
        <w:tc>
          <w:tcPr>
            <w:tcW w:w="3559" w:type="dxa"/>
            <w:gridSpan w:val="2"/>
            <w:shd w:val="clear" w:color="auto" w:fill="auto"/>
            <w:hideMark/>
          </w:tcPr>
          <w:p w:rsidR="00BB2644" w:rsidRPr="00BB2644" w:rsidDel="00E2408D" w:rsidRDefault="00BB2644" w:rsidP="00BB2644">
            <w:pPr>
              <w:rPr>
                <w:del w:id="3697" w:author="Gombosová Erika" w:date="2015-12-11T09:52:00Z"/>
                <w:b/>
                <w:bCs/>
                <w:sz w:val="22"/>
                <w:szCs w:val="22"/>
              </w:rPr>
            </w:pPr>
            <w:del w:id="3698" w:author="Gombosová Erika" w:date="2015-12-11T09:52:00Z">
              <w:r w:rsidRPr="00BB2644" w:rsidDel="00E2408D">
                <w:rPr>
                  <w:b/>
                  <w:bCs/>
                  <w:sz w:val="22"/>
                  <w:szCs w:val="22"/>
                </w:rPr>
                <w:delText>Kontrolu vykonal:</w:delText>
              </w:r>
            </w:del>
          </w:p>
        </w:tc>
        <w:tc>
          <w:tcPr>
            <w:tcW w:w="5532" w:type="dxa"/>
            <w:gridSpan w:val="5"/>
            <w:shd w:val="clear" w:color="auto" w:fill="auto"/>
            <w:vAlign w:val="center"/>
            <w:hideMark/>
          </w:tcPr>
          <w:p w:rsidR="00BB2644" w:rsidRPr="00BB2644" w:rsidDel="00E2408D" w:rsidRDefault="00BB2644" w:rsidP="00BB2644">
            <w:pPr>
              <w:rPr>
                <w:del w:id="3699" w:author="Gombosová Erika" w:date="2015-12-11T09:52:00Z"/>
                <w:color w:val="000000"/>
                <w:sz w:val="22"/>
                <w:szCs w:val="22"/>
              </w:rPr>
            </w:pPr>
            <w:del w:id="3700" w:author="Gombosová Erika" w:date="2015-12-11T09:52:00Z">
              <w:r w:rsidRPr="00BB2644" w:rsidDel="00E2408D">
                <w:rPr>
                  <w:color w:val="000000"/>
                  <w:sz w:val="22"/>
                  <w:szCs w:val="22"/>
                </w:rPr>
                <w:delText> </w:delText>
              </w:r>
            </w:del>
          </w:p>
        </w:tc>
      </w:tr>
      <w:tr w:rsidR="00BB2644" w:rsidRPr="00BB2644" w:rsidDel="00E2408D" w:rsidTr="00E2408D">
        <w:trPr>
          <w:trHeight w:val="300"/>
          <w:del w:id="3701" w:author="Gombosová Erika" w:date="2015-12-11T09:52:00Z"/>
        </w:trPr>
        <w:tc>
          <w:tcPr>
            <w:tcW w:w="3559" w:type="dxa"/>
            <w:gridSpan w:val="2"/>
            <w:shd w:val="clear" w:color="auto" w:fill="auto"/>
            <w:hideMark/>
          </w:tcPr>
          <w:p w:rsidR="00BB2644" w:rsidRPr="00BB2644" w:rsidDel="00E2408D" w:rsidRDefault="00BB2644" w:rsidP="00BB2644">
            <w:pPr>
              <w:rPr>
                <w:del w:id="3702" w:author="Gombosová Erika" w:date="2015-12-11T09:52:00Z"/>
                <w:b/>
                <w:bCs/>
                <w:sz w:val="22"/>
                <w:szCs w:val="22"/>
              </w:rPr>
            </w:pPr>
            <w:del w:id="3703" w:author="Gombosová Erika" w:date="2015-12-11T09:52:00Z">
              <w:r w:rsidRPr="00BB2644" w:rsidDel="00E2408D">
                <w:rPr>
                  <w:b/>
                  <w:bCs/>
                  <w:sz w:val="22"/>
                  <w:szCs w:val="22"/>
                </w:rPr>
                <w:delText>Dátum:</w:delText>
              </w:r>
            </w:del>
          </w:p>
        </w:tc>
        <w:tc>
          <w:tcPr>
            <w:tcW w:w="5532" w:type="dxa"/>
            <w:gridSpan w:val="5"/>
            <w:shd w:val="clear" w:color="auto" w:fill="auto"/>
            <w:vAlign w:val="center"/>
            <w:hideMark/>
          </w:tcPr>
          <w:p w:rsidR="00BB2644" w:rsidRPr="00BB2644" w:rsidDel="00E2408D" w:rsidRDefault="00BB2644" w:rsidP="00BB2644">
            <w:pPr>
              <w:rPr>
                <w:del w:id="3704" w:author="Gombosová Erika" w:date="2015-12-11T09:52:00Z"/>
                <w:color w:val="000000"/>
                <w:sz w:val="22"/>
                <w:szCs w:val="22"/>
              </w:rPr>
            </w:pPr>
            <w:del w:id="3705" w:author="Gombosová Erika" w:date="2015-12-11T09:52:00Z">
              <w:r w:rsidRPr="00BB2644" w:rsidDel="00E2408D">
                <w:rPr>
                  <w:color w:val="000000"/>
                  <w:sz w:val="22"/>
                  <w:szCs w:val="22"/>
                </w:rPr>
                <w:delText> </w:delText>
              </w:r>
            </w:del>
          </w:p>
        </w:tc>
      </w:tr>
      <w:tr w:rsidR="00BB2644" w:rsidRPr="00BB2644" w:rsidDel="00E2408D" w:rsidTr="00E2408D">
        <w:trPr>
          <w:trHeight w:val="330"/>
          <w:del w:id="3706" w:author="Gombosová Erika" w:date="2015-12-11T09:52:00Z"/>
        </w:trPr>
        <w:tc>
          <w:tcPr>
            <w:tcW w:w="3559" w:type="dxa"/>
            <w:gridSpan w:val="2"/>
            <w:shd w:val="clear" w:color="000000" w:fill="FFFFFF"/>
            <w:hideMark/>
          </w:tcPr>
          <w:p w:rsidR="00BB2644" w:rsidRPr="00BB2644" w:rsidDel="00E2408D" w:rsidRDefault="00BB2644" w:rsidP="00BB2644">
            <w:pPr>
              <w:rPr>
                <w:del w:id="3707" w:author="Gombosová Erika" w:date="2015-12-11T09:52:00Z"/>
                <w:b/>
                <w:bCs/>
                <w:sz w:val="22"/>
                <w:szCs w:val="22"/>
              </w:rPr>
            </w:pPr>
            <w:del w:id="3708" w:author="Gombosová Erika" w:date="2015-12-11T09:52:00Z">
              <w:r w:rsidRPr="00BB2644" w:rsidDel="00E2408D">
                <w:rPr>
                  <w:b/>
                  <w:bCs/>
                  <w:sz w:val="22"/>
                  <w:szCs w:val="22"/>
                </w:rPr>
                <w:delText>Podpis:</w:delText>
              </w:r>
            </w:del>
          </w:p>
        </w:tc>
        <w:tc>
          <w:tcPr>
            <w:tcW w:w="5532" w:type="dxa"/>
            <w:gridSpan w:val="5"/>
            <w:shd w:val="clear" w:color="auto" w:fill="auto"/>
            <w:vAlign w:val="center"/>
            <w:hideMark/>
          </w:tcPr>
          <w:p w:rsidR="00BB2644" w:rsidRPr="00BB2644" w:rsidDel="00E2408D" w:rsidRDefault="00BB2644" w:rsidP="00BB2644">
            <w:pPr>
              <w:rPr>
                <w:del w:id="3709" w:author="Gombosová Erika" w:date="2015-12-11T09:52:00Z"/>
                <w:color w:val="000000"/>
                <w:sz w:val="22"/>
                <w:szCs w:val="22"/>
              </w:rPr>
            </w:pPr>
            <w:del w:id="3710" w:author="Gombosová Erika" w:date="2015-12-11T09:52:00Z">
              <w:r w:rsidRPr="00BB2644" w:rsidDel="00E2408D">
                <w:rPr>
                  <w:color w:val="000000"/>
                  <w:sz w:val="22"/>
                  <w:szCs w:val="22"/>
                </w:rPr>
                <w:delText> </w:delText>
              </w:r>
            </w:del>
          </w:p>
        </w:tc>
      </w:tr>
      <w:tr w:rsidR="00BB2644" w:rsidRPr="00BB2644" w:rsidDel="00E2408D" w:rsidTr="00E2408D">
        <w:trPr>
          <w:trHeight w:val="300"/>
          <w:del w:id="3711" w:author="Gombosová Erika" w:date="2015-12-11T09:52:00Z"/>
        </w:trPr>
        <w:tc>
          <w:tcPr>
            <w:tcW w:w="9091" w:type="dxa"/>
            <w:gridSpan w:val="7"/>
            <w:shd w:val="clear" w:color="auto" w:fill="auto"/>
            <w:noWrap/>
            <w:vAlign w:val="bottom"/>
            <w:hideMark/>
          </w:tcPr>
          <w:p w:rsidR="00BB2644" w:rsidRPr="00BB2644" w:rsidDel="00E2408D" w:rsidRDefault="00BB2644" w:rsidP="00BB2644">
            <w:pPr>
              <w:jc w:val="center"/>
              <w:rPr>
                <w:del w:id="3712" w:author="Gombosová Erika" w:date="2015-12-11T09:52:00Z"/>
                <w:color w:val="000000"/>
                <w:sz w:val="22"/>
                <w:szCs w:val="22"/>
              </w:rPr>
            </w:pPr>
            <w:del w:id="3713" w:author="Gombosová Erika" w:date="2015-12-11T09:52:00Z">
              <w:r w:rsidRPr="00BB2644" w:rsidDel="00E2408D">
                <w:rPr>
                  <w:color w:val="000000"/>
                  <w:sz w:val="22"/>
                  <w:szCs w:val="22"/>
                </w:rPr>
                <w:delText> </w:delText>
              </w:r>
            </w:del>
          </w:p>
        </w:tc>
      </w:tr>
      <w:tr w:rsidR="00BB2644" w:rsidRPr="00BB2644" w:rsidDel="00E2408D" w:rsidTr="00E2408D">
        <w:trPr>
          <w:trHeight w:val="300"/>
          <w:del w:id="3714" w:author="Gombosová Erika" w:date="2015-12-11T09:52:00Z"/>
        </w:trPr>
        <w:tc>
          <w:tcPr>
            <w:tcW w:w="3559" w:type="dxa"/>
            <w:gridSpan w:val="2"/>
            <w:shd w:val="clear" w:color="000000" w:fill="FFFFFF"/>
            <w:hideMark/>
          </w:tcPr>
          <w:p w:rsidR="00BB2644" w:rsidRPr="00BB2644" w:rsidDel="00E2408D" w:rsidRDefault="00BB2644" w:rsidP="00BB2644">
            <w:pPr>
              <w:rPr>
                <w:del w:id="3715" w:author="Gombosová Erika" w:date="2015-12-11T09:52:00Z"/>
                <w:b/>
                <w:bCs/>
                <w:sz w:val="22"/>
                <w:szCs w:val="22"/>
              </w:rPr>
            </w:pPr>
            <w:del w:id="3716" w:author="Gombosová Erika" w:date="2015-12-11T09:52:00Z">
              <w:r w:rsidRPr="00BB2644" w:rsidDel="00E2408D">
                <w:rPr>
                  <w:b/>
                  <w:bCs/>
                  <w:sz w:val="22"/>
                  <w:szCs w:val="22"/>
                </w:rPr>
                <w:delText>Kontrolu vykonal:</w:delText>
              </w:r>
            </w:del>
          </w:p>
        </w:tc>
        <w:tc>
          <w:tcPr>
            <w:tcW w:w="5532" w:type="dxa"/>
            <w:gridSpan w:val="5"/>
            <w:shd w:val="clear" w:color="auto" w:fill="auto"/>
            <w:vAlign w:val="center"/>
            <w:hideMark/>
          </w:tcPr>
          <w:p w:rsidR="00BB2644" w:rsidRPr="00BB2644" w:rsidDel="00E2408D" w:rsidRDefault="00BB2644" w:rsidP="00BB2644">
            <w:pPr>
              <w:rPr>
                <w:del w:id="3717" w:author="Gombosová Erika" w:date="2015-12-11T09:52:00Z"/>
                <w:color w:val="000000"/>
                <w:sz w:val="22"/>
                <w:szCs w:val="22"/>
              </w:rPr>
            </w:pPr>
            <w:del w:id="3718" w:author="Gombosová Erika" w:date="2015-12-11T09:52:00Z">
              <w:r w:rsidRPr="00BB2644" w:rsidDel="00E2408D">
                <w:rPr>
                  <w:color w:val="000000"/>
                  <w:sz w:val="22"/>
                  <w:szCs w:val="22"/>
                </w:rPr>
                <w:delText> </w:delText>
              </w:r>
            </w:del>
          </w:p>
        </w:tc>
      </w:tr>
      <w:tr w:rsidR="00BB2644" w:rsidRPr="00BB2644" w:rsidDel="00E2408D" w:rsidTr="00E2408D">
        <w:trPr>
          <w:trHeight w:val="300"/>
          <w:del w:id="3719" w:author="Gombosová Erika" w:date="2015-12-11T09:52:00Z"/>
        </w:trPr>
        <w:tc>
          <w:tcPr>
            <w:tcW w:w="3559" w:type="dxa"/>
            <w:gridSpan w:val="2"/>
            <w:shd w:val="clear" w:color="000000" w:fill="FFFFFF"/>
            <w:hideMark/>
          </w:tcPr>
          <w:p w:rsidR="00BB2644" w:rsidRPr="00BB2644" w:rsidDel="00E2408D" w:rsidRDefault="00BB2644" w:rsidP="00BB2644">
            <w:pPr>
              <w:rPr>
                <w:del w:id="3720" w:author="Gombosová Erika" w:date="2015-12-11T09:52:00Z"/>
                <w:b/>
                <w:bCs/>
                <w:sz w:val="22"/>
                <w:szCs w:val="22"/>
              </w:rPr>
            </w:pPr>
            <w:del w:id="3721" w:author="Gombosová Erika" w:date="2015-12-11T09:52:00Z">
              <w:r w:rsidRPr="00BB2644" w:rsidDel="00E2408D">
                <w:rPr>
                  <w:b/>
                  <w:bCs/>
                  <w:sz w:val="22"/>
                  <w:szCs w:val="22"/>
                </w:rPr>
                <w:delText xml:space="preserve">Dátum: </w:delText>
              </w:r>
            </w:del>
          </w:p>
        </w:tc>
        <w:tc>
          <w:tcPr>
            <w:tcW w:w="5532" w:type="dxa"/>
            <w:gridSpan w:val="5"/>
            <w:shd w:val="clear" w:color="auto" w:fill="auto"/>
            <w:vAlign w:val="center"/>
            <w:hideMark/>
          </w:tcPr>
          <w:p w:rsidR="00BB2644" w:rsidRPr="00BB2644" w:rsidDel="00E2408D" w:rsidRDefault="00BB2644" w:rsidP="00BB2644">
            <w:pPr>
              <w:rPr>
                <w:del w:id="3722" w:author="Gombosová Erika" w:date="2015-12-11T09:52:00Z"/>
                <w:color w:val="000000"/>
                <w:sz w:val="22"/>
                <w:szCs w:val="22"/>
              </w:rPr>
            </w:pPr>
            <w:del w:id="3723" w:author="Gombosová Erika" w:date="2015-12-11T09:52:00Z">
              <w:r w:rsidRPr="00BB2644" w:rsidDel="00E2408D">
                <w:rPr>
                  <w:color w:val="000000"/>
                  <w:sz w:val="22"/>
                  <w:szCs w:val="22"/>
                </w:rPr>
                <w:delText> </w:delText>
              </w:r>
            </w:del>
          </w:p>
        </w:tc>
      </w:tr>
      <w:tr w:rsidR="00BB2644" w:rsidRPr="00BB2644" w:rsidDel="00E2408D" w:rsidTr="00E2408D">
        <w:trPr>
          <w:trHeight w:val="330"/>
          <w:del w:id="3724" w:author="Gombosová Erika" w:date="2015-12-11T09:52:00Z"/>
        </w:trPr>
        <w:tc>
          <w:tcPr>
            <w:tcW w:w="3559" w:type="dxa"/>
            <w:gridSpan w:val="2"/>
            <w:shd w:val="clear" w:color="000000" w:fill="FFFFFF"/>
            <w:hideMark/>
          </w:tcPr>
          <w:p w:rsidR="00BB2644" w:rsidRPr="00BB2644" w:rsidDel="00E2408D" w:rsidRDefault="00BB2644" w:rsidP="00BB2644">
            <w:pPr>
              <w:rPr>
                <w:del w:id="3725" w:author="Gombosová Erika" w:date="2015-12-11T09:52:00Z"/>
                <w:b/>
                <w:bCs/>
                <w:sz w:val="22"/>
                <w:szCs w:val="22"/>
              </w:rPr>
            </w:pPr>
            <w:del w:id="3726" w:author="Gombosová Erika" w:date="2015-12-11T09:52:00Z">
              <w:r w:rsidRPr="00BB2644" w:rsidDel="00E2408D">
                <w:rPr>
                  <w:b/>
                  <w:bCs/>
                  <w:sz w:val="22"/>
                  <w:szCs w:val="22"/>
                </w:rPr>
                <w:delText>Podpis:</w:delText>
              </w:r>
            </w:del>
          </w:p>
        </w:tc>
        <w:tc>
          <w:tcPr>
            <w:tcW w:w="5532" w:type="dxa"/>
            <w:gridSpan w:val="5"/>
            <w:shd w:val="clear" w:color="auto" w:fill="auto"/>
            <w:vAlign w:val="center"/>
            <w:hideMark/>
          </w:tcPr>
          <w:p w:rsidR="00BB2644" w:rsidRPr="00BB2644" w:rsidDel="00E2408D" w:rsidRDefault="00BB2644" w:rsidP="00BB2644">
            <w:pPr>
              <w:rPr>
                <w:del w:id="3727" w:author="Gombosová Erika" w:date="2015-12-11T09:52:00Z"/>
                <w:color w:val="000000"/>
                <w:sz w:val="22"/>
                <w:szCs w:val="22"/>
              </w:rPr>
            </w:pPr>
            <w:del w:id="3728" w:author="Gombosová Erika" w:date="2015-12-11T09:52:00Z">
              <w:r w:rsidRPr="00BB2644" w:rsidDel="00E2408D">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729" w:name="KZ_32"/>
            <w:r w:rsidRPr="00BB2644">
              <w:rPr>
                <w:b/>
                <w:bCs/>
                <w:color w:val="FFFFFF"/>
              </w:rPr>
              <w:lastRenderedPageBreak/>
              <w:t xml:space="preserve">Kontrolný zoznam k </w:t>
            </w:r>
            <w:ins w:id="3730" w:author="Gombosová Erika" w:date="2015-12-15T16:46:00Z">
              <w:r w:rsidR="00432B14">
                <w:rPr>
                  <w:b/>
                  <w:bCs/>
                  <w:color w:val="FFFFFF"/>
                </w:rPr>
                <w:t>finančnej</w:t>
              </w:r>
            </w:ins>
            <w:del w:id="3731" w:author="Gombosová Erika" w:date="2015-12-15T16:46:00Z">
              <w:r w:rsidRPr="00BB2644" w:rsidDel="00432B14">
                <w:rPr>
                  <w:b/>
                  <w:bCs/>
                  <w:color w:val="FFFFFF"/>
                </w:rPr>
                <w:delText>administratívnej</w:delText>
              </w:r>
            </w:del>
            <w:r w:rsidRPr="00BB2644">
              <w:rPr>
                <w:b/>
                <w:bCs/>
                <w:color w:val="FFFFFF"/>
              </w:rPr>
              <w:t xml:space="preserve"> kontrole VO</w:t>
            </w:r>
            <w:r w:rsidRPr="00BB2644">
              <w:rPr>
                <w:b/>
                <w:bCs/>
                <w:color w:val="FFFFFF"/>
              </w:rPr>
              <w:br/>
            </w:r>
            <w:r w:rsidR="002A537C" w:rsidRPr="002A537C">
              <w:rPr>
                <w:b/>
                <w:bCs/>
                <w:color w:val="FFFFFF"/>
              </w:rPr>
              <w:t>Nadlimitná zákazka - súťaž návrhov - štandardná ex-post kontrola</w:t>
            </w:r>
          </w:p>
        </w:tc>
      </w:tr>
      <w:bookmarkEnd w:id="3729"/>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súťaži návrhov použitá verejná súťaž alebo užšia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Ak sa súťaž návrhov vyhlásila pre obmedzený počet účastníkov, v oznámení o vyhlásení súťaže návrhov boli určené kritériá výberu účastníkov? </w:t>
            </w:r>
            <w:r w:rsidRPr="00BB2644">
              <w:rPr>
                <w:color w:val="000000"/>
                <w:sz w:val="22"/>
                <w:szCs w:val="22"/>
              </w:rPr>
              <w:br/>
              <w:t xml:space="preserve">b) Boli kritériá výberu účastníkov určené jednoznačne, zrozumiteľne a nediskriminačne, aby umožnili účasť dostatočnému počtu účastníkov, a tým umožnili efektívnu súťaž. </w:t>
            </w:r>
            <w:r w:rsidRPr="00BB2644">
              <w:rPr>
                <w:color w:val="000000"/>
                <w:sz w:val="22"/>
                <w:szCs w:val="22"/>
              </w:rPr>
              <w:br/>
              <w:t>c) Neobmedzujú kritériá výberu účastníkov účasť požiadavkou na sídlo účastníka na určitom území alebo časti územia štátu, ani požiadavkou na jeho právnu formu?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42345">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r>
            <w:r w:rsidRPr="00BB2644">
              <w:rPr>
                <w:color w:val="000000"/>
                <w:sz w:val="22"/>
                <w:szCs w:val="22"/>
              </w:rPr>
              <w:lastRenderedPageBreak/>
              <w:t>c) Je zmluva podpísaná oprávnenými osobami?</w:t>
            </w:r>
            <w:ins w:id="3732" w:author="Hudec Branislav" w:date="2015-12-29T10:53:00Z">
              <w:r w:rsidR="00B42345">
                <w:t xml:space="preserve">               </w:t>
              </w:r>
              <w:r w:rsidR="00B42345" w:rsidRPr="00B42345">
                <w:rPr>
                  <w:color w:val="000000"/>
                  <w:sz w:val="22"/>
                  <w:szCs w:val="22"/>
                </w:rPr>
                <w:t>d) Je zmluva uzavretá v lehote viazanosti ponúk?</w:t>
              </w:r>
            </w:ins>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ins w:id="3733" w:author="Gombosová Erika" w:date="2015-12-11T09:52:00Z"/>
        </w:trPr>
        <w:tc>
          <w:tcPr>
            <w:tcW w:w="9087" w:type="dxa"/>
            <w:gridSpan w:val="7"/>
            <w:shd w:val="clear" w:color="auto" w:fill="auto"/>
            <w:noWrap/>
            <w:vAlign w:val="center"/>
          </w:tcPr>
          <w:p w:rsidR="00E2408D" w:rsidRPr="00BD2FCC" w:rsidRDefault="00E2408D" w:rsidP="00CB451E">
            <w:pPr>
              <w:jc w:val="both"/>
              <w:rPr>
                <w:ins w:id="3734" w:author="Gombosová Erika" w:date="2015-12-11T09:52:00Z"/>
                <w:b/>
                <w:sz w:val="20"/>
                <w:szCs w:val="20"/>
              </w:rPr>
            </w:pPr>
            <w:ins w:id="3735" w:author="Gombosová Erika" w:date="2015-12-11T09:52:00Z">
              <w:r w:rsidRPr="00BD2FCC">
                <w:rPr>
                  <w:b/>
                  <w:sz w:val="20"/>
                  <w:szCs w:val="20"/>
                </w:rPr>
                <w:t>VYJADRENIE</w:t>
              </w:r>
            </w:ins>
          </w:p>
          <w:p w:rsidR="00E2408D" w:rsidRPr="00BD2FCC" w:rsidRDefault="00E2408D" w:rsidP="00CB451E">
            <w:pPr>
              <w:jc w:val="both"/>
              <w:rPr>
                <w:ins w:id="3736" w:author="Gombosová Erika" w:date="2015-12-11T09:52:00Z"/>
                <w:sz w:val="20"/>
                <w:szCs w:val="20"/>
              </w:rPr>
            </w:pPr>
          </w:p>
          <w:p w:rsidR="000C1AA0" w:rsidRPr="00A54276" w:rsidRDefault="000C1AA0" w:rsidP="000C1AA0">
            <w:pPr>
              <w:rPr>
                <w:ins w:id="3737" w:author="Gombosová Erika" w:date="2015-12-15T13:08:00Z"/>
              </w:rPr>
            </w:pPr>
            <w:ins w:id="3738" w:author="Gombosová Erika" w:date="2015-12-15T13:08:00Z">
              <w:r w:rsidRPr="00B64015">
                <w:rPr>
                  <w:sz w:val="20"/>
                  <w:szCs w:val="20"/>
                </w:rPr>
                <w:t xml:space="preserve">Na základe overených skutočností potvrdzujem, že </w:t>
              </w:r>
              <w:r>
                <w:rPr>
                  <w:sz w:val="20"/>
                  <w:szCs w:val="20"/>
                </w:rPr>
                <w:t xml:space="preserve"> </w:t>
              </w:r>
            </w:ins>
            <w:customXmlInsRangeStart w:id="3739" w:author="Gombosová Erika" w:date="2015-12-15T13:08:00Z"/>
            <w:sdt>
              <w:sdtPr>
                <w:rPr>
                  <w:sz w:val="20"/>
                  <w:szCs w:val="20"/>
                </w:rPr>
                <w:id w:val="451216372"/>
                <w:placeholder>
                  <w:docPart w:val="97ACF137C6B44CF6B34FEA6845C3F58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InsRangeEnd w:id="3739"/>
                <w:ins w:id="3740" w:author="Gombosová Erika" w:date="2015-12-15T13:08:00Z">
                  <w:r w:rsidRPr="00B64015">
                    <w:rPr>
                      <w:sz w:val="20"/>
                      <w:szCs w:val="20"/>
                    </w:rPr>
                    <w:t>Vyberte položku.</w:t>
                  </w:r>
                </w:ins>
                <w:customXmlInsRangeStart w:id="3741" w:author="Gombosová Erika" w:date="2015-12-15T13:08:00Z"/>
              </w:sdtContent>
            </w:sdt>
            <w:customXmlInsRangeEnd w:id="3741"/>
            <w:ins w:id="3742" w:author="Gombosová Erika" w:date="2015-12-15T13:08:00Z">
              <w:r w:rsidRPr="00B64015">
                <w:rPr>
                  <w:sz w:val="20"/>
                  <w:szCs w:val="20"/>
                </w:rPr>
                <w:t xml:space="preserve">   </w:t>
              </w:r>
            </w:ins>
          </w:p>
          <w:p w:rsidR="00E2408D" w:rsidRPr="00BB2644" w:rsidRDefault="00E2408D">
            <w:pPr>
              <w:rPr>
                <w:ins w:id="3743" w:author="Gombosová Erika" w:date="2015-12-11T09:52:00Z"/>
                <w:b/>
                <w:bCs/>
                <w:color w:val="000000"/>
                <w:sz w:val="22"/>
                <w:szCs w:val="22"/>
              </w:rPr>
              <w:pPrChange w:id="3744" w:author="Gombosová Erika" w:date="2015-12-15T13:08:00Z">
                <w:pPr>
                  <w:jc w:val="center"/>
                </w:pPr>
              </w:pPrChange>
            </w:pPr>
          </w:p>
        </w:tc>
      </w:tr>
      <w:tr w:rsidR="00E2408D" w:rsidRPr="00BB2644" w:rsidTr="00CB451E">
        <w:trPr>
          <w:trHeight w:val="300"/>
          <w:ins w:id="3745" w:author="Gombosová Erika" w:date="2015-12-11T09:52:00Z"/>
        </w:trPr>
        <w:tc>
          <w:tcPr>
            <w:tcW w:w="3559" w:type="dxa"/>
            <w:gridSpan w:val="2"/>
            <w:shd w:val="clear" w:color="auto" w:fill="auto"/>
            <w:vAlign w:val="center"/>
            <w:hideMark/>
          </w:tcPr>
          <w:p w:rsidR="00E2408D" w:rsidRPr="00BB2644" w:rsidRDefault="00E2408D" w:rsidP="00CB451E">
            <w:pPr>
              <w:rPr>
                <w:ins w:id="3746" w:author="Gombosová Erika" w:date="2015-12-11T09:52:00Z"/>
                <w:b/>
                <w:bCs/>
                <w:sz w:val="22"/>
                <w:szCs w:val="22"/>
              </w:rPr>
            </w:pPr>
            <w:ins w:id="3747" w:author="Gombosová Erika" w:date="2015-12-11T09:52:00Z">
              <w:r w:rsidRPr="00BB2644">
                <w:rPr>
                  <w:b/>
                  <w:bCs/>
                  <w:sz w:val="22"/>
                  <w:szCs w:val="22"/>
                </w:rPr>
                <w:t>Kontrolu vykonal</w:t>
              </w:r>
              <w:r w:rsidRPr="00BD2FCC">
                <w:rPr>
                  <w:rStyle w:val="Odkaznapoznmkupodiarou"/>
                  <w:b/>
                  <w:bCs/>
                  <w:sz w:val="20"/>
                  <w:szCs w:val="20"/>
                </w:rPr>
                <w:footnoteReference w:id="63"/>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3750" w:author="Gombosová Erika" w:date="2015-12-11T09:52:00Z"/>
                <w:color w:val="000000"/>
                <w:sz w:val="22"/>
                <w:szCs w:val="22"/>
              </w:rPr>
            </w:pPr>
            <w:ins w:id="3751" w:author="Gombosová Erika" w:date="2015-12-11T09:52:00Z">
              <w:r w:rsidRPr="00BB2644">
                <w:rPr>
                  <w:color w:val="000000"/>
                  <w:sz w:val="22"/>
                  <w:szCs w:val="22"/>
                </w:rPr>
                <w:t> </w:t>
              </w:r>
            </w:ins>
          </w:p>
        </w:tc>
      </w:tr>
      <w:tr w:rsidR="00E2408D" w:rsidRPr="00BB2644" w:rsidTr="00CB451E">
        <w:trPr>
          <w:trHeight w:val="300"/>
          <w:ins w:id="3752" w:author="Gombosová Erika" w:date="2015-12-11T09:52:00Z"/>
        </w:trPr>
        <w:tc>
          <w:tcPr>
            <w:tcW w:w="3559" w:type="dxa"/>
            <w:gridSpan w:val="2"/>
            <w:shd w:val="clear" w:color="auto" w:fill="auto"/>
            <w:vAlign w:val="center"/>
            <w:hideMark/>
          </w:tcPr>
          <w:p w:rsidR="00E2408D" w:rsidRPr="00BB2644" w:rsidRDefault="00E2408D" w:rsidP="00CB451E">
            <w:pPr>
              <w:rPr>
                <w:ins w:id="3753" w:author="Gombosová Erika" w:date="2015-12-11T09:52:00Z"/>
                <w:b/>
                <w:bCs/>
                <w:sz w:val="22"/>
                <w:szCs w:val="22"/>
              </w:rPr>
            </w:pPr>
            <w:ins w:id="3754" w:author="Gombosová Erika" w:date="2015-12-11T09:52:00Z">
              <w:r w:rsidRPr="00BB2644">
                <w:rPr>
                  <w:b/>
                  <w:bCs/>
                  <w:sz w:val="22"/>
                  <w:szCs w:val="22"/>
                </w:rPr>
                <w:t>Dátum:</w:t>
              </w:r>
            </w:ins>
          </w:p>
        </w:tc>
        <w:tc>
          <w:tcPr>
            <w:tcW w:w="5528" w:type="dxa"/>
            <w:gridSpan w:val="5"/>
            <w:shd w:val="clear" w:color="auto" w:fill="auto"/>
            <w:vAlign w:val="center"/>
            <w:hideMark/>
          </w:tcPr>
          <w:p w:rsidR="00E2408D" w:rsidRPr="00BB2644" w:rsidRDefault="00E2408D" w:rsidP="00CB451E">
            <w:pPr>
              <w:rPr>
                <w:ins w:id="3755" w:author="Gombosová Erika" w:date="2015-12-11T09:52:00Z"/>
                <w:color w:val="000000"/>
                <w:sz w:val="22"/>
                <w:szCs w:val="22"/>
              </w:rPr>
            </w:pPr>
            <w:ins w:id="3756" w:author="Gombosová Erika" w:date="2015-12-11T09:52:00Z">
              <w:r w:rsidRPr="00BB2644">
                <w:rPr>
                  <w:color w:val="000000"/>
                  <w:sz w:val="22"/>
                  <w:szCs w:val="22"/>
                </w:rPr>
                <w:t> </w:t>
              </w:r>
            </w:ins>
          </w:p>
        </w:tc>
      </w:tr>
      <w:tr w:rsidR="00E2408D" w:rsidRPr="00BB2644" w:rsidTr="00CB451E">
        <w:trPr>
          <w:trHeight w:val="300"/>
          <w:ins w:id="3757" w:author="Gombosová Erika" w:date="2015-12-11T09:52:00Z"/>
        </w:trPr>
        <w:tc>
          <w:tcPr>
            <w:tcW w:w="3559" w:type="dxa"/>
            <w:gridSpan w:val="2"/>
            <w:shd w:val="clear" w:color="000000" w:fill="FFFFFF"/>
            <w:vAlign w:val="center"/>
            <w:hideMark/>
          </w:tcPr>
          <w:p w:rsidR="00E2408D" w:rsidRPr="00BB2644" w:rsidRDefault="00E2408D" w:rsidP="00CB451E">
            <w:pPr>
              <w:rPr>
                <w:ins w:id="3758" w:author="Gombosová Erika" w:date="2015-12-11T09:52:00Z"/>
                <w:b/>
                <w:bCs/>
                <w:sz w:val="22"/>
                <w:szCs w:val="22"/>
              </w:rPr>
            </w:pPr>
            <w:ins w:id="3759" w:author="Gombosová Erika" w:date="2015-12-11T09:52: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3760" w:author="Gombosová Erika" w:date="2015-12-11T09:52:00Z"/>
                <w:color w:val="000000"/>
                <w:sz w:val="22"/>
                <w:szCs w:val="22"/>
              </w:rPr>
            </w:pPr>
            <w:ins w:id="3761" w:author="Gombosová Erika" w:date="2015-12-11T09:52:00Z">
              <w:r w:rsidRPr="00BB2644">
                <w:rPr>
                  <w:color w:val="000000"/>
                  <w:sz w:val="22"/>
                  <w:szCs w:val="22"/>
                </w:rPr>
                <w:t> </w:t>
              </w:r>
            </w:ins>
          </w:p>
        </w:tc>
      </w:tr>
      <w:tr w:rsidR="00E2408D" w:rsidRPr="00BB2644" w:rsidTr="00CB451E">
        <w:trPr>
          <w:trHeight w:val="300"/>
          <w:ins w:id="3762" w:author="Gombosová Erika" w:date="2015-12-11T09:52:00Z"/>
        </w:trPr>
        <w:tc>
          <w:tcPr>
            <w:tcW w:w="9087" w:type="dxa"/>
            <w:gridSpan w:val="7"/>
            <w:shd w:val="clear" w:color="auto" w:fill="auto"/>
            <w:noWrap/>
            <w:vAlign w:val="bottom"/>
            <w:hideMark/>
          </w:tcPr>
          <w:p w:rsidR="00E2408D" w:rsidRPr="00BB2644" w:rsidRDefault="00E2408D" w:rsidP="00CB451E">
            <w:pPr>
              <w:jc w:val="center"/>
              <w:rPr>
                <w:ins w:id="3763" w:author="Gombosová Erika" w:date="2015-12-11T09:52:00Z"/>
                <w:color w:val="000000"/>
                <w:sz w:val="22"/>
                <w:szCs w:val="22"/>
              </w:rPr>
            </w:pPr>
            <w:ins w:id="3764" w:author="Gombosová Erika" w:date="2015-12-11T09:52:00Z">
              <w:r w:rsidRPr="00BB2644">
                <w:rPr>
                  <w:color w:val="000000"/>
                  <w:sz w:val="22"/>
                  <w:szCs w:val="22"/>
                </w:rPr>
                <w:t> </w:t>
              </w:r>
            </w:ins>
          </w:p>
        </w:tc>
      </w:tr>
      <w:tr w:rsidR="00E2408D" w:rsidRPr="00BB2644" w:rsidTr="00CB451E">
        <w:trPr>
          <w:trHeight w:val="300"/>
          <w:ins w:id="3765" w:author="Gombosová Erika" w:date="2015-12-11T09:52:00Z"/>
        </w:trPr>
        <w:tc>
          <w:tcPr>
            <w:tcW w:w="3559" w:type="dxa"/>
            <w:gridSpan w:val="2"/>
            <w:shd w:val="clear" w:color="000000" w:fill="FFFFFF"/>
            <w:vAlign w:val="center"/>
            <w:hideMark/>
          </w:tcPr>
          <w:p w:rsidR="00E2408D" w:rsidRPr="00BB2644" w:rsidRDefault="00E2408D" w:rsidP="00CB451E">
            <w:pPr>
              <w:rPr>
                <w:ins w:id="3766" w:author="Gombosová Erika" w:date="2015-12-11T09:52:00Z"/>
                <w:b/>
                <w:bCs/>
                <w:sz w:val="22"/>
                <w:szCs w:val="22"/>
              </w:rPr>
            </w:pPr>
            <w:ins w:id="3767" w:author="Gombosová Erika" w:date="2015-12-11T09:52:00Z">
              <w:r w:rsidRPr="00BB2644">
                <w:rPr>
                  <w:b/>
                  <w:bCs/>
                  <w:sz w:val="22"/>
                  <w:szCs w:val="22"/>
                </w:rPr>
                <w:t>Kontrolu vykonal</w:t>
              </w:r>
              <w:r w:rsidRPr="00BD2FCC">
                <w:rPr>
                  <w:rStyle w:val="Odkaznapoznmkupodiarou"/>
                  <w:b/>
                  <w:bCs/>
                  <w:sz w:val="20"/>
                  <w:szCs w:val="20"/>
                </w:rPr>
                <w:footnoteReference w:id="64"/>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3770" w:author="Gombosová Erika" w:date="2015-12-11T09:52:00Z"/>
                <w:color w:val="000000"/>
                <w:sz w:val="22"/>
                <w:szCs w:val="22"/>
              </w:rPr>
            </w:pPr>
            <w:ins w:id="3771" w:author="Gombosová Erika" w:date="2015-12-11T09:52:00Z">
              <w:r w:rsidRPr="00BB2644">
                <w:rPr>
                  <w:color w:val="000000"/>
                  <w:sz w:val="22"/>
                  <w:szCs w:val="22"/>
                </w:rPr>
                <w:t> </w:t>
              </w:r>
            </w:ins>
          </w:p>
        </w:tc>
      </w:tr>
      <w:tr w:rsidR="00E2408D" w:rsidRPr="00BB2644" w:rsidTr="00CB451E">
        <w:trPr>
          <w:trHeight w:val="300"/>
          <w:ins w:id="3772" w:author="Gombosová Erika" w:date="2015-12-11T09:52:00Z"/>
        </w:trPr>
        <w:tc>
          <w:tcPr>
            <w:tcW w:w="3559" w:type="dxa"/>
            <w:gridSpan w:val="2"/>
            <w:shd w:val="clear" w:color="000000" w:fill="FFFFFF"/>
            <w:vAlign w:val="center"/>
            <w:hideMark/>
          </w:tcPr>
          <w:p w:rsidR="00E2408D" w:rsidRPr="00BB2644" w:rsidRDefault="00E2408D" w:rsidP="00CB451E">
            <w:pPr>
              <w:rPr>
                <w:ins w:id="3773" w:author="Gombosová Erika" w:date="2015-12-11T09:52:00Z"/>
                <w:b/>
                <w:bCs/>
                <w:sz w:val="22"/>
                <w:szCs w:val="22"/>
              </w:rPr>
            </w:pPr>
            <w:ins w:id="3774" w:author="Gombosová Erika" w:date="2015-12-11T09:52:00Z">
              <w:r w:rsidRPr="00BB2644">
                <w:rPr>
                  <w:b/>
                  <w:bCs/>
                  <w:sz w:val="22"/>
                  <w:szCs w:val="22"/>
                </w:rPr>
                <w:t xml:space="preserve">Dátum: </w:t>
              </w:r>
            </w:ins>
          </w:p>
        </w:tc>
        <w:tc>
          <w:tcPr>
            <w:tcW w:w="5528" w:type="dxa"/>
            <w:gridSpan w:val="5"/>
            <w:shd w:val="clear" w:color="auto" w:fill="auto"/>
            <w:vAlign w:val="center"/>
            <w:hideMark/>
          </w:tcPr>
          <w:p w:rsidR="00E2408D" w:rsidRPr="00BB2644" w:rsidRDefault="00E2408D" w:rsidP="00CB451E">
            <w:pPr>
              <w:rPr>
                <w:ins w:id="3775" w:author="Gombosová Erika" w:date="2015-12-11T09:52:00Z"/>
                <w:color w:val="000000"/>
                <w:sz w:val="22"/>
                <w:szCs w:val="22"/>
              </w:rPr>
            </w:pPr>
            <w:ins w:id="3776" w:author="Gombosová Erika" w:date="2015-12-11T09:52:00Z">
              <w:r w:rsidRPr="00BB2644">
                <w:rPr>
                  <w:color w:val="000000"/>
                  <w:sz w:val="22"/>
                  <w:szCs w:val="22"/>
                </w:rPr>
                <w:t> </w:t>
              </w:r>
            </w:ins>
          </w:p>
        </w:tc>
      </w:tr>
      <w:tr w:rsidR="00E2408D" w:rsidRPr="00BB2644" w:rsidTr="00CB451E">
        <w:trPr>
          <w:trHeight w:val="300"/>
          <w:ins w:id="3777" w:author="Gombosová Erika" w:date="2015-12-11T09:52:00Z"/>
        </w:trPr>
        <w:tc>
          <w:tcPr>
            <w:tcW w:w="3559" w:type="dxa"/>
            <w:gridSpan w:val="2"/>
            <w:shd w:val="clear" w:color="000000" w:fill="FFFFFF"/>
            <w:vAlign w:val="center"/>
            <w:hideMark/>
          </w:tcPr>
          <w:p w:rsidR="00E2408D" w:rsidRPr="00BB2644" w:rsidRDefault="00E2408D" w:rsidP="00CB451E">
            <w:pPr>
              <w:rPr>
                <w:ins w:id="3778" w:author="Gombosová Erika" w:date="2015-12-11T09:52:00Z"/>
                <w:b/>
                <w:bCs/>
                <w:sz w:val="22"/>
                <w:szCs w:val="22"/>
              </w:rPr>
            </w:pPr>
            <w:ins w:id="3779" w:author="Gombosová Erika" w:date="2015-12-11T09:52: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3780" w:author="Gombosová Erika" w:date="2015-12-11T09:52:00Z"/>
                <w:color w:val="000000"/>
                <w:sz w:val="22"/>
                <w:szCs w:val="22"/>
              </w:rPr>
            </w:pPr>
            <w:ins w:id="3781" w:author="Gombosová Erika" w:date="2015-12-11T09:52:00Z">
              <w:r w:rsidRPr="00BB2644">
                <w:rPr>
                  <w:color w:val="000000"/>
                  <w:sz w:val="22"/>
                  <w:szCs w:val="22"/>
                </w:rPr>
                <w:t> </w:t>
              </w:r>
            </w:ins>
          </w:p>
        </w:tc>
      </w:tr>
      <w:tr w:rsidR="00BB2644" w:rsidRPr="00BB2644" w:rsidDel="00E2408D" w:rsidTr="00526B68">
        <w:trPr>
          <w:trHeight w:val="300"/>
          <w:del w:id="3782" w:author="Gombosová Erika" w:date="2015-12-11T09:52:00Z"/>
        </w:trPr>
        <w:tc>
          <w:tcPr>
            <w:tcW w:w="3559" w:type="dxa"/>
            <w:gridSpan w:val="2"/>
            <w:shd w:val="clear" w:color="auto" w:fill="auto"/>
            <w:hideMark/>
          </w:tcPr>
          <w:p w:rsidR="00BB2644" w:rsidRPr="00BB2644" w:rsidDel="00E2408D" w:rsidRDefault="00BB2644" w:rsidP="00BB2644">
            <w:pPr>
              <w:rPr>
                <w:del w:id="3783" w:author="Gombosová Erika" w:date="2015-12-11T09:52:00Z"/>
                <w:b/>
                <w:bCs/>
                <w:sz w:val="22"/>
                <w:szCs w:val="22"/>
              </w:rPr>
            </w:pPr>
            <w:del w:id="3784" w:author="Gombosová Erika" w:date="2015-12-11T09:52: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3785" w:author="Gombosová Erika" w:date="2015-12-11T09:52:00Z"/>
                <w:color w:val="000000"/>
                <w:sz w:val="22"/>
                <w:szCs w:val="22"/>
              </w:rPr>
            </w:pPr>
            <w:del w:id="3786" w:author="Gombosová Erika" w:date="2015-12-11T09:52:00Z">
              <w:r w:rsidRPr="00BB2644" w:rsidDel="00E2408D">
                <w:rPr>
                  <w:color w:val="000000"/>
                  <w:sz w:val="22"/>
                  <w:szCs w:val="22"/>
                </w:rPr>
                <w:delText> </w:delText>
              </w:r>
            </w:del>
          </w:p>
        </w:tc>
      </w:tr>
      <w:tr w:rsidR="00BB2644" w:rsidRPr="00BB2644" w:rsidDel="00E2408D" w:rsidTr="00526B68">
        <w:trPr>
          <w:trHeight w:val="300"/>
          <w:del w:id="3787" w:author="Gombosová Erika" w:date="2015-12-11T09:52:00Z"/>
        </w:trPr>
        <w:tc>
          <w:tcPr>
            <w:tcW w:w="3559" w:type="dxa"/>
            <w:gridSpan w:val="2"/>
            <w:shd w:val="clear" w:color="auto" w:fill="auto"/>
            <w:hideMark/>
          </w:tcPr>
          <w:p w:rsidR="00BB2644" w:rsidRPr="00BB2644" w:rsidDel="00E2408D" w:rsidRDefault="00BB2644" w:rsidP="00BB2644">
            <w:pPr>
              <w:rPr>
                <w:del w:id="3788" w:author="Gombosová Erika" w:date="2015-12-11T09:52:00Z"/>
                <w:b/>
                <w:bCs/>
                <w:sz w:val="22"/>
                <w:szCs w:val="22"/>
              </w:rPr>
            </w:pPr>
            <w:del w:id="3789" w:author="Gombosová Erika" w:date="2015-12-11T09:52:00Z">
              <w:r w:rsidRPr="00BB2644" w:rsidDel="00E2408D">
                <w:rPr>
                  <w:b/>
                  <w:bCs/>
                  <w:sz w:val="22"/>
                  <w:szCs w:val="22"/>
                </w:rPr>
                <w:delText>Dátum:</w:delText>
              </w:r>
            </w:del>
          </w:p>
        </w:tc>
        <w:tc>
          <w:tcPr>
            <w:tcW w:w="5528" w:type="dxa"/>
            <w:gridSpan w:val="5"/>
            <w:shd w:val="clear" w:color="auto" w:fill="auto"/>
            <w:vAlign w:val="center"/>
            <w:hideMark/>
          </w:tcPr>
          <w:p w:rsidR="00BB2644" w:rsidRPr="00BB2644" w:rsidDel="00E2408D" w:rsidRDefault="00BB2644" w:rsidP="00BB2644">
            <w:pPr>
              <w:rPr>
                <w:del w:id="3790" w:author="Gombosová Erika" w:date="2015-12-11T09:52:00Z"/>
                <w:color w:val="000000"/>
                <w:sz w:val="22"/>
                <w:szCs w:val="22"/>
              </w:rPr>
            </w:pPr>
            <w:del w:id="3791" w:author="Gombosová Erika" w:date="2015-12-11T09:52:00Z">
              <w:r w:rsidRPr="00BB2644" w:rsidDel="00E2408D">
                <w:rPr>
                  <w:color w:val="000000"/>
                  <w:sz w:val="22"/>
                  <w:szCs w:val="22"/>
                </w:rPr>
                <w:delText> </w:delText>
              </w:r>
            </w:del>
          </w:p>
        </w:tc>
      </w:tr>
      <w:tr w:rsidR="00BB2644" w:rsidRPr="00BB2644" w:rsidDel="00E2408D" w:rsidTr="00526B68">
        <w:trPr>
          <w:trHeight w:val="330"/>
          <w:del w:id="3792" w:author="Gombosová Erika" w:date="2015-12-11T09:52:00Z"/>
        </w:trPr>
        <w:tc>
          <w:tcPr>
            <w:tcW w:w="3559" w:type="dxa"/>
            <w:gridSpan w:val="2"/>
            <w:shd w:val="clear" w:color="000000" w:fill="FFFFFF"/>
            <w:hideMark/>
          </w:tcPr>
          <w:p w:rsidR="00BB2644" w:rsidRPr="00BB2644" w:rsidDel="00E2408D" w:rsidRDefault="00BB2644" w:rsidP="00BB2644">
            <w:pPr>
              <w:rPr>
                <w:del w:id="3793" w:author="Gombosová Erika" w:date="2015-12-11T09:52:00Z"/>
                <w:b/>
                <w:bCs/>
                <w:sz w:val="22"/>
                <w:szCs w:val="22"/>
              </w:rPr>
            </w:pPr>
            <w:del w:id="3794" w:author="Gombosová Erika" w:date="2015-12-11T09:52: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3795" w:author="Gombosová Erika" w:date="2015-12-11T09:52:00Z"/>
                <w:color w:val="000000"/>
                <w:sz w:val="22"/>
                <w:szCs w:val="22"/>
              </w:rPr>
            </w:pPr>
            <w:del w:id="3796" w:author="Gombosová Erika" w:date="2015-12-11T09:52:00Z">
              <w:r w:rsidRPr="00BB2644" w:rsidDel="00E2408D">
                <w:rPr>
                  <w:color w:val="000000"/>
                  <w:sz w:val="22"/>
                  <w:szCs w:val="22"/>
                </w:rPr>
                <w:delText> </w:delText>
              </w:r>
            </w:del>
          </w:p>
        </w:tc>
      </w:tr>
      <w:tr w:rsidR="00BB2644" w:rsidRPr="00BB2644" w:rsidDel="00E2408D" w:rsidTr="00526B68">
        <w:trPr>
          <w:trHeight w:val="300"/>
          <w:del w:id="3797" w:author="Gombosová Erika" w:date="2015-12-11T09:52:00Z"/>
        </w:trPr>
        <w:tc>
          <w:tcPr>
            <w:tcW w:w="9087" w:type="dxa"/>
            <w:gridSpan w:val="7"/>
            <w:shd w:val="clear" w:color="auto" w:fill="auto"/>
            <w:noWrap/>
            <w:vAlign w:val="bottom"/>
            <w:hideMark/>
          </w:tcPr>
          <w:p w:rsidR="00BB2644" w:rsidRPr="00BB2644" w:rsidDel="00E2408D" w:rsidRDefault="00BB2644" w:rsidP="00BB2644">
            <w:pPr>
              <w:jc w:val="center"/>
              <w:rPr>
                <w:del w:id="3798" w:author="Gombosová Erika" w:date="2015-12-11T09:52:00Z"/>
                <w:color w:val="000000"/>
                <w:sz w:val="22"/>
                <w:szCs w:val="22"/>
              </w:rPr>
            </w:pPr>
            <w:del w:id="3799" w:author="Gombosová Erika" w:date="2015-12-11T09:52:00Z">
              <w:r w:rsidRPr="00BB2644" w:rsidDel="00E2408D">
                <w:rPr>
                  <w:color w:val="000000"/>
                  <w:sz w:val="22"/>
                  <w:szCs w:val="22"/>
                </w:rPr>
                <w:delText> </w:delText>
              </w:r>
            </w:del>
          </w:p>
        </w:tc>
      </w:tr>
      <w:tr w:rsidR="00BB2644" w:rsidRPr="00BB2644" w:rsidDel="00E2408D" w:rsidTr="00526B68">
        <w:trPr>
          <w:trHeight w:val="300"/>
          <w:del w:id="3800" w:author="Gombosová Erika" w:date="2015-12-11T09:52:00Z"/>
        </w:trPr>
        <w:tc>
          <w:tcPr>
            <w:tcW w:w="3559" w:type="dxa"/>
            <w:gridSpan w:val="2"/>
            <w:shd w:val="clear" w:color="000000" w:fill="FFFFFF"/>
            <w:hideMark/>
          </w:tcPr>
          <w:p w:rsidR="00BB2644" w:rsidRPr="00BB2644" w:rsidDel="00E2408D" w:rsidRDefault="00BB2644" w:rsidP="00BB2644">
            <w:pPr>
              <w:rPr>
                <w:del w:id="3801" w:author="Gombosová Erika" w:date="2015-12-11T09:52:00Z"/>
                <w:b/>
                <w:bCs/>
                <w:sz w:val="22"/>
                <w:szCs w:val="22"/>
              </w:rPr>
            </w:pPr>
            <w:del w:id="3802" w:author="Gombosová Erika" w:date="2015-12-11T09:52: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3803" w:author="Gombosová Erika" w:date="2015-12-11T09:52:00Z"/>
                <w:color w:val="000000"/>
                <w:sz w:val="22"/>
                <w:szCs w:val="22"/>
              </w:rPr>
            </w:pPr>
            <w:del w:id="3804" w:author="Gombosová Erika" w:date="2015-12-11T09:52:00Z">
              <w:r w:rsidRPr="00BB2644" w:rsidDel="00E2408D">
                <w:rPr>
                  <w:color w:val="000000"/>
                  <w:sz w:val="22"/>
                  <w:szCs w:val="22"/>
                </w:rPr>
                <w:delText> </w:delText>
              </w:r>
            </w:del>
          </w:p>
        </w:tc>
      </w:tr>
      <w:tr w:rsidR="00BB2644" w:rsidRPr="00BB2644" w:rsidDel="00E2408D" w:rsidTr="00526B68">
        <w:trPr>
          <w:trHeight w:val="300"/>
          <w:del w:id="3805" w:author="Gombosová Erika" w:date="2015-12-11T09:52:00Z"/>
        </w:trPr>
        <w:tc>
          <w:tcPr>
            <w:tcW w:w="3559" w:type="dxa"/>
            <w:gridSpan w:val="2"/>
            <w:shd w:val="clear" w:color="000000" w:fill="FFFFFF"/>
            <w:hideMark/>
          </w:tcPr>
          <w:p w:rsidR="00BB2644" w:rsidRPr="00BB2644" w:rsidDel="00E2408D" w:rsidRDefault="00BB2644" w:rsidP="00BB2644">
            <w:pPr>
              <w:rPr>
                <w:del w:id="3806" w:author="Gombosová Erika" w:date="2015-12-11T09:52:00Z"/>
                <w:b/>
                <w:bCs/>
                <w:sz w:val="22"/>
                <w:szCs w:val="22"/>
              </w:rPr>
            </w:pPr>
            <w:del w:id="3807" w:author="Gombosová Erika" w:date="2015-12-11T09:52:00Z">
              <w:r w:rsidRPr="00BB2644" w:rsidDel="00E2408D">
                <w:rPr>
                  <w:b/>
                  <w:bCs/>
                  <w:sz w:val="22"/>
                  <w:szCs w:val="22"/>
                </w:rPr>
                <w:delText xml:space="preserve">Dátum: </w:delText>
              </w:r>
            </w:del>
          </w:p>
        </w:tc>
        <w:tc>
          <w:tcPr>
            <w:tcW w:w="5528" w:type="dxa"/>
            <w:gridSpan w:val="5"/>
            <w:shd w:val="clear" w:color="auto" w:fill="auto"/>
            <w:vAlign w:val="center"/>
            <w:hideMark/>
          </w:tcPr>
          <w:p w:rsidR="00BB2644" w:rsidRPr="00BB2644" w:rsidDel="00E2408D" w:rsidRDefault="00BB2644" w:rsidP="00BB2644">
            <w:pPr>
              <w:rPr>
                <w:del w:id="3808" w:author="Gombosová Erika" w:date="2015-12-11T09:52:00Z"/>
                <w:color w:val="000000"/>
                <w:sz w:val="22"/>
                <w:szCs w:val="22"/>
              </w:rPr>
            </w:pPr>
            <w:del w:id="3809" w:author="Gombosová Erika" w:date="2015-12-11T09:52:00Z">
              <w:r w:rsidRPr="00BB2644" w:rsidDel="00E2408D">
                <w:rPr>
                  <w:color w:val="000000"/>
                  <w:sz w:val="22"/>
                  <w:szCs w:val="22"/>
                </w:rPr>
                <w:delText> </w:delText>
              </w:r>
            </w:del>
          </w:p>
        </w:tc>
      </w:tr>
      <w:tr w:rsidR="00BB2644" w:rsidRPr="00BB2644" w:rsidDel="00E2408D" w:rsidTr="00526B68">
        <w:trPr>
          <w:trHeight w:val="330"/>
          <w:del w:id="3810" w:author="Gombosová Erika" w:date="2015-12-11T09:52:00Z"/>
        </w:trPr>
        <w:tc>
          <w:tcPr>
            <w:tcW w:w="3559" w:type="dxa"/>
            <w:gridSpan w:val="2"/>
            <w:shd w:val="clear" w:color="000000" w:fill="FFFFFF"/>
            <w:hideMark/>
          </w:tcPr>
          <w:p w:rsidR="00BB2644" w:rsidRPr="00BB2644" w:rsidDel="00E2408D" w:rsidRDefault="00BB2644" w:rsidP="00BB2644">
            <w:pPr>
              <w:rPr>
                <w:del w:id="3811" w:author="Gombosová Erika" w:date="2015-12-11T09:52:00Z"/>
                <w:b/>
                <w:bCs/>
                <w:sz w:val="22"/>
                <w:szCs w:val="22"/>
              </w:rPr>
            </w:pPr>
            <w:del w:id="3812" w:author="Gombosová Erika" w:date="2015-12-11T09:52: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3813" w:author="Gombosová Erika" w:date="2015-12-11T09:52:00Z"/>
                <w:color w:val="000000"/>
                <w:sz w:val="22"/>
                <w:szCs w:val="22"/>
              </w:rPr>
            </w:pPr>
            <w:del w:id="3814" w:author="Gombosová Erika" w:date="2015-12-11T09:52:00Z">
              <w:r w:rsidRPr="00BB2644" w:rsidDel="00E2408D">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815" w:name="KZ_33"/>
            <w:r w:rsidRPr="00BB2644">
              <w:rPr>
                <w:b/>
                <w:bCs/>
                <w:color w:val="FFFFFF"/>
              </w:rPr>
              <w:lastRenderedPageBreak/>
              <w:t xml:space="preserve">Kontrolný zoznam k </w:t>
            </w:r>
            <w:ins w:id="3816" w:author="Gombosová Erika" w:date="2015-12-15T16:46:00Z">
              <w:r w:rsidR="00432B14">
                <w:rPr>
                  <w:b/>
                  <w:bCs/>
                  <w:color w:val="FFFFFF"/>
                </w:rPr>
                <w:t>finančnej</w:t>
              </w:r>
            </w:ins>
            <w:del w:id="3817" w:author="Gombosová Erika" w:date="2015-12-15T16:46:00Z">
              <w:r w:rsidRPr="00BB2644" w:rsidDel="00432B14">
                <w:rPr>
                  <w:b/>
                  <w:bCs/>
                  <w:color w:val="FFFFFF"/>
                </w:rPr>
                <w:delText>administratív</w:delText>
              </w:r>
            </w:del>
            <w:del w:id="3818" w:author="Gombosová Erika" w:date="2015-12-15T16:47:00Z">
              <w:r w:rsidRPr="00BB2644" w:rsidDel="00432B14">
                <w:rPr>
                  <w:b/>
                  <w:bCs/>
                  <w:color w:val="FFFFFF"/>
                </w:rPr>
                <w:delText>nej</w:delText>
              </w:r>
            </w:del>
            <w:r w:rsidRPr="00BB2644">
              <w:rPr>
                <w:b/>
                <w:bCs/>
                <w:color w:val="FFFFFF"/>
              </w:rPr>
              <w:t xml:space="preserve"> kontrole VO</w:t>
            </w:r>
            <w:r w:rsidRPr="00BB2644">
              <w:rPr>
                <w:b/>
                <w:bCs/>
                <w:color w:val="FFFFFF"/>
              </w:rPr>
              <w:br/>
            </w:r>
            <w:r w:rsidR="000B15D0" w:rsidRPr="000B15D0">
              <w:rPr>
                <w:b/>
                <w:bCs/>
                <w:color w:val="FFFFFF"/>
              </w:rPr>
              <w:t>Nadlimitná zákazka - koncesia - 1. ex-ante kontrola</w:t>
            </w:r>
          </w:p>
        </w:tc>
      </w:tr>
      <w:bookmarkEnd w:id="3815"/>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708"/>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w:t>
            </w:r>
            <w:r w:rsidRPr="00BB2644">
              <w:rPr>
                <w:color w:val="000000"/>
                <w:sz w:val="22"/>
                <w:szCs w:val="22"/>
              </w:rPr>
              <w:lastRenderedPageBreak/>
              <w:t xml:space="preserve">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ins w:id="3819" w:author="Gombosová Erika" w:date="2015-12-11T09:52:00Z"/>
        </w:trPr>
        <w:tc>
          <w:tcPr>
            <w:tcW w:w="9087" w:type="dxa"/>
            <w:gridSpan w:val="7"/>
            <w:shd w:val="clear" w:color="auto" w:fill="auto"/>
            <w:noWrap/>
            <w:vAlign w:val="center"/>
          </w:tcPr>
          <w:p w:rsidR="00E2408D" w:rsidRPr="00BD2FCC" w:rsidRDefault="00E2408D" w:rsidP="00CB451E">
            <w:pPr>
              <w:jc w:val="both"/>
              <w:rPr>
                <w:ins w:id="3820" w:author="Gombosová Erika" w:date="2015-12-11T09:52:00Z"/>
                <w:b/>
                <w:sz w:val="20"/>
                <w:szCs w:val="20"/>
              </w:rPr>
            </w:pPr>
            <w:ins w:id="3821" w:author="Gombosová Erika" w:date="2015-12-11T09:52:00Z">
              <w:r w:rsidRPr="00BD2FCC">
                <w:rPr>
                  <w:b/>
                  <w:sz w:val="20"/>
                  <w:szCs w:val="20"/>
                </w:rPr>
                <w:t>VYJADRENIE</w:t>
              </w:r>
            </w:ins>
          </w:p>
          <w:p w:rsidR="00E2408D" w:rsidRPr="00BD2FCC" w:rsidRDefault="00E2408D" w:rsidP="00CB451E">
            <w:pPr>
              <w:jc w:val="both"/>
              <w:rPr>
                <w:ins w:id="3822" w:author="Gombosová Erika" w:date="2015-12-11T09:52:00Z"/>
                <w:sz w:val="20"/>
                <w:szCs w:val="20"/>
              </w:rPr>
            </w:pPr>
          </w:p>
          <w:p w:rsidR="000C1AA0" w:rsidRPr="00A54276" w:rsidRDefault="000C1AA0" w:rsidP="000C1AA0">
            <w:pPr>
              <w:rPr>
                <w:ins w:id="3823" w:author="Gombosová Erika" w:date="2015-12-15T13:08:00Z"/>
              </w:rPr>
            </w:pPr>
            <w:ins w:id="3824" w:author="Gombosová Erika" w:date="2015-12-15T13:08:00Z">
              <w:r w:rsidRPr="00B64015">
                <w:rPr>
                  <w:sz w:val="20"/>
                  <w:szCs w:val="20"/>
                </w:rPr>
                <w:t xml:space="preserve">Na základe overených skutočností potvrdzujem, že </w:t>
              </w:r>
              <w:r>
                <w:rPr>
                  <w:sz w:val="20"/>
                  <w:szCs w:val="20"/>
                </w:rPr>
                <w:t xml:space="preserve"> </w:t>
              </w:r>
            </w:ins>
            <w:customXmlInsRangeStart w:id="3825" w:author="Gombosová Erika" w:date="2015-12-15T13:08:00Z"/>
            <w:sdt>
              <w:sdtPr>
                <w:rPr>
                  <w:sz w:val="20"/>
                  <w:szCs w:val="20"/>
                </w:rPr>
                <w:id w:val="-860663611"/>
                <w:placeholder>
                  <w:docPart w:val="A097DF9DE6B14E6D860BC4F5BAAF579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InsRangeEnd w:id="3825"/>
                <w:ins w:id="3826" w:author="Gombosová Erika" w:date="2015-12-15T13:08:00Z">
                  <w:r w:rsidRPr="00B64015">
                    <w:rPr>
                      <w:sz w:val="20"/>
                      <w:szCs w:val="20"/>
                    </w:rPr>
                    <w:t>Vyberte položku.</w:t>
                  </w:r>
                </w:ins>
                <w:customXmlInsRangeStart w:id="3827" w:author="Gombosová Erika" w:date="2015-12-15T13:08:00Z"/>
              </w:sdtContent>
            </w:sdt>
            <w:customXmlInsRangeEnd w:id="3827"/>
            <w:ins w:id="3828" w:author="Gombosová Erika" w:date="2015-12-15T13:08:00Z">
              <w:r w:rsidRPr="00B64015">
                <w:rPr>
                  <w:sz w:val="20"/>
                  <w:szCs w:val="20"/>
                </w:rPr>
                <w:t xml:space="preserve">   </w:t>
              </w:r>
            </w:ins>
          </w:p>
          <w:p w:rsidR="00E2408D" w:rsidRPr="00BB2644" w:rsidRDefault="00E2408D">
            <w:pPr>
              <w:rPr>
                <w:ins w:id="3829" w:author="Gombosová Erika" w:date="2015-12-11T09:52:00Z"/>
                <w:b/>
                <w:bCs/>
                <w:color w:val="000000"/>
                <w:sz w:val="22"/>
                <w:szCs w:val="22"/>
              </w:rPr>
              <w:pPrChange w:id="3830" w:author="Gombosová Erika" w:date="2015-12-15T13:08:00Z">
                <w:pPr>
                  <w:jc w:val="center"/>
                </w:pPr>
              </w:pPrChange>
            </w:pPr>
          </w:p>
        </w:tc>
      </w:tr>
      <w:tr w:rsidR="00E2408D" w:rsidRPr="00BB2644" w:rsidTr="00CB451E">
        <w:trPr>
          <w:trHeight w:val="300"/>
          <w:ins w:id="3831" w:author="Gombosová Erika" w:date="2015-12-11T09:52:00Z"/>
        </w:trPr>
        <w:tc>
          <w:tcPr>
            <w:tcW w:w="3559" w:type="dxa"/>
            <w:gridSpan w:val="2"/>
            <w:shd w:val="clear" w:color="auto" w:fill="auto"/>
            <w:vAlign w:val="center"/>
            <w:hideMark/>
          </w:tcPr>
          <w:p w:rsidR="00E2408D" w:rsidRPr="00BB2644" w:rsidRDefault="00E2408D" w:rsidP="00CB451E">
            <w:pPr>
              <w:rPr>
                <w:ins w:id="3832" w:author="Gombosová Erika" w:date="2015-12-11T09:52:00Z"/>
                <w:b/>
                <w:bCs/>
                <w:sz w:val="22"/>
                <w:szCs w:val="22"/>
              </w:rPr>
            </w:pPr>
            <w:ins w:id="3833" w:author="Gombosová Erika" w:date="2015-12-11T09:52:00Z">
              <w:r w:rsidRPr="00BB2644">
                <w:rPr>
                  <w:b/>
                  <w:bCs/>
                  <w:sz w:val="22"/>
                  <w:szCs w:val="22"/>
                </w:rPr>
                <w:t>Kontrolu vykonal</w:t>
              </w:r>
              <w:r w:rsidRPr="00BD2FCC">
                <w:rPr>
                  <w:rStyle w:val="Odkaznapoznmkupodiarou"/>
                  <w:b/>
                  <w:bCs/>
                  <w:sz w:val="20"/>
                  <w:szCs w:val="20"/>
                </w:rPr>
                <w:footnoteReference w:id="65"/>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3836" w:author="Gombosová Erika" w:date="2015-12-11T09:52:00Z"/>
                <w:color w:val="000000"/>
                <w:sz w:val="22"/>
                <w:szCs w:val="22"/>
              </w:rPr>
            </w:pPr>
            <w:ins w:id="3837" w:author="Gombosová Erika" w:date="2015-12-11T09:52:00Z">
              <w:r w:rsidRPr="00BB2644">
                <w:rPr>
                  <w:color w:val="000000"/>
                  <w:sz w:val="22"/>
                  <w:szCs w:val="22"/>
                </w:rPr>
                <w:t> </w:t>
              </w:r>
            </w:ins>
          </w:p>
        </w:tc>
      </w:tr>
      <w:tr w:rsidR="00E2408D" w:rsidRPr="00BB2644" w:rsidTr="00CB451E">
        <w:trPr>
          <w:trHeight w:val="300"/>
          <w:ins w:id="3838" w:author="Gombosová Erika" w:date="2015-12-11T09:52:00Z"/>
        </w:trPr>
        <w:tc>
          <w:tcPr>
            <w:tcW w:w="3559" w:type="dxa"/>
            <w:gridSpan w:val="2"/>
            <w:shd w:val="clear" w:color="auto" w:fill="auto"/>
            <w:vAlign w:val="center"/>
            <w:hideMark/>
          </w:tcPr>
          <w:p w:rsidR="00E2408D" w:rsidRPr="00BB2644" w:rsidRDefault="00E2408D" w:rsidP="00CB451E">
            <w:pPr>
              <w:rPr>
                <w:ins w:id="3839" w:author="Gombosová Erika" w:date="2015-12-11T09:52:00Z"/>
                <w:b/>
                <w:bCs/>
                <w:sz w:val="22"/>
                <w:szCs w:val="22"/>
              </w:rPr>
            </w:pPr>
            <w:ins w:id="3840" w:author="Gombosová Erika" w:date="2015-12-11T09:52:00Z">
              <w:r w:rsidRPr="00BB2644">
                <w:rPr>
                  <w:b/>
                  <w:bCs/>
                  <w:sz w:val="22"/>
                  <w:szCs w:val="22"/>
                </w:rPr>
                <w:t>Dátum:</w:t>
              </w:r>
            </w:ins>
          </w:p>
        </w:tc>
        <w:tc>
          <w:tcPr>
            <w:tcW w:w="5528" w:type="dxa"/>
            <w:gridSpan w:val="5"/>
            <w:shd w:val="clear" w:color="auto" w:fill="auto"/>
            <w:vAlign w:val="center"/>
            <w:hideMark/>
          </w:tcPr>
          <w:p w:rsidR="00E2408D" w:rsidRPr="00BB2644" w:rsidRDefault="00E2408D" w:rsidP="00CB451E">
            <w:pPr>
              <w:rPr>
                <w:ins w:id="3841" w:author="Gombosová Erika" w:date="2015-12-11T09:52:00Z"/>
                <w:color w:val="000000"/>
                <w:sz w:val="22"/>
                <w:szCs w:val="22"/>
              </w:rPr>
            </w:pPr>
            <w:ins w:id="3842" w:author="Gombosová Erika" w:date="2015-12-11T09:52:00Z">
              <w:r w:rsidRPr="00BB2644">
                <w:rPr>
                  <w:color w:val="000000"/>
                  <w:sz w:val="22"/>
                  <w:szCs w:val="22"/>
                </w:rPr>
                <w:t> </w:t>
              </w:r>
            </w:ins>
          </w:p>
        </w:tc>
      </w:tr>
      <w:tr w:rsidR="00E2408D" w:rsidRPr="00BB2644" w:rsidTr="00CB451E">
        <w:trPr>
          <w:trHeight w:val="300"/>
          <w:ins w:id="3843" w:author="Gombosová Erika" w:date="2015-12-11T09:52:00Z"/>
        </w:trPr>
        <w:tc>
          <w:tcPr>
            <w:tcW w:w="3559" w:type="dxa"/>
            <w:gridSpan w:val="2"/>
            <w:shd w:val="clear" w:color="000000" w:fill="FFFFFF"/>
            <w:vAlign w:val="center"/>
            <w:hideMark/>
          </w:tcPr>
          <w:p w:rsidR="00E2408D" w:rsidRPr="00BB2644" w:rsidRDefault="00E2408D" w:rsidP="00CB451E">
            <w:pPr>
              <w:rPr>
                <w:ins w:id="3844" w:author="Gombosová Erika" w:date="2015-12-11T09:52:00Z"/>
                <w:b/>
                <w:bCs/>
                <w:sz w:val="22"/>
                <w:szCs w:val="22"/>
              </w:rPr>
            </w:pPr>
            <w:ins w:id="3845" w:author="Gombosová Erika" w:date="2015-12-11T09:52: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3846" w:author="Gombosová Erika" w:date="2015-12-11T09:52:00Z"/>
                <w:color w:val="000000"/>
                <w:sz w:val="22"/>
                <w:szCs w:val="22"/>
              </w:rPr>
            </w:pPr>
            <w:ins w:id="3847" w:author="Gombosová Erika" w:date="2015-12-11T09:52:00Z">
              <w:r w:rsidRPr="00BB2644">
                <w:rPr>
                  <w:color w:val="000000"/>
                  <w:sz w:val="22"/>
                  <w:szCs w:val="22"/>
                </w:rPr>
                <w:t> </w:t>
              </w:r>
            </w:ins>
          </w:p>
        </w:tc>
      </w:tr>
      <w:tr w:rsidR="00E2408D" w:rsidRPr="00BB2644" w:rsidTr="00CB451E">
        <w:trPr>
          <w:trHeight w:val="300"/>
          <w:ins w:id="3848" w:author="Gombosová Erika" w:date="2015-12-11T09:52:00Z"/>
        </w:trPr>
        <w:tc>
          <w:tcPr>
            <w:tcW w:w="9087" w:type="dxa"/>
            <w:gridSpan w:val="7"/>
            <w:shd w:val="clear" w:color="auto" w:fill="auto"/>
            <w:noWrap/>
            <w:vAlign w:val="bottom"/>
            <w:hideMark/>
          </w:tcPr>
          <w:p w:rsidR="00E2408D" w:rsidRPr="00BB2644" w:rsidRDefault="00E2408D" w:rsidP="00CB451E">
            <w:pPr>
              <w:jc w:val="center"/>
              <w:rPr>
                <w:ins w:id="3849" w:author="Gombosová Erika" w:date="2015-12-11T09:52:00Z"/>
                <w:color w:val="000000"/>
                <w:sz w:val="22"/>
                <w:szCs w:val="22"/>
              </w:rPr>
            </w:pPr>
            <w:ins w:id="3850" w:author="Gombosová Erika" w:date="2015-12-11T09:52:00Z">
              <w:r w:rsidRPr="00BB2644">
                <w:rPr>
                  <w:color w:val="000000"/>
                  <w:sz w:val="22"/>
                  <w:szCs w:val="22"/>
                </w:rPr>
                <w:t> </w:t>
              </w:r>
            </w:ins>
          </w:p>
        </w:tc>
      </w:tr>
      <w:tr w:rsidR="00E2408D" w:rsidRPr="00BB2644" w:rsidTr="00CB451E">
        <w:trPr>
          <w:trHeight w:val="300"/>
          <w:ins w:id="3851" w:author="Gombosová Erika" w:date="2015-12-11T09:52:00Z"/>
        </w:trPr>
        <w:tc>
          <w:tcPr>
            <w:tcW w:w="3559" w:type="dxa"/>
            <w:gridSpan w:val="2"/>
            <w:shd w:val="clear" w:color="000000" w:fill="FFFFFF"/>
            <w:vAlign w:val="center"/>
            <w:hideMark/>
          </w:tcPr>
          <w:p w:rsidR="00E2408D" w:rsidRPr="00BB2644" w:rsidRDefault="00E2408D" w:rsidP="00CB451E">
            <w:pPr>
              <w:rPr>
                <w:ins w:id="3852" w:author="Gombosová Erika" w:date="2015-12-11T09:52:00Z"/>
                <w:b/>
                <w:bCs/>
                <w:sz w:val="22"/>
                <w:szCs w:val="22"/>
              </w:rPr>
            </w:pPr>
            <w:ins w:id="3853" w:author="Gombosová Erika" w:date="2015-12-11T09:52:00Z">
              <w:r w:rsidRPr="00BB2644">
                <w:rPr>
                  <w:b/>
                  <w:bCs/>
                  <w:sz w:val="22"/>
                  <w:szCs w:val="22"/>
                </w:rPr>
                <w:t>Kontrolu vykonal</w:t>
              </w:r>
              <w:r w:rsidRPr="00BD2FCC">
                <w:rPr>
                  <w:rStyle w:val="Odkaznapoznmkupodiarou"/>
                  <w:b/>
                  <w:bCs/>
                  <w:sz w:val="20"/>
                  <w:szCs w:val="20"/>
                </w:rPr>
                <w:footnoteReference w:id="66"/>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3856" w:author="Gombosová Erika" w:date="2015-12-11T09:52:00Z"/>
                <w:color w:val="000000"/>
                <w:sz w:val="22"/>
                <w:szCs w:val="22"/>
              </w:rPr>
            </w:pPr>
            <w:ins w:id="3857" w:author="Gombosová Erika" w:date="2015-12-11T09:52:00Z">
              <w:r w:rsidRPr="00BB2644">
                <w:rPr>
                  <w:color w:val="000000"/>
                  <w:sz w:val="22"/>
                  <w:szCs w:val="22"/>
                </w:rPr>
                <w:t> </w:t>
              </w:r>
            </w:ins>
          </w:p>
        </w:tc>
      </w:tr>
      <w:tr w:rsidR="00E2408D" w:rsidRPr="00BB2644" w:rsidTr="00CB451E">
        <w:trPr>
          <w:trHeight w:val="300"/>
          <w:ins w:id="3858" w:author="Gombosová Erika" w:date="2015-12-11T09:52:00Z"/>
        </w:trPr>
        <w:tc>
          <w:tcPr>
            <w:tcW w:w="3559" w:type="dxa"/>
            <w:gridSpan w:val="2"/>
            <w:shd w:val="clear" w:color="000000" w:fill="FFFFFF"/>
            <w:vAlign w:val="center"/>
            <w:hideMark/>
          </w:tcPr>
          <w:p w:rsidR="00E2408D" w:rsidRPr="00BB2644" w:rsidRDefault="00E2408D" w:rsidP="00CB451E">
            <w:pPr>
              <w:rPr>
                <w:ins w:id="3859" w:author="Gombosová Erika" w:date="2015-12-11T09:52:00Z"/>
                <w:b/>
                <w:bCs/>
                <w:sz w:val="22"/>
                <w:szCs w:val="22"/>
              </w:rPr>
            </w:pPr>
            <w:ins w:id="3860" w:author="Gombosová Erika" w:date="2015-12-11T09:52:00Z">
              <w:r w:rsidRPr="00BB2644">
                <w:rPr>
                  <w:b/>
                  <w:bCs/>
                  <w:sz w:val="22"/>
                  <w:szCs w:val="22"/>
                </w:rPr>
                <w:t xml:space="preserve">Dátum: </w:t>
              </w:r>
            </w:ins>
          </w:p>
        </w:tc>
        <w:tc>
          <w:tcPr>
            <w:tcW w:w="5528" w:type="dxa"/>
            <w:gridSpan w:val="5"/>
            <w:shd w:val="clear" w:color="auto" w:fill="auto"/>
            <w:vAlign w:val="center"/>
            <w:hideMark/>
          </w:tcPr>
          <w:p w:rsidR="00E2408D" w:rsidRPr="00BB2644" w:rsidRDefault="00E2408D" w:rsidP="00CB451E">
            <w:pPr>
              <w:rPr>
                <w:ins w:id="3861" w:author="Gombosová Erika" w:date="2015-12-11T09:52:00Z"/>
                <w:color w:val="000000"/>
                <w:sz w:val="22"/>
                <w:szCs w:val="22"/>
              </w:rPr>
            </w:pPr>
            <w:ins w:id="3862" w:author="Gombosová Erika" w:date="2015-12-11T09:52:00Z">
              <w:r w:rsidRPr="00BB2644">
                <w:rPr>
                  <w:color w:val="000000"/>
                  <w:sz w:val="22"/>
                  <w:szCs w:val="22"/>
                </w:rPr>
                <w:t> </w:t>
              </w:r>
            </w:ins>
          </w:p>
        </w:tc>
      </w:tr>
      <w:tr w:rsidR="00E2408D" w:rsidRPr="00BB2644" w:rsidTr="00CB451E">
        <w:trPr>
          <w:trHeight w:val="300"/>
          <w:ins w:id="3863" w:author="Gombosová Erika" w:date="2015-12-11T09:52:00Z"/>
        </w:trPr>
        <w:tc>
          <w:tcPr>
            <w:tcW w:w="3559" w:type="dxa"/>
            <w:gridSpan w:val="2"/>
            <w:shd w:val="clear" w:color="000000" w:fill="FFFFFF"/>
            <w:vAlign w:val="center"/>
            <w:hideMark/>
          </w:tcPr>
          <w:p w:rsidR="00E2408D" w:rsidRPr="00BB2644" w:rsidRDefault="00E2408D" w:rsidP="00CB451E">
            <w:pPr>
              <w:rPr>
                <w:ins w:id="3864" w:author="Gombosová Erika" w:date="2015-12-11T09:52:00Z"/>
                <w:b/>
                <w:bCs/>
                <w:sz w:val="22"/>
                <w:szCs w:val="22"/>
              </w:rPr>
            </w:pPr>
            <w:ins w:id="3865" w:author="Gombosová Erika" w:date="2015-12-11T09:52: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3866" w:author="Gombosová Erika" w:date="2015-12-11T09:52:00Z"/>
                <w:color w:val="000000"/>
                <w:sz w:val="22"/>
                <w:szCs w:val="22"/>
              </w:rPr>
            </w:pPr>
            <w:ins w:id="3867" w:author="Gombosová Erika" w:date="2015-12-11T09:52:00Z">
              <w:r w:rsidRPr="00BB2644">
                <w:rPr>
                  <w:color w:val="000000"/>
                  <w:sz w:val="22"/>
                  <w:szCs w:val="22"/>
                </w:rPr>
                <w:t> </w:t>
              </w:r>
            </w:ins>
          </w:p>
        </w:tc>
      </w:tr>
      <w:tr w:rsidR="00BB2644" w:rsidRPr="00BB2644" w:rsidDel="00E2408D" w:rsidTr="00526B68">
        <w:trPr>
          <w:trHeight w:val="300"/>
          <w:del w:id="3868" w:author="Gombosová Erika" w:date="2015-12-11T09:52:00Z"/>
        </w:trPr>
        <w:tc>
          <w:tcPr>
            <w:tcW w:w="3559" w:type="dxa"/>
            <w:gridSpan w:val="2"/>
            <w:shd w:val="clear" w:color="auto" w:fill="auto"/>
            <w:hideMark/>
          </w:tcPr>
          <w:p w:rsidR="00BB2644" w:rsidRPr="00BB2644" w:rsidDel="00E2408D" w:rsidRDefault="00BB2644" w:rsidP="00BB2644">
            <w:pPr>
              <w:rPr>
                <w:del w:id="3869" w:author="Gombosová Erika" w:date="2015-12-11T09:52:00Z"/>
                <w:b/>
                <w:bCs/>
                <w:sz w:val="22"/>
                <w:szCs w:val="22"/>
              </w:rPr>
            </w:pPr>
            <w:del w:id="3870" w:author="Gombosová Erika" w:date="2015-12-11T09:52: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3871" w:author="Gombosová Erika" w:date="2015-12-11T09:52:00Z"/>
                <w:color w:val="000000"/>
                <w:sz w:val="22"/>
                <w:szCs w:val="22"/>
              </w:rPr>
            </w:pPr>
            <w:del w:id="3872" w:author="Gombosová Erika" w:date="2015-12-11T09:52:00Z">
              <w:r w:rsidRPr="00BB2644" w:rsidDel="00E2408D">
                <w:rPr>
                  <w:color w:val="000000"/>
                  <w:sz w:val="22"/>
                  <w:szCs w:val="22"/>
                </w:rPr>
                <w:delText> </w:delText>
              </w:r>
            </w:del>
          </w:p>
        </w:tc>
      </w:tr>
      <w:tr w:rsidR="00BB2644" w:rsidRPr="00BB2644" w:rsidDel="00E2408D" w:rsidTr="00526B68">
        <w:trPr>
          <w:trHeight w:val="300"/>
          <w:del w:id="3873" w:author="Gombosová Erika" w:date="2015-12-11T09:52:00Z"/>
        </w:trPr>
        <w:tc>
          <w:tcPr>
            <w:tcW w:w="3559" w:type="dxa"/>
            <w:gridSpan w:val="2"/>
            <w:shd w:val="clear" w:color="auto" w:fill="auto"/>
            <w:hideMark/>
          </w:tcPr>
          <w:p w:rsidR="00BB2644" w:rsidRPr="00BB2644" w:rsidDel="00E2408D" w:rsidRDefault="00BB2644" w:rsidP="00BB2644">
            <w:pPr>
              <w:rPr>
                <w:del w:id="3874" w:author="Gombosová Erika" w:date="2015-12-11T09:52:00Z"/>
                <w:b/>
                <w:bCs/>
                <w:sz w:val="22"/>
                <w:szCs w:val="22"/>
              </w:rPr>
            </w:pPr>
            <w:del w:id="3875" w:author="Gombosová Erika" w:date="2015-12-11T09:52:00Z">
              <w:r w:rsidRPr="00BB2644" w:rsidDel="00E2408D">
                <w:rPr>
                  <w:b/>
                  <w:bCs/>
                  <w:sz w:val="22"/>
                  <w:szCs w:val="22"/>
                </w:rPr>
                <w:delText>Dátum:</w:delText>
              </w:r>
            </w:del>
          </w:p>
        </w:tc>
        <w:tc>
          <w:tcPr>
            <w:tcW w:w="5528" w:type="dxa"/>
            <w:gridSpan w:val="5"/>
            <w:shd w:val="clear" w:color="auto" w:fill="auto"/>
            <w:vAlign w:val="center"/>
            <w:hideMark/>
          </w:tcPr>
          <w:p w:rsidR="00BB2644" w:rsidRPr="00BB2644" w:rsidDel="00E2408D" w:rsidRDefault="00BB2644" w:rsidP="00BB2644">
            <w:pPr>
              <w:rPr>
                <w:del w:id="3876" w:author="Gombosová Erika" w:date="2015-12-11T09:52:00Z"/>
                <w:color w:val="000000"/>
                <w:sz w:val="22"/>
                <w:szCs w:val="22"/>
              </w:rPr>
            </w:pPr>
            <w:del w:id="3877" w:author="Gombosová Erika" w:date="2015-12-11T09:52:00Z">
              <w:r w:rsidRPr="00BB2644" w:rsidDel="00E2408D">
                <w:rPr>
                  <w:color w:val="000000"/>
                  <w:sz w:val="22"/>
                  <w:szCs w:val="22"/>
                </w:rPr>
                <w:delText> </w:delText>
              </w:r>
            </w:del>
          </w:p>
        </w:tc>
      </w:tr>
      <w:tr w:rsidR="00BB2644" w:rsidRPr="00BB2644" w:rsidDel="00E2408D" w:rsidTr="00526B68">
        <w:trPr>
          <w:trHeight w:val="330"/>
          <w:del w:id="3878" w:author="Gombosová Erika" w:date="2015-12-11T09:52:00Z"/>
        </w:trPr>
        <w:tc>
          <w:tcPr>
            <w:tcW w:w="3559" w:type="dxa"/>
            <w:gridSpan w:val="2"/>
            <w:shd w:val="clear" w:color="000000" w:fill="FFFFFF"/>
            <w:hideMark/>
          </w:tcPr>
          <w:p w:rsidR="00BB2644" w:rsidRPr="00BB2644" w:rsidDel="00E2408D" w:rsidRDefault="00BB2644" w:rsidP="00BB2644">
            <w:pPr>
              <w:rPr>
                <w:del w:id="3879" w:author="Gombosová Erika" w:date="2015-12-11T09:52:00Z"/>
                <w:b/>
                <w:bCs/>
                <w:sz w:val="22"/>
                <w:szCs w:val="22"/>
              </w:rPr>
            </w:pPr>
            <w:del w:id="3880" w:author="Gombosová Erika" w:date="2015-12-11T09:52: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3881" w:author="Gombosová Erika" w:date="2015-12-11T09:52:00Z"/>
                <w:color w:val="000000"/>
                <w:sz w:val="22"/>
                <w:szCs w:val="22"/>
              </w:rPr>
            </w:pPr>
            <w:del w:id="3882" w:author="Gombosová Erika" w:date="2015-12-11T09:52:00Z">
              <w:r w:rsidRPr="00BB2644" w:rsidDel="00E2408D">
                <w:rPr>
                  <w:color w:val="000000"/>
                  <w:sz w:val="22"/>
                  <w:szCs w:val="22"/>
                </w:rPr>
                <w:delText> </w:delText>
              </w:r>
            </w:del>
          </w:p>
        </w:tc>
      </w:tr>
      <w:tr w:rsidR="00BB2644" w:rsidRPr="00BB2644" w:rsidDel="00E2408D" w:rsidTr="00526B68">
        <w:trPr>
          <w:trHeight w:val="300"/>
          <w:del w:id="3883" w:author="Gombosová Erika" w:date="2015-12-11T09:52:00Z"/>
        </w:trPr>
        <w:tc>
          <w:tcPr>
            <w:tcW w:w="9087" w:type="dxa"/>
            <w:gridSpan w:val="7"/>
            <w:shd w:val="clear" w:color="auto" w:fill="auto"/>
            <w:noWrap/>
            <w:vAlign w:val="bottom"/>
            <w:hideMark/>
          </w:tcPr>
          <w:p w:rsidR="00BB2644" w:rsidRPr="00BB2644" w:rsidDel="00E2408D" w:rsidRDefault="00BB2644" w:rsidP="00BB2644">
            <w:pPr>
              <w:jc w:val="center"/>
              <w:rPr>
                <w:del w:id="3884" w:author="Gombosová Erika" w:date="2015-12-11T09:52:00Z"/>
                <w:color w:val="000000"/>
                <w:sz w:val="22"/>
                <w:szCs w:val="22"/>
              </w:rPr>
            </w:pPr>
            <w:del w:id="3885" w:author="Gombosová Erika" w:date="2015-12-11T09:52:00Z">
              <w:r w:rsidRPr="00BB2644" w:rsidDel="00E2408D">
                <w:rPr>
                  <w:color w:val="000000"/>
                  <w:sz w:val="22"/>
                  <w:szCs w:val="22"/>
                </w:rPr>
                <w:delText> </w:delText>
              </w:r>
            </w:del>
          </w:p>
        </w:tc>
      </w:tr>
      <w:tr w:rsidR="00BB2644" w:rsidRPr="00BB2644" w:rsidDel="00E2408D" w:rsidTr="00526B68">
        <w:trPr>
          <w:trHeight w:val="300"/>
          <w:del w:id="3886" w:author="Gombosová Erika" w:date="2015-12-11T09:52:00Z"/>
        </w:trPr>
        <w:tc>
          <w:tcPr>
            <w:tcW w:w="3559" w:type="dxa"/>
            <w:gridSpan w:val="2"/>
            <w:shd w:val="clear" w:color="000000" w:fill="FFFFFF"/>
            <w:hideMark/>
          </w:tcPr>
          <w:p w:rsidR="00BB2644" w:rsidRPr="00BB2644" w:rsidDel="00E2408D" w:rsidRDefault="00BB2644" w:rsidP="00BB2644">
            <w:pPr>
              <w:rPr>
                <w:del w:id="3887" w:author="Gombosová Erika" w:date="2015-12-11T09:52:00Z"/>
                <w:b/>
                <w:bCs/>
                <w:sz w:val="22"/>
                <w:szCs w:val="22"/>
              </w:rPr>
            </w:pPr>
            <w:del w:id="3888" w:author="Gombosová Erika" w:date="2015-12-11T09:52: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3889" w:author="Gombosová Erika" w:date="2015-12-11T09:52:00Z"/>
                <w:color w:val="000000"/>
                <w:sz w:val="22"/>
                <w:szCs w:val="22"/>
              </w:rPr>
            </w:pPr>
            <w:del w:id="3890" w:author="Gombosová Erika" w:date="2015-12-11T09:52:00Z">
              <w:r w:rsidRPr="00BB2644" w:rsidDel="00E2408D">
                <w:rPr>
                  <w:color w:val="000000"/>
                  <w:sz w:val="22"/>
                  <w:szCs w:val="22"/>
                </w:rPr>
                <w:delText> </w:delText>
              </w:r>
            </w:del>
          </w:p>
        </w:tc>
      </w:tr>
      <w:tr w:rsidR="00BB2644" w:rsidRPr="00BB2644" w:rsidDel="00E2408D" w:rsidTr="00526B68">
        <w:trPr>
          <w:trHeight w:val="300"/>
          <w:del w:id="3891" w:author="Gombosová Erika" w:date="2015-12-11T09:52:00Z"/>
        </w:trPr>
        <w:tc>
          <w:tcPr>
            <w:tcW w:w="3559" w:type="dxa"/>
            <w:gridSpan w:val="2"/>
            <w:shd w:val="clear" w:color="000000" w:fill="FFFFFF"/>
            <w:hideMark/>
          </w:tcPr>
          <w:p w:rsidR="00BB2644" w:rsidRPr="00BB2644" w:rsidDel="00E2408D" w:rsidRDefault="00BB2644" w:rsidP="00BB2644">
            <w:pPr>
              <w:rPr>
                <w:del w:id="3892" w:author="Gombosová Erika" w:date="2015-12-11T09:52:00Z"/>
                <w:b/>
                <w:bCs/>
                <w:sz w:val="22"/>
                <w:szCs w:val="22"/>
              </w:rPr>
            </w:pPr>
            <w:del w:id="3893" w:author="Gombosová Erika" w:date="2015-12-11T09:52:00Z">
              <w:r w:rsidRPr="00BB2644" w:rsidDel="00E2408D">
                <w:rPr>
                  <w:b/>
                  <w:bCs/>
                  <w:sz w:val="22"/>
                  <w:szCs w:val="22"/>
                </w:rPr>
                <w:delText xml:space="preserve">Dátum: </w:delText>
              </w:r>
            </w:del>
          </w:p>
        </w:tc>
        <w:tc>
          <w:tcPr>
            <w:tcW w:w="5528" w:type="dxa"/>
            <w:gridSpan w:val="5"/>
            <w:shd w:val="clear" w:color="auto" w:fill="auto"/>
            <w:vAlign w:val="center"/>
            <w:hideMark/>
          </w:tcPr>
          <w:p w:rsidR="00BB2644" w:rsidRPr="00BB2644" w:rsidDel="00E2408D" w:rsidRDefault="00BB2644" w:rsidP="00BB2644">
            <w:pPr>
              <w:rPr>
                <w:del w:id="3894" w:author="Gombosová Erika" w:date="2015-12-11T09:52:00Z"/>
                <w:color w:val="000000"/>
                <w:sz w:val="22"/>
                <w:szCs w:val="22"/>
              </w:rPr>
            </w:pPr>
            <w:del w:id="3895" w:author="Gombosová Erika" w:date="2015-12-11T09:52:00Z">
              <w:r w:rsidRPr="00BB2644" w:rsidDel="00E2408D">
                <w:rPr>
                  <w:color w:val="000000"/>
                  <w:sz w:val="22"/>
                  <w:szCs w:val="22"/>
                </w:rPr>
                <w:delText> </w:delText>
              </w:r>
            </w:del>
          </w:p>
        </w:tc>
      </w:tr>
      <w:tr w:rsidR="00BB2644" w:rsidRPr="00BB2644" w:rsidDel="00E2408D" w:rsidTr="00526B68">
        <w:trPr>
          <w:trHeight w:val="330"/>
          <w:del w:id="3896" w:author="Gombosová Erika" w:date="2015-12-11T09:52:00Z"/>
        </w:trPr>
        <w:tc>
          <w:tcPr>
            <w:tcW w:w="3559" w:type="dxa"/>
            <w:gridSpan w:val="2"/>
            <w:shd w:val="clear" w:color="000000" w:fill="FFFFFF"/>
            <w:hideMark/>
          </w:tcPr>
          <w:p w:rsidR="00BB2644" w:rsidRPr="00BB2644" w:rsidDel="00E2408D" w:rsidRDefault="00BB2644" w:rsidP="00BB2644">
            <w:pPr>
              <w:rPr>
                <w:del w:id="3897" w:author="Gombosová Erika" w:date="2015-12-11T09:52:00Z"/>
                <w:b/>
                <w:bCs/>
                <w:sz w:val="22"/>
                <w:szCs w:val="22"/>
              </w:rPr>
            </w:pPr>
            <w:del w:id="3898" w:author="Gombosová Erika" w:date="2015-12-11T09:52: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3899" w:author="Gombosová Erika" w:date="2015-12-11T09:52:00Z"/>
                <w:color w:val="000000"/>
                <w:sz w:val="22"/>
                <w:szCs w:val="22"/>
              </w:rPr>
            </w:pPr>
            <w:del w:id="3900" w:author="Gombosová Erika" w:date="2015-12-11T09:52:00Z">
              <w:r w:rsidRPr="00BB2644" w:rsidDel="00E2408D">
                <w:rPr>
                  <w:color w:val="000000"/>
                  <w:sz w:val="22"/>
                  <w:szCs w:val="22"/>
                </w:rPr>
                <w:delText> </w:delText>
              </w:r>
            </w:del>
          </w:p>
        </w:tc>
      </w:tr>
    </w:tbl>
    <w:p w:rsidR="00BD77E9" w:rsidDel="00E2408D" w:rsidRDefault="00BD77E9" w:rsidP="00066390">
      <w:pPr>
        <w:rPr>
          <w:del w:id="3901" w:author="Gombosová Erika" w:date="2015-12-11T09:52:00Z"/>
        </w:rPr>
      </w:pPr>
    </w:p>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3902">
          <w:tblGrid>
            <w:gridCol w:w="582"/>
            <w:gridCol w:w="2977"/>
            <w:gridCol w:w="1843"/>
            <w:gridCol w:w="567"/>
            <w:gridCol w:w="567"/>
            <w:gridCol w:w="776"/>
            <w:gridCol w:w="1775"/>
          </w:tblGrid>
        </w:tblGridChange>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903" w:name="KZ_34"/>
            <w:r w:rsidRPr="00BB2644">
              <w:rPr>
                <w:b/>
                <w:bCs/>
                <w:color w:val="FFFFFF"/>
              </w:rPr>
              <w:lastRenderedPageBreak/>
              <w:t xml:space="preserve">Kontrolný zoznam k </w:t>
            </w:r>
            <w:ins w:id="3904" w:author="Gombosová Erika" w:date="2015-12-15T16:47:00Z">
              <w:r w:rsidR="00432B14">
                <w:rPr>
                  <w:b/>
                  <w:bCs/>
                  <w:color w:val="FFFFFF"/>
                </w:rPr>
                <w:t>finančnej</w:t>
              </w:r>
            </w:ins>
            <w:del w:id="3905" w:author="Gombosová Erika" w:date="2015-12-15T16:47:00Z">
              <w:r w:rsidRPr="00BB2644" w:rsidDel="00432B14">
                <w:rPr>
                  <w:b/>
                  <w:bCs/>
                  <w:color w:val="FFFFFF"/>
                </w:rPr>
                <w:delText>administratívnej</w:delText>
              </w:r>
            </w:del>
            <w:r w:rsidRPr="00BB2644">
              <w:rPr>
                <w:b/>
                <w:bCs/>
                <w:color w:val="FFFFFF"/>
              </w:rPr>
              <w:t xml:space="preserve"> kontrole VO</w:t>
            </w:r>
            <w:r w:rsidRPr="00BB2644">
              <w:rPr>
                <w:b/>
                <w:bCs/>
                <w:color w:val="FFFFFF"/>
              </w:rPr>
              <w:br/>
            </w:r>
            <w:r w:rsidR="000B15D0" w:rsidRPr="000B15D0">
              <w:rPr>
                <w:b/>
                <w:bCs/>
                <w:color w:val="FFFFFF"/>
              </w:rPr>
              <w:t>Nadlimitná zákazka - koncesia - 2. ex-ante kontrola</w:t>
            </w:r>
          </w:p>
        </w:tc>
      </w:tr>
      <w:bookmarkEnd w:id="3903"/>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Posudzoval verejný obstarávateľ splnenie podmienok účasti vo </w:t>
            </w:r>
            <w:proofErr w:type="spellStart"/>
            <w:r w:rsidRPr="00BB2644">
              <w:rPr>
                <w:color w:val="000000"/>
                <w:sz w:val="22"/>
                <w:szCs w:val="22"/>
              </w:rPr>
              <w:t>VO</w:t>
            </w:r>
            <w:proofErr w:type="spellEnd"/>
            <w:r w:rsidRPr="00BB2644">
              <w:rPr>
                <w:color w:val="000000"/>
                <w:sz w:val="22"/>
                <w:szCs w:val="22"/>
              </w:rPr>
              <w:t xml:space="preserve">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w:t>
            </w:r>
            <w:proofErr w:type="spellStart"/>
            <w:r w:rsidRPr="00BB2644">
              <w:rPr>
                <w:color w:val="000000"/>
                <w:sz w:val="22"/>
                <w:szCs w:val="22"/>
              </w:rPr>
              <w:t>VO</w:t>
            </w:r>
            <w:proofErr w:type="spellEnd"/>
            <w:r w:rsidRPr="00BB2644">
              <w:rPr>
                <w:color w:val="000000"/>
                <w:sz w:val="22"/>
                <w:szCs w:val="22"/>
              </w:rPr>
              <w:t>,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526B68" w:rsidRDefault="00BB2644"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526B68" w:rsidRDefault="00BB2644" w:rsidP="00BB2644">
            <w:pPr>
              <w:rPr>
                <w:color w:val="000000"/>
                <w:sz w:val="22"/>
                <w:szCs w:val="22"/>
              </w:rPr>
            </w:pPr>
            <w:r w:rsidRPr="00BB2644">
              <w:rPr>
                <w:color w:val="000000"/>
                <w:sz w:val="22"/>
                <w:szCs w:val="22"/>
              </w:rPr>
              <w:t>b) Ak ide o nadlimitnú zákazku, ktorej hodnota je najmenej 10 miliónov eur, bola na vyhodnotenie ponúk zriadená najmenej päťčlenná komisia?</w:t>
            </w:r>
          </w:p>
          <w:p w:rsidR="00526B68" w:rsidRDefault="00BB2644"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BB2644" w:rsidRPr="00BB2644" w:rsidRDefault="00BB2644"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92"/>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ins w:id="3906" w:author="Gombosová Erika" w:date="2015-12-11T09:53:00Z"/>
        </w:trPr>
        <w:tc>
          <w:tcPr>
            <w:tcW w:w="9087" w:type="dxa"/>
            <w:gridSpan w:val="7"/>
            <w:shd w:val="clear" w:color="auto" w:fill="auto"/>
            <w:noWrap/>
            <w:vAlign w:val="center"/>
          </w:tcPr>
          <w:p w:rsidR="00E2408D" w:rsidRPr="00BD2FCC" w:rsidRDefault="00E2408D" w:rsidP="00CB451E">
            <w:pPr>
              <w:jc w:val="both"/>
              <w:rPr>
                <w:ins w:id="3907" w:author="Gombosová Erika" w:date="2015-12-11T09:53:00Z"/>
                <w:b/>
                <w:sz w:val="20"/>
                <w:szCs w:val="20"/>
              </w:rPr>
            </w:pPr>
            <w:ins w:id="3908" w:author="Gombosová Erika" w:date="2015-12-11T09:53:00Z">
              <w:r w:rsidRPr="00BD2FCC">
                <w:rPr>
                  <w:b/>
                  <w:sz w:val="20"/>
                  <w:szCs w:val="20"/>
                </w:rPr>
                <w:t>VYJADRENIE</w:t>
              </w:r>
            </w:ins>
          </w:p>
          <w:p w:rsidR="00E2408D" w:rsidRPr="00BD2FCC" w:rsidRDefault="00E2408D" w:rsidP="00CB451E">
            <w:pPr>
              <w:jc w:val="both"/>
              <w:rPr>
                <w:ins w:id="3909" w:author="Gombosová Erika" w:date="2015-12-11T09:53:00Z"/>
                <w:sz w:val="20"/>
                <w:szCs w:val="20"/>
              </w:rPr>
            </w:pPr>
          </w:p>
          <w:p w:rsidR="000C1AA0" w:rsidRPr="00A54276" w:rsidRDefault="000C1AA0" w:rsidP="000C1AA0">
            <w:pPr>
              <w:rPr>
                <w:ins w:id="3910" w:author="Gombosová Erika" w:date="2015-12-15T13:08:00Z"/>
              </w:rPr>
            </w:pPr>
            <w:ins w:id="3911" w:author="Gombosová Erika" w:date="2015-12-15T13:08:00Z">
              <w:r w:rsidRPr="00B64015">
                <w:rPr>
                  <w:sz w:val="20"/>
                  <w:szCs w:val="20"/>
                </w:rPr>
                <w:t xml:space="preserve">Na základe overených skutočností potvrdzujem, že </w:t>
              </w:r>
              <w:r>
                <w:rPr>
                  <w:sz w:val="20"/>
                  <w:szCs w:val="20"/>
                </w:rPr>
                <w:t xml:space="preserve"> </w:t>
              </w:r>
            </w:ins>
            <w:customXmlInsRangeStart w:id="3912" w:author="Gombosová Erika" w:date="2015-12-15T13:08:00Z"/>
            <w:sdt>
              <w:sdtPr>
                <w:rPr>
                  <w:sz w:val="20"/>
                  <w:szCs w:val="20"/>
                </w:rPr>
                <w:id w:val="-346864667"/>
                <w:placeholder>
                  <w:docPart w:val="43762FF8DE0E4F239DE0ED1932181363"/>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InsRangeEnd w:id="3912"/>
                <w:ins w:id="3913" w:author="Gombosová Erika" w:date="2015-12-15T13:08:00Z">
                  <w:r w:rsidRPr="00B64015">
                    <w:rPr>
                      <w:sz w:val="20"/>
                      <w:szCs w:val="20"/>
                    </w:rPr>
                    <w:t>Vyberte položku.</w:t>
                  </w:r>
                </w:ins>
                <w:customXmlInsRangeStart w:id="3914" w:author="Gombosová Erika" w:date="2015-12-15T13:08:00Z"/>
              </w:sdtContent>
            </w:sdt>
            <w:customXmlInsRangeEnd w:id="3914"/>
            <w:ins w:id="3915" w:author="Gombosová Erika" w:date="2015-12-15T13:08:00Z">
              <w:r w:rsidRPr="00B64015">
                <w:rPr>
                  <w:sz w:val="20"/>
                  <w:szCs w:val="20"/>
                </w:rPr>
                <w:t xml:space="preserve">   </w:t>
              </w:r>
            </w:ins>
          </w:p>
          <w:p w:rsidR="00E2408D" w:rsidRPr="00BB2644" w:rsidRDefault="00E2408D">
            <w:pPr>
              <w:rPr>
                <w:ins w:id="3916" w:author="Gombosová Erika" w:date="2015-12-11T09:53:00Z"/>
                <w:b/>
                <w:bCs/>
                <w:color w:val="000000"/>
                <w:sz w:val="22"/>
                <w:szCs w:val="22"/>
              </w:rPr>
              <w:pPrChange w:id="3917" w:author="Gombosová Erika" w:date="2015-12-15T13:08:00Z">
                <w:pPr>
                  <w:jc w:val="center"/>
                </w:pPr>
              </w:pPrChange>
            </w:pPr>
          </w:p>
        </w:tc>
      </w:tr>
      <w:tr w:rsidR="00E2408D" w:rsidRPr="00BB2644" w:rsidTr="00CB451E">
        <w:trPr>
          <w:trHeight w:val="300"/>
          <w:ins w:id="3918" w:author="Gombosová Erika" w:date="2015-12-11T09:53:00Z"/>
        </w:trPr>
        <w:tc>
          <w:tcPr>
            <w:tcW w:w="3559" w:type="dxa"/>
            <w:gridSpan w:val="2"/>
            <w:shd w:val="clear" w:color="auto" w:fill="auto"/>
            <w:vAlign w:val="center"/>
            <w:hideMark/>
          </w:tcPr>
          <w:p w:rsidR="00E2408D" w:rsidRPr="00BB2644" w:rsidRDefault="00E2408D" w:rsidP="00CB451E">
            <w:pPr>
              <w:rPr>
                <w:ins w:id="3919" w:author="Gombosová Erika" w:date="2015-12-11T09:53:00Z"/>
                <w:b/>
                <w:bCs/>
                <w:sz w:val="22"/>
                <w:szCs w:val="22"/>
              </w:rPr>
            </w:pPr>
            <w:ins w:id="3920" w:author="Gombosová Erika" w:date="2015-12-11T09:53:00Z">
              <w:r w:rsidRPr="00BB2644">
                <w:rPr>
                  <w:b/>
                  <w:bCs/>
                  <w:sz w:val="22"/>
                  <w:szCs w:val="22"/>
                </w:rPr>
                <w:t>Kontrolu vykonal</w:t>
              </w:r>
              <w:r w:rsidRPr="00BD2FCC">
                <w:rPr>
                  <w:rStyle w:val="Odkaznapoznmkupodiarou"/>
                  <w:b/>
                  <w:bCs/>
                  <w:sz w:val="20"/>
                  <w:szCs w:val="20"/>
                </w:rPr>
                <w:footnoteReference w:id="67"/>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3923" w:author="Gombosová Erika" w:date="2015-12-11T09:53:00Z"/>
                <w:color w:val="000000"/>
                <w:sz w:val="22"/>
                <w:szCs w:val="22"/>
              </w:rPr>
            </w:pPr>
            <w:ins w:id="3924" w:author="Gombosová Erika" w:date="2015-12-11T09:53:00Z">
              <w:r w:rsidRPr="00BB2644">
                <w:rPr>
                  <w:color w:val="000000"/>
                  <w:sz w:val="22"/>
                  <w:szCs w:val="22"/>
                </w:rPr>
                <w:t> </w:t>
              </w:r>
            </w:ins>
          </w:p>
        </w:tc>
      </w:tr>
      <w:tr w:rsidR="00E2408D" w:rsidRPr="00BB2644" w:rsidTr="00CB451E">
        <w:trPr>
          <w:trHeight w:val="300"/>
          <w:ins w:id="3925" w:author="Gombosová Erika" w:date="2015-12-11T09:53:00Z"/>
        </w:trPr>
        <w:tc>
          <w:tcPr>
            <w:tcW w:w="3559" w:type="dxa"/>
            <w:gridSpan w:val="2"/>
            <w:shd w:val="clear" w:color="auto" w:fill="auto"/>
            <w:vAlign w:val="center"/>
            <w:hideMark/>
          </w:tcPr>
          <w:p w:rsidR="00E2408D" w:rsidRPr="00BB2644" w:rsidRDefault="00E2408D" w:rsidP="00CB451E">
            <w:pPr>
              <w:rPr>
                <w:ins w:id="3926" w:author="Gombosová Erika" w:date="2015-12-11T09:53:00Z"/>
                <w:b/>
                <w:bCs/>
                <w:sz w:val="22"/>
                <w:szCs w:val="22"/>
              </w:rPr>
            </w:pPr>
            <w:ins w:id="3927" w:author="Gombosová Erika" w:date="2015-12-11T09:53:00Z">
              <w:r w:rsidRPr="00BB2644">
                <w:rPr>
                  <w:b/>
                  <w:bCs/>
                  <w:sz w:val="22"/>
                  <w:szCs w:val="22"/>
                </w:rPr>
                <w:t>Dátum:</w:t>
              </w:r>
            </w:ins>
          </w:p>
        </w:tc>
        <w:tc>
          <w:tcPr>
            <w:tcW w:w="5528" w:type="dxa"/>
            <w:gridSpan w:val="5"/>
            <w:shd w:val="clear" w:color="auto" w:fill="auto"/>
            <w:vAlign w:val="center"/>
            <w:hideMark/>
          </w:tcPr>
          <w:p w:rsidR="00E2408D" w:rsidRPr="00BB2644" w:rsidRDefault="00E2408D" w:rsidP="00CB451E">
            <w:pPr>
              <w:rPr>
                <w:ins w:id="3928" w:author="Gombosová Erika" w:date="2015-12-11T09:53:00Z"/>
                <w:color w:val="000000"/>
                <w:sz w:val="22"/>
                <w:szCs w:val="22"/>
              </w:rPr>
            </w:pPr>
            <w:ins w:id="3929" w:author="Gombosová Erika" w:date="2015-12-11T09:53:00Z">
              <w:r w:rsidRPr="00BB2644">
                <w:rPr>
                  <w:color w:val="000000"/>
                  <w:sz w:val="22"/>
                  <w:szCs w:val="22"/>
                </w:rPr>
                <w:t> </w:t>
              </w:r>
            </w:ins>
          </w:p>
        </w:tc>
      </w:tr>
      <w:tr w:rsidR="00E2408D" w:rsidRPr="00BB2644" w:rsidTr="00CB451E">
        <w:trPr>
          <w:trHeight w:val="300"/>
          <w:ins w:id="3930" w:author="Gombosová Erika" w:date="2015-12-11T09:53:00Z"/>
        </w:trPr>
        <w:tc>
          <w:tcPr>
            <w:tcW w:w="3559" w:type="dxa"/>
            <w:gridSpan w:val="2"/>
            <w:shd w:val="clear" w:color="000000" w:fill="FFFFFF"/>
            <w:vAlign w:val="center"/>
            <w:hideMark/>
          </w:tcPr>
          <w:p w:rsidR="00E2408D" w:rsidRPr="00BB2644" w:rsidRDefault="00E2408D" w:rsidP="00CB451E">
            <w:pPr>
              <w:rPr>
                <w:ins w:id="3931" w:author="Gombosová Erika" w:date="2015-12-11T09:53:00Z"/>
                <w:b/>
                <w:bCs/>
                <w:sz w:val="22"/>
                <w:szCs w:val="22"/>
              </w:rPr>
            </w:pPr>
            <w:ins w:id="3932" w:author="Gombosová Erika" w:date="2015-12-11T09:53: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3933" w:author="Gombosová Erika" w:date="2015-12-11T09:53:00Z"/>
                <w:color w:val="000000"/>
                <w:sz w:val="22"/>
                <w:szCs w:val="22"/>
              </w:rPr>
            </w:pPr>
            <w:ins w:id="3934" w:author="Gombosová Erika" w:date="2015-12-11T09:53:00Z">
              <w:r w:rsidRPr="00BB2644">
                <w:rPr>
                  <w:color w:val="000000"/>
                  <w:sz w:val="22"/>
                  <w:szCs w:val="22"/>
                </w:rPr>
                <w:t> </w:t>
              </w:r>
            </w:ins>
          </w:p>
        </w:tc>
      </w:tr>
      <w:tr w:rsidR="00E2408D" w:rsidRPr="00BB2644" w:rsidTr="00CB451E">
        <w:trPr>
          <w:trHeight w:val="300"/>
          <w:ins w:id="3935" w:author="Gombosová Erika" w:date="2015-12-11T09:53:00Z"/>
        </w:trPr>
        <w:tc>
          <w:tcPr>
            <w:tcW w:w="9087" w:type="dxa"/>
            <w:gridSpan w:val="7"/>
            <w:shd w:val="clear" w:color="auto" w:fill="auto"/>
            <w:noWrap/>
            <w:vAlign w:val="bottom"/>
            <w:hideMark/>
          </w:tcPr>
          <w:p w:rsidR="00E2408D" w:rsidRPr="00BB2644" w:rsidRDefault="00E2408D" w:rsidP="00CB451E">
            <w:pPr>
              <w:jc w:val="center"/>
              <w:rPr>
                <w:ins w:id="3936" w:author="Gombosová Erika" w:date="2015-12-11T09:53:00Z"/>
                <w:color w:val="000000"/>
                <w:sz w:val="22"/>
                <w:szCs w:val="22"/>
              </w:rPr>
            </w:pPr>
            <w:ins w:id="3937" w:author="Gombosová Erika" w:date="2015-12-11T09:53:00Z">
              <w:r w:rsidRPr="00BB2644">
                <w:rPr>
                  <w:color w:val="000000"/>
                  <w:sz w:val="22"/>
                  <w:szCs w:val="22"/>
                </w:rPr>
                <w:t> </w:t>
              </w:r>
            </w:ins>
          </w:p>
        </w:tc>
      </w:tr>
      <w:tr w:rsidR="00E2408D" w:rsidRPr="00BB2644" w:rsidTr="00CB451E">
        <w:trPr>
          <w:trHeight w:val="300"/>
          <w:ins w:id="3938" w:author="Gombosová Erika" w:date="2015-12-11T09:53:00Z"/>
        </w:trPr>
        <w:tc>
          <w:tcPr>
            <w:tcW w:w="3559" w:type="dxa"/>
            <w:gridSpan w:val="2"/>
            <w:shd w:val="clear" w:color="000000" w:fill="FFFFFF"/>
            <w:vAlign w:val="center"/>
            <w:hideMark/>
          </w:tcPr>
          <w:p w:rsidR="00E2408D" w:rsidRPr="00BB2644" w:rsidRDefault="00E2408D" w:rsidP="00CB451E">
            <w:pPr>
              <w:rPr>
                <w:ins w:id="3939" w:author="Gombosová Erika" w:date="2015-12-11T09:53:00Z"/>
                <w:b/>
                <w:bCs/>
                <w:sz w:val="22"/>
                <w:szCs w:val="22"/>
              </w:rPr>
            </w:pPr>
            <w:ins w:id="3940" w:author="Gombosová Erika" w:date="2015-12-11T09:53:00Z">
              <w:r w:rsidRPr="00BB2644">
                <w:rPr>
                  <w:b/>
                  <w:bCs/>
                  <w:sz w:val="22"/>
                  <w:szCs w:val="22"/>
                </w:rPr>
                <w:t>Kontrolu vykonal</w:t>
              </w:r>
              <w:r w:rsidRPr="00BD2FCC">
                <w:rPr>
                  <w:rStyle w:val="Odkaznapoznmkupodiarou"/>
                  <w:b/>
                  <w:bCs/>
                  <w:sz w:val="20"/>
                  <w:szCs w:val="20"/>
                </w:rPr>
                <w:footnoteReference w:id="68"/>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3943" w:author="Gombosová Erika" w:date="2015-12-11T09:53:00Z"/>
                <w:color w:val="000000"/>
                <w:sz w:val="22"/>
                <w:szCs w:val="22"/>
              </w:rPr>
            </w:pPr>
            <w:ins w:id="3944" w:author="Gombosová Erika" w:date="2015-12-11T09:53:00Z">
              <w:r w:rsidRPr="00BB2644">
                <w:rPr>
                  <w:color w:val="000000"/>
                  <w:sz w:val="22"/>
                  <w:szCs w:val="22"/>
                </w:rPr>
                <w:t> </w:t>
              </w:r>
            </w:ins>
          </w:p>
        </w:tc>
      </w:tr>
      <w:tr w:rsidR="00E2408D" w:rsidRPr="00BB2644" w:rsidTr="00CB451E">
        <w:trPr>
          <w:trHeight w:val="300"/>
          <w:ins w:id="3945" w:author="Gombosová Erika" w:date="2015-12-11T09:53:00Z"/>
        </w:trPr>
        <w:tc>
          <w:tcPr>
            <w:tcW w:w="3559" w:type="dxa"/>
            <w:gridSpan w:val="2"/>
            <w:shd w:val="clear" w:color="000000" w:fill="FFFFFF"/>
            <w:vAlign w:val="center"/>
            <w:hideMark/>
          </w:tcPr>
          <w:p w:rsidR="00E2408D" w:rsidRPr="00BB2644" w:rsidRDefault="00E2408D" w:rsidP="00CB451E">
            <w:pPr>
              <w:rPr>
                <w:ins w:id="3946" w:author="Gombosová Erika" w:date="2015-12-11T09:53:00Z"/>
                <w:b/>
                <w:bCs/>
                <w:sz w:val="22"/>
                <w:szCs w:val="22"/>
              </w:rPr>
            </w:pPr>
            <w:ins w:id="3947" w:author="Gombosová Erika" w:date="2015-12-11T09:53:00Z">
              <w:r w:rsidRPr="00BB2644">
                <w:rPr>
                  <w:b/>
                  <w:bCs/>
                  <w:sz w:val="22"/>
                  <w:szCs w:val="22"/>
                </w:rPr>
                <w:t xml:space="preserve">Dátum: </w:t>
              </w:r>
            </w:ins>
          </w:p>
        </w:tc>
        <w:tc>
          <w:tcPr>
            <w:tcW w:w="5528" w:type="dxa"/>
            <w:gridSpan w:val="5"/>
            <w:shd w:val="clear" w:color="auto" w:fill="auto"/>
            <w:vAlign w:val="center"/>
            <w:hideMark/>
          </w:tcPr>
          <w:p w:rsidR="00E2408D" w:rsidRPr="00BB2644" w:rsidRDefault="00E2408D" w:rsidP="00CB451E">
            <w:pPr>
              <w:rPr>
                <w:ins w:id="3948" w:author="Gombosová Erika" w:date="2015-12-11T09:53:00Z"/>
                <w:color w:val="000000"/>
                <w:sz w:val="22"/>
                <w:szCs w:val="22"/>
              </w:rPr>
            </w:pPr>
            <w:ins w:id="3949" w:author="Gombosová Erika" w:date="2015-12-11T09:53:00Z">
              <w:r w:rsidRPr="00BB2644">
                <w:rPr>
                  <w:color w:val="000000"/>
                  <w:sz w:val="22"/>
                  <w:szCs w:val="22"/>
                </w:rPr>
                <w:t> </w:t>
              </w:r>
            </w:ins>
          </w:p>
        </w:tc>
      </w:tr>
      <w:tr w:rsidR="00E2408D" w:rsidRPr="00BB2644" w:rsidTr="00CB451E">
        <w:trPr>
          <w:trHeight w:val="300"/>
          <w:ins w:id="3950" w:author="Gombosová Erika" w:date="2015-12-11T09:53:00Z"/>
        </w:trPr>
        <w:tc>
          <w:tcPr>
            <w:tcW w:w="3559" w:type="dxa"/>
            <w:gridSpan w:val="2"/>
            <w:shd w:val="clear" w:color="000000" w:fill="FFFFFF"/>
            <w:vAlign w:val="center"/>
            <w:hideMark/>
          </w:tcPr>
          <w:p w:rsidR="00E2408D" w:rsidRPr="00BB2644" w:rsidRDefault="00E2408D" w:rsidP="00CB451E">
            <w:pPr>
              <w:rPr>
                <w:ins w:id="3951" w:author="Gombosová Erika" w:date="2015-12-11T09:53:00Z"/>
                <w:b/>
                <w:bCs/>
                <w:sz w:val="22"/>
                <w:szCs w:val="22"/>
              </w:rPr>
            </w:pPr>
            <w:ins w:id="3952" w:author="Gombosová Erika" w:date="2015-12-11T09:53: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3953" w:author="Gombosová Erika" w:date="2015-12-11T09:53:00Z"/>
                <w:color w:val="000000"/>
                <w:sz w:val="22"/>
                <w:szCs w:val="22"/>
              </w:rPr>
            </w:pPr>
            <w:ins w:id="3954" w:author="Gombosová Erika" w:date="2015-12-11T09:53:00Z">
              <w:r w:rsidRPr="00BB2644">
                <w:rPr>
                  <w:color w:val="000000"/>
                  <w:sz w:val="22"/>
                  <w:szCs w:val="22"/>
                </w:rPr>
                <w:t> </w:t>
              </w:r>
            </w:ins>
          </w:p>
        </w:tc>
      </w:tr>
      <w:tr w:rsidR="00BB2644" w:rsidRPr="00BB2644" w:rsidDel="00177098" w:rsidTr="00E2408D">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3955" w:author="Gombosová Erika" w:date="2015-12-11T09:53:00Z">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del w:id="3956" w:author="Tibor Barna" w:date="2016-01-04T09:07:00Z"/>
          <w:trPrChange w:id="3957" w:author="Gombosová Erika" w:date="2015-12-11T09:53:00Z">
            <w:trPr>
              <w:trHeight w:val="300"/>
            </w:trPr>
          </w:trPrChange>
        </w:trPr>
        <w:tc>
          <w:tcPr>
            <w:tcW w:w="3559" w:type="dxa"/>
            <w:gridSpan w:val="2"/>
            <w:shd w:val="clear" w:color="auto" w:fill="auto"/>
            <w:tcPrChange w:id="3958" w:author="Gombosová Erika" w:date="2015-12-11T09:53:00Z">
              <w:tcPr>
                <w:tcW w:w="3559" w:type="dxa"/>
                <w:gridSpan w:val="2"/>
                <w:shd w:val="clear" w:color="auto" w:fill="auto"/>
              </w:tcPr>
            </w:tcPrChange>
          </w:tcPr>
          <w:p w:rsidR="00BB2644" w:rsidRPr="00BB2644" w:rsidDel="00177098" w:rsidRDefault="00BB2644" w:rsidP="00BB2644">
            <w:pPr>
              <w:rPr>
                <w:del w:id="3959" w:author="Tibor Barna" w:date="2016-01-04T09:07:00Z"/>
                <w:b/>
                <w:bCs/>
                <w:sz w:val="22"/>
                <w:szCs w:val="22"/>
              </w:rPr>
            </w:pPr>
            <w:del w:id="3960" w:author="Tibor Barna" w:date="2016-01-04T09:07:00Z">
              <w:r w:rsidRPr="00BB2644" w:rsidDel="00177098">
                <w:rPr>
                  <w:b/>
                  <w:bCs/>
                  <w:sz w:val="22"/>
                  <w:szCs w:val="22"/>
                </w:rPr>
                <w:delText>Kontrolu vykonal:</w:delText>
              </w:r>
            </w:del>
          </w:p>
        </w:tc>
        <w:tc>
          <w:tcPr>
            <w:tcW w:w="5528" w:type="dxa"/>
            <w:gridSpan w:val="5"/>
            <w:shd w:val="clear" w:color="auto" w:fill="auto"/>
            <w:vAlign w:val="center"/>
            <w:hideMark/>
            <w:tcPrChange w:id="3961" w:author="Gombosová Erika" w:date="2015-12-11T09:53:00Z">
              <w:tcPr>
                <w:tcW w:w="5528" w:type="dxa"/>
                <w:gridSpan w:val="5"/>
                <w:shd w:val="clear" w:color="auto" w:fill="auto"/>
                <w:vAlign w:val="center"/>
                <w:hideMark/>
              </w:tcPr>
            </w:tcPrChange>
          </w:tcPr>
          <w:p w:rsidR="00BB2644" w:rsidRPr="00BB2644" w:rsidDel="00177098" w:rsidRDefault="00BB2644" w:rsidP="00BB2644">
            <w:pPr>
              <w:rPr>
                <w:del w:id="3962" w:author="Tibor Barna" w:date="2016-01-04T09:07:00Z"/>
                <w:color w:val="000000"/>
                <w:sz w:val="22"/>
                <w:szCs w:val="22"/>
              </w:rPr>
            </w:pPr>
            <w:del w:id="3963" w:author="Tibor Barna" w:date="2016-01-04T09:07:00Z">
              <w:r w:rsidRPr="00BB2644" w:rsidDel="00177098">
                <w:rPr>
                  <w:color w:val="000000"/>
                  <w:sz w:val="22"/>
                  <w:szCs w:val="22"/>
                </w:rPr>
                <w:delText> </w:delText>
              </w:r>
            </w:del>
          </w:p>
        </w:tc>
      </w:tr>
      <w:tr w:rsidR="00BB2644" w:rsidRPr="00BB2644" w:rsidDel="00177098" w:rsidTr="00E2408D">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3964" w:author="Gombosová Erika" w:date="2015-12-11T09:53:00Z">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del w:id="3965" w:author="Tibor Barna" w:date="2016-01-04T09:07:00Z"/>
          <w:trPrChange w:id="3966" w:author="Gombosová Erika" w:date="2015-12-11T09:53:00Z">
            <w:trPr>
              <w:trHeight w:val="300"/>
            </w:trPr>
          </w:trPrChange>
        </w:trPr>
        <w:tc>
          <w:tcPr>
            <w:tcW w:w="3559" w:type="dxa"/>
            <w:gridSpan w:val="2"/>
            <w:shd w:val="clear" w:color="auto" w:fill="auto"/>
            <w:tcPrChange w:id="3967" w:author="Gombosová Erika" w:date="2015-12-11T09:53:00Z">
              <w:tcPr>
                <w:tcW w:w="3559" w:type="dxa"/>
                <w:gridSpan w:val="2"/>
                <w:shd w:val="clear" w:color="auto" w:fill="auto"/>
              </w:tcPr>
            </w:tcPrChange>
          </w:tcPr>
          <w:p w:rsidR="00BB2644" w:rsidRPr="00BB2644" w:rsidDel="00177098" w:rsidRDefault="00BB2644" w:rsidP="00BB2644">
            <w:pPr>
              <w:rPr>
                <w:del w:id="3968" w:author="Tibor Barna" w:date="2016-01-04T09:07:00Z"/>
                <w:b/>
                <w:bCs/>
                <w:sz w:val="22"/>
                <w:szCs w:val="22"/>
              </w:rPr>
            </w:pPr>
            <w:del w:id="3969" w:author="Tibor Barna" w:date="2016-01-04T09:07:00Z">
              <w:r w:rsidRPr="00BB2644" w:rsidDel="00177098">
                <w:rPr>
                  <w:b/>
                  <w:bCs/>
                  <w:sz w:val="22"/>
                  <w:szCs w:val="22"/>
                </w:rPr>
                <w:delText>Dátum:</w:delText>
              </w:r>
            </w:del>
          </w:p>
        </w:tc>
        <w:tc>
          <w:tcPr>
            <w:tcW w:w="5528" w:type="dxa"/>
            <w:gridSpan w:val="5"/>
            <w:shd w:val="clear" w:color="auto" w:fill="auto"/>
            <w:vAlign w:val="center"/>
            <w:hideMark/>
            <w:tcPrChange w:id="3970" w:author="Gombosová Erika" w:date="2015-12-11T09:53:00Z">
              <w:tcPr>
                <w:tcW w:w="5528" w:type="dxa"/>
                <w:gridSpan w:val="5"/>
                <w:shd w:val="clear" w:color="auto" w:fill="auto"/>
                <w:vAlign w:val="center"/>
                <w:hideMark/>
              </w:tcPr>
            </w:tcPrChange>
          </w:tcPr>
          <w:p w:rsidR="00BB2644" w:rsidRPr="00BB2644" w:rsidDel="00177098" w:rsidRDefault="00BB2644" w:rsidP="00BB2644">
            <w:pPr>
              <w:rPr>
                <w:del w:id="3971" w:author="Tibor Barna" w:date="2016-01-04T09:07:00Z"/>
                <w:color w:val="000000"/>
                <w:sz w:val="22"/>
                <w:szCs w:val="22"/>
              </w:rPr>
            </w:pPr>
            <w:del w:id="3972" w:author="Tibor Barna" w:date="2016-01-04T09:07:00Z">
              <w:r w:rsidRPr="00BB2644" w:rsidDel="00177098">
                <w:rPr>
                  <w:color w:val="000000"/>
                  <w:sz w:val="22"/>
                  <w:szCs w:val="22"/>
                </w:rPr>
                <w:delText> </w:delText>
              </w:r>
            </w:del>
          </w:p>
        </w:tc>
      </w:tr>
      <w:tr w:rsidR="00BB2644" w:rsidRPr="00BB2644" w:rsidDel="00177098" w:rsidTr="00E2408D">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3973" w:author="Gombosová Erika" w:date="2015-12-11T09:53:00Z">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30"/>
          <w:del w:id="3974" w:author="Tibor Barna" w:date="2016-01-04T09:07:00Z"/>
          <w:trPrChange w:id="3975" w:author="Gombosová Erika" w:date="2015-12-11T09:53:00Z">
            <w:trPr>
              <w:trHeight w:val="330"/>
            </w:trPr>
          </w:trPrChange>
        </w:trPr>
        <w:tc>
          <w:tcPr>
            <w:tcW w:w="3559" w:type="dxa"/>
            <w:gridSpan w:val="2"/>
            <w:shd w:val="clear" w:color="000000" w:fill="FFFFFF"/>
            <w:tcPrChange w:id="3976" w:author="Gombosová Erika" w:date="2015-12-11T09:53:00Z">
              <w:tcPr>
                <w:tcW w:w="3559" w:type="dxa"/>
                <w:gridSpan w:val="2"/>
                <w:shd w:val="clear" w:color="000000" w:fill="FFFFFF"/>
              </w:tcPr>
            </w:tcPrChange>
          </w:tcPr>
          <w:p w:rsidR="00BB2644" w:rsidRPr="00BB2644" w:rsidDel="00177098" w:rsidRDefault="00BB2644" w:rsidP="00BB2644">
            <w:pPr>
              <w:rPr>
                <w:del w:id="3977" w:author="Tibor Barna" w:date="2016-01-04T09:07:00Z"/>
                <w:b/>
                <w:bCs/>
                <w:sz w:val="22"/>
                <w:szCs w:val="22"/>
              </w:rPr>
            </w:pPr>
            <w:del w:id="3978" w:author="Tibor Barna" w:date="2016-01-04T09:07:00Z">
              <w:r w:rsidRPr="00BB2644" w:rsidDel="00177098">
                <w:rPr>
                  <w:b/>
                  <w:bCs/>
                  <w:sz w:val="22"/>
                  <w:szCs w:val="22"/>
                </w:rPr>
                <w:delText>Podpis:</w:delText>
              </w:r>
            </w:del>
          </w:p>
        </w:tc>
        <w:tc>
          <w:tcPr>
            <w:tcW w:w="5528" w:type="dxa"/>
            <w:gridSpan w:val="5"/>
            <w:shd w:val="clear" w:color="auto" w:fill="auto"/>
            <w:vAlign w:val="center"/>
            <w:hideMark/>
            <w:tcPrChange w:id="3979" w:author="Gombosová Erika" w:date="2015-12-11T09:53:00Z">
              <w:tcPr>
                <w:tcW w:w="5528" w:type="dxa"/>
                <w:gridSpan w:val="5"/>
                <w:shd w:val="clear" w:color="auto" w:fill="auto"/>
                <w:vAlign w:val="center"/>
                <w:hideMark/>
              </w:tcPr>
            </w:tcPrChange>
          </w:tcPr>
          <w:p w:rsidR="00BB2644" w:rsidRPr="00BB2644" w:rsidDel="00177098" w:rsidRDefault="00BB2644" w:rsidP="00BB2644">
            <w:pPr>
              <w:rPr>
                <w:del w:id="3980" w:author="Tibor Barna" w:date="2016-01-04T09:07:00Z"/>
                <w:color w:val="000000"/>
                <w:sz w:val="22"/>
                <w:szCs w:val="22"/>
              </w:rPr>
            </w:pPr>
            <w:del w:id="3981" w:author="Tibor Barna" w:date="2016-01-04T09:07:00Z">
              <w:r w:rsidRPr="00BB2644" w:rsidDel="00177098">
                <w:rPr>
                  <w:color w:val="000000"/>
                  <w:sz w:val="22"/>
                  <w:szCs w:val="22"/>
                </w:rPr>
                <w:delText> </w:delText>
              </w:r>
            </w:del>
          </w:p>
        </w:tc>
      </w:tr>
      <w:tr w:rsidR="00BB2644" w:rsidRPr="00BB2644" w:rsidDel="00177098" w:rsidTr="00E2408D">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3982" w:author="Gombosová Erika" w:date="2015-12-11T09:53:00Z">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del w:id="3983" w:author="Tibor Barna" w:date="2016-01-04T09:07:00Z"/>
          <w:trPrChange w:id="3984" w:author="Gombosová Erika" w:date="2015-12-11T09:53:00Z">
            <w:trPr>
              <w:trHeight w:val="300"/>
            </w:trPr>
          </w:trPrChange>
        </w:trPr>
        <w:tc>
          <w:tcPr>
            <w:tcW w:w="9087" w:type="dxa"/>
            <w:gridSpan w:val="7"/>
            <w:shd w:val="clear" w:color="auto" w:fill="auto"/>
            <w:noWrap/>
            <w:vAlign w:val="bottom"/>
            <w:tcPrChange w:id="3985" w:author="Gombosová Erika" w:date="2015-12-11T09:53:00Z">
              <w:tcPr>
                <w:tcW w:w="9087" w:type="dxa"/>
                <w:gridSpan w:val="7"/>
                <w:shd w:val="clear" w:color="auto" w:fill="auto"/>
                <w:noWrap/>
                <w:vAlign w:val="bottom"/>
              </w:tcPr>
            </w:tcPrChange>
          </w:tcPr>
          <w:p w:rsidR="00BB2644" w:rsidRPr="00BB2644" w:rsidDel="00177098" w:rsidRDefault="00BB2644" w:rsidP="00BB2644">
            <w:pPr>
              <w:jc w:val="center"/>
              <w:rPr>
                <w:del w:id="3986" w:author="Tibor Barna" w:date="2016-01-04T09:07:00Z"/>
                <w:color w:val="000000"/>
                <w:sz w:val="22"/>
                <w:szCs w:val="22"/>
              </w:rPr>
            </w:pPr>
            <w:del w:id="3987" w:author="Tibor Barna" w:date="2016-01-04T09:07:00Z">
              <w:r w:rsidRPr="00BB2644" w:rsidDel="00177098">
                <w:rPr>
                  <w:color w:val="000000"/>
                  <w:sz w:val="22"/>
                  <w:szCs w:val="22"/>
                </w:rPr>
                <w:delText> </w:delText>
              </w:r>
            </w:del>
          </w:p>
        </w:tc>
      </w:tr>
      <w:tr w:rsidR="00BB2644" w:rsidRPr="00BB2644" w:rsidDel="00177098" w:rsidTr="00E2408D">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3988" w:author="Gombosová Erika" w:date="2015-12-11T09:53:00Z">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del w:id="3989" w:author="Tibor Barna" w:date="2016-01-04T09:07:00Z"/>
          <w:trPrChange w:id="3990" w:author="Gombosová Erika" w:date="2015-12-11T09:53:00Z">
            <w:trPr>
              <w:trHeight w:val="300"/>
            </w:trPr>
          </w:trPrChange>
        </w:trPr>
        <w:tc>
          <w:tcPr>
            <w:tcW w:w="3559" w:type="dxa"/>
            <w:gridSpan w:val="2"/>
            <w:shd w:val="clear" w:color="000000" w:fill="FFFFFF"/>
            <w:tcPrChange w:id="3991" w:author="Gombosová Erika" w:date="2015-12-11T09:53:00Z">
              <w:tcPr>
                <w:tcW w:w="3559" w:type="dxa"/>
                <w:gridSpan w:val="2"/>
                <w:shd w:val="clear" w:color="000000" w:fill="FFFFFF"/>
              </w:tcPr>
            </w:tcPrChange>
          </w:tcPr>
          <w:p w:rsidR="00BB2644" w:rsidRPr="00BB2644" w:rsidDel="00177098" w:rsidRDefault="00BB2644" w:rsidP="00BB2644">
            <w:pPr>
              <w:rPr>
                <w:del w:id="3992" w:author="Tibor Barna" w:date="2016-01-04T09:07:00Z"/>
                <w:b/>
                <w:bCs/>
                <w:sz w:val="22"/>
                <w:szCs w:val="22"/>
              </w:rPr>
            </w:pPr>
            <w:del w:id="3993" w:author="Tibor Barna" w:date="2016-01-04T09:07:00Z">
              <w:r w:rsidRPr="00BB2644" w:rsidDel="00177098">
                <w:rPr>
                  <w:b/>
                  <w:bCs/>
                  <w:sz w:val="22"/>
                  <w:szCs w:val="22"/>
                </w:rPr>
                <w:delText>Kontrolu vykonal:</w:delText>
              </w:r>
            </w:del>
          </w:p>
        </w:tc>
        <w:tc>
          <w:tcPr>
            <w:tcW w:w="5528" w:type="dxa"/>
            <w:gridSpan w:val="5"/>
            <w:shd w:val="clear" w:color="auto" w:fill="auto"/>
            <w:vAlign w:val="center"/>
            <w:hideMark/>
            <w:tcPrChange w:id="3994" w:author="Gombosová Erika" w:date="2015-12-11T09:53:00Z">
              <w:tcPr>
                <w:tcW w:w="5528" w:type="dxa"/>
                <w:gridSpan w:val="5"/>
                <w:shd w:val="clear" w:color="auto" w:fill="auto"/>
                <w:vAlign w:val="center"/>
                <w:hideMark/>
              </w:tcPr>
            </w:tcPrChange>
          </w:tcPr>
          <w:p w:rsidR="00BB2644" w:rsidRPr="00BB2644" w:rsidDel="00177098" w:rsidRDefault="00BB2644" w:rsidP="00BB2644">
            <w:pPr>
              <w:rPr>
                <w:del w:id="3995" w:author="Tibor Barna" w:date="2016-01-04T09:07:00Z"/>
                <w:color w:val="000000"/>
                <w:sz w:val="22"/>
                <w:szCs w:val="22"/>
              </w:rPr>
            </w:pPr>
            <w:del w:id="3996" w:author="Tibor Barna" w:date="2016-01-04T09:07:00Z">
              <w:r w:rsidRPr="00BB2644" w:rsidDel="00177098">
                <w:rPr>
                  <w:color w:val="000000"/>
                  <w:sz w:val="22"/>
                  <w:szCs w:val="22"/>
                </w:rPr>
                <w:delText> </w:delText>
              </w:r>
            </w:del>
          </w:p>
        </w:tc>
      </w:tr>
      <w:tr w:rsidR="00BB2644" w:rsidRPr="00BB2644" w:rsidDel="00177098" w:rsidTr="00E2408D">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3997" w:author="Gombosová Erika" w:date="2015-12-11T09:53:00Z">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del w:id="3998" w:author="Tibor Barna" w:date="2016-01-04T09:07:00Z"/>
          <w:trPrChange w:id="3999" w:author="Gombosová Erika" w:date="2015-12-11T09:53:00Z">
            <w:trPr>
              <w:trHeight w:val="300"/>
            </w:trPr>
          </w:trPrChange>
        </w:trPr>
        <w:tc>
          <w:tcPr>
            <w:tcW w:w="3559" w:type="dxa"/>
            <w:gridSpan w:val="2"/>
            <w:shd w:val="clear" w:color="000000" w:fill="FFFFFF"/>
            <w:tcPrChange w:id="4000" w:author="Gombosová Erika" w:date="2015-12-11T09:53:00Z">
              <w:tcPr>
                <w:tcW w:w="3559" w:type="dxa"/>
                <w:gridSpan w:val="2"/>
                <w:shd w:val="clear" w:color="000000" w:fill="FFFFFF"/>
              </w:tcPr>
            </w:tcPrChange>
          </w:tcPr>
          <w:p w:rsidR="00BB2644" w:rsidRPr="00BB2644" w:rsidDel="00177098" w:rsidRDefault="00BB2644" w:rsidP="00BB2644">
            <w:pPr>
              <w:rPr>
                <w:del w:id="4001" w:author="Tibor Barna" w:date="2016-01-04T09:07:00Z"/>
                <w:b/>
                <w:bCs/>
                <w:sz w:val="22"/>
                <w:szCs w:val="22"/>
              </w:rPr>
            </w:pPr>
            <w:del w:id="4002" w:author="Tibor Barna" w:date="2016-01-04T09:07:00Z">
              <w:r w:rsidRPr="00BB2644" w:rsidDel="00177098">
                <w:rPr>
                  <w:b/>
                  <w:bCs/>
                  <w:sz w:val="22"/>
                  <w:szCs w:val="22"/>
                </w:rPr>
                <w:delText xml:space="preserve">Dátum: </w:delText>
              </w:r>
            </w:del>
          </w:p>
        </w:tc>
        <w:tc>
          <w:tcPr>
            <w:tcW w:w="5528" w:type="dxa"/>
            <w:gridSpan w:val="5"/>
            <w:shd w:val="clear" w:color="auto" w:fill="auto"/>
            <w:vAlign w:val="center"/>
            <w:hideMark/>
            <w:tcPrChange w:id="4003" w:author="Gombosová Erika" w:date="2015-12-11T09:53:00Z">
              <w:tcPr>
                <w:tcW w:w="5528" w:type="dxa"/>
                <w:gridSpan w:val="5"/>
                <w:shd w:val="clear" w:color="auto" w:fill="auto"/>
                <w:vAlign w:val="center"/>
                <w:hideMark/>
              </w:tcPr>
            </w:tcPrChange>
          </w:tcPr>
          <w:p w:rsidR="00BB2644" w:rsidRPr="00BB2644" w:rsidDel="00177098" w:rsidRDefault="00BB2644" w:rsidP="00BB2644">
            <w:pPr>
              <w:rPr>
                <w:del w:id="4004" w:author="Tibor Barna" w:date="2016-01-04T09:07:00Z"/>
                <w:color w:val="000000"/>
                <w:sz w:val="22"/>
                <w:szCs w:val="22"/>
              </w:rPr>
            </w:pPr>
            <w:del w:id="4005" w:author="Tibor Barna" w:date="2016-01-04T09:07:00Z">
              <w:r w:rsidRPr="00BB2644" w:rsidDel="00177098">
                <w:rPr>
                  <w:color w:val="000000"/>
                  <w:sz w:val="22"/>
                  <w:szCs w:val="22"/>
                </w:rPr>
                <w:delText> </w:delText>
              </w:r>
            </w:del>
          </w:p>
        </w:tc>
      </w:tr>
      <w:tr w:rsidR="00BB2644" w:rsidRPr="00BB2644" w:rsidDel="00177098" w:rsidTr="00E2408D">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4006" w:author="Gombosová Erika" w:date="2015-12-11T09:53:00Z">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30"/>
          <w:del w:id="4007" w:author="Tibor Barna" w:date="2016-01-04T09:07:00Z"/>
          <w:trPrChange w:id="4008" w:author="Gombosová Erika" w:date="2015-12-11T09:53:00Z">
            <w:trPr>
              <w:trHeight w:val="330"/>
            </w:trPr>
          </w:trPrChange>
        </w:trPr>
        <w:tc>
          <w:tcPr>
            <w:tcW w:w="3559" w:type="dxa"/>
            <w:gridSpan w:val="2"/>
            <w:shd w:val="clear" w:color="000000" w:fill="FFFFFF"/>
            <w:tcPrChange w:id="4009" w:author="Gombosová Erika" w:date="2015-12-11T09:53:00Z">
              <w:tcPr>
                <w:tcW w:w="3559" w:type="dxa"/>
                <w:gridSpan w:val="2"/>
                <w:shd w:val="clear" w:color="000000" w:fill="FFFFFF"/>
              </w:tcPr>
            </w:tcPrChange>
          </w:tcPr>
          <w:p w:rsidR="00BB2644" w:rsidRPr="00BB2644" w:rsidDel="00177098" w:rsidRDefault="00BB2644" w:rsidP="00BB2644">
            <w:pPr>
              <w:rPr>
                <w:del w:id="4010" w:author="Tibor Barna" w:date="2016-01-04T09:07:00Z"/>
                <w:b/>
                <w:bCs/>
                <w:sz w:val="22"/>
                <w:szCs w:val="22"/>
              </w:rPr>
            </w:pPr>
            <w:del w:id="4011" w:author="Tibor Barna" w:date="2016-01-04T09:07:00Z">
              <w:r w:rsidRPr="00BB2644" w:rsidDel="00177098">
                <w:rPr>
                  <w:b/>
                  <w:bCs/>
                  <w:sz w:val="22"/>
                  <w:szCs w:val="22"/>
                </w:rPr>
                <w:delText>Podpis:</w:delText>
              </w:r>
            </w:del>
          </w:p>
        </w:tc>
        <w:tc>
          <w:tcPr>
            <w:tcW w:w="5528" w:type="dxa"/>
            <w:gridSpan w:val="5"/>
            <w:shd w:val="clear" w:color="auto" w:fill="auto"/>
            <w:vAlign w:val="center"/>
            <w:hideMark/>
            <w:tcPrChange w:id="4012" w:author="Gombosová Erika" w:date="2015-12-11T09:53:00Z">
              <w:tcPr>
                <w:tcW w:w="5528" w:type="dxa"/>
                <w:gridSpan w:val="5"/>
                <w:shd w:val="clear" w:color="auto" w:fill="auto"/>
                <w:vAlign w:val="center"/>
                <w:hideMark/>
              </w:tcPr>
            </w:tcPrChange>
          </w:tcPr>
          <w:p w:rsidR="00BB2644" w:rsidRPr="00BB2644" w:rsidDel="00177098" w:rsidRDefault="00BB2644" w:rsidP="00BB2644">
            <w:pPr>
              <w:rPr>
                <w:del w:id="4013" w:author="Tibor Barna" w:date="2016-01-04T09:07:00Z"/>
                <w:color w:val="000000"/>
                <w:sz w:val="22"/>
                <w:szCs w:val="22"/>
              </w:rPr>
            </w:pPr>
            <w:del w:id="4014" w:author="Tibor Barna" w:date="2016-01-04T09:07:00Z">
              <w:r w:rsidRPr="00BB2644" w:rsidDel="00177098">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015" w:name="KZ_35"/>
            <w:r w:rsidRPr="00BB2644">
              <w:rPr>
                <w:b/>
                <w:bCs/>
                <w:color w:val="FFFFFF"/>
              </w:rPr>
              <w:lastRenderedPageBreak/>
              <w:t xml:space="preserve">Kontrolný zoznam k </w:t>
            </w:r>
            <w:ins w:id="4016" w:author="Gombosová Erika" w:date="2015-12-15T16:47:00Z">
              <w:r w:rsidR="00432B14">
                <w:rPr>
                  <w:b/>
                  <w:bCs/>
                  <w:color w:val="FFFFFF"/>
                </w:rPr>
                <w:t>finančnej</w:t>
              </w:r>
            </w:ins>
            <w:del w:id="4017" w:author="Gombosová Erika" w:date="2015-12-15T16:47:00Z">
              <w:r w:rsidRPr="00BB2644" w:rsidDel="00432B14">
                <w:rPr>
                  <w:b/>
                  <w:bCs/>
                  <w:color w:val="FFFFFF"/>
                </w:rPr>
                <w:delText>administratívnej</w:delText>
              </w:r>
            </w:del>
            <w:r w:rsidRPr="00BB2644">
              <w:rPr>
                <w:b/>
                <w:bCs/>
                <w:color w:val="FFFFFF"/>
              </w:rPr>
              <w:t xml:space="preserve"> kontrole VO</w:t>
            </w:r>
            <w:r w:rsidRPr="00BB2644">
              <w:rPr>
                <w:b/>
                <w:bCs/>
                <w:color w:val="FFFFFF"/>
              </w:rPr>
              <w:br/>
            </w:r>
            <w:r w:rsidR="00DE5422" w:rsidRPr="00DE5422">
              <w:rPr>
                <w:b/>
                <w:bCs/>
                <w:color w:val="FFFFFF"/>
              </w:rPr>
              <w:t>Nadlimitná zákazka - koncesia - následná ex-post kontrola</w:t>
            </w:r>
          </w:p>
        </w:tc>
      </w:tr>
      <w:bookmarkEnd w:id="4015"/>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ins w:id="4018" w:author="Hudec Branislav" w:date="2015-12-29T10:54:00Z">
              <w:r w:rsidR="00B42345">
                <w:t xml:space="preserve">                    </w:t>
              </w:r>
              <w:r w:rsidR="00B42345" w:rsidRPr="00B42345">
                <w:rPr>
                  <w:color w:val="000000"/>
                  <w:sz w:val="22"/>
                  <w:szCs w:val="22"/>
                </w:rPr>
                <w:t>d) Je zmluva uzavretá v lehote viazanosti ponúk?</w:t>
              </w:r>
            </w:ins>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ins w:id="4019" w:author="Gombosová Erika" w:date="2015-12-11T09:53:00Z"/>
        </w:trPr>
        <w:tc>
          <w:tcPr>
            <w:tcW w:w="9087" w:type="dxa"/>
            <w:gridSpan w:val="7"/>
            <w:shd w:val="clear" w:color="auto" w:fill="auto"/>
            <w:noWrap/>
            <w:vAlign w:val="center"/>
          </w:tcPr>
          <w:p w:rsidR="00E2408D" w:rsidRPr="00BD2FCC" w:rsidRDefault="00E2408D" w:rsidP="00CB451E">
            <w:pPr>
              <w:jc w:val="both"/>
              <w:rPr>
                <w:ins w:id="4020" w:author="Gombosová Erika" w:date="2015-12-11T09:53:00Z"/>
                <w:b/>
                <w:sz w:val="20"/>
                <w:szCs w:val="20"/>
              </w:rPr>
            </w:pPr>
            <w:ins w:id="4021" w:author="Gombosová Erika" w:date="2015-12-11T09:53:00Z">
              <w:r w:rsidRPr="00BD2FCC">
                <w:rPr>
                  <w:b/>
                  <w:sz w:val="20"/>
                  <w:szCs w:val="20"/>
                </w:rPr>
                <w:t>VYJADRENIE</w:t>
              </w:r>
            </w:ins>
          </w:p>
          <w:p w:rsidR="00E2408D" w:rsidRDefault="00E2408D" w:rsidP="00CB451E">
            <w:pPr>
              <w:jc w:val="both"/>
              <w:rPr>
                <w:ins w:id="4022" w:author="Gombosová Erika" w:date="2015-12-15T13:08:00Z"/>
                <w:sz w:val="20"/>
                <w:szCs w:val="20"/>
              </w:rPr>
            </w:pPr>
          </w:p>
          <w:p w:rsidR="000C1AA0" w:rsidRPr="00A54276" w:rsidRDefault="000C1AA0" w:rsidP="000C1AA0">
            <w:pPr>
              <w:rPr>
                <w:ins w:id="4023" w:author="Gombosová Erika" w:date="2015-12-15T13:08:00Z"/>
              </w:rPr>
            </w:pPr>
            <w:ins w:id="4024" w:author="Gombosová Erika" w:date="2015-12-15T13:08:00Z">
              <w:r w:rsidRPr="00B64015">
                <w:rPr>
                  <w:sz w:val="20"/>
                  <w:szCs w:val="20"/>
                </w:rPr>
                <w:t xml:space="preserve">Na základe overených skutočností potvrdzujem, že </w:t>
              </w:r>
              <w:r>
                <w:rPr>
                  <w:sz w:val="20"/>
                  <w:szCs w:val="20"/>
                </w:rPr>
                <w:t xml:space="preserve"> </w:t>
              </w:r>
            </w:ins>
            <w:customXmlInsRangeStart w:id="4025" w:author="Gombosová Erika" w:date="2015-12-15T13:08:00Z"/>
            <w:sdt>
              <w:sdtPr>
                <w:rPr>
                  <w:sz w:val="20"/>
                  <w:szCs w:val="20"/>
                </w:rPr>
                <w:id w:val="356319234"/>
                <w:placeholder>
                  <w:docPart w:val="5538B1CC5A4B490DABE3D811E74FB5B3"/>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InsRangeEnd w:id="4025"/>
                <w:ins w:id="4026" w:author="Gombosová Erika" w:date="2015-12-15T13:08:00Z">
                  <w:r w:rsidRPr="00B64015">
                    <w:rPr>
                      <w:sz w:val="20"/>
                      <w:szCs w:val="20"/>
                    </w:rPr>
                    <w:t>Vyberte položku.</w:t>
                  </w:r>
                </w:ins>
                <w:customXmlInsRangeStart w:id="4027" w:author="Gombosová Erika" w:date="2015-12-15T13:08:00Z"/>
              </w:sdtContent>
            </w:sdt>
            <w:customXmlInsRangeEnd w:id="4027"/>
            <w:ins w:id="4028" w:author="Gombosová Erika" w:date="2015-12-15T13:08:00Z">
              <w:r w:rsidRPr="00B64015">
                <w:rPr>
                  <w:sz w:val="20"/>
                  <w:szCs w:val="20"/>
                </w:rPr>
                <w:t xml:space="preserve">   </w:t>
              </w:r>
            </w:ins>
          </w:p>
          <w:p w:rsidR="00E2408D" w:rsidRPr="00BB2644" w:rsidRDefault="00E2408D">
            <w:pPr>
              <w:rPr>
                <w:ins w:id="4029" w:author="Gombosová Erika" w:date="2015-12-11T09:53:00Z"/>
                <w:b/>
                <w:bCs/>
                <w:color w:val="000000"/>
                <w:sz w:val="22"/>
                <w:szCs w:val="22"/>
              </w:rPr>
              <w:pPrChange w:id="4030" w:author="Gombosová Erika" w:date="2015-12-15T13:08:00Z">
                <w:pPr>
                  <w:jc w:val="center"/>
                </w:pPr>
              </w:pPrChange>
            </w:pPr>
          </w:p>
        </w:tc>
      </w:tr>
      <w:tr w:rsidR="00E2408D" w:rsidRPr="00BB2644" w:rsidTr="00CB451E">
        <w:trPr>
          <w:trHeight w:val="300"/>
          <w:ins w:id="4031" w:author="Gombosová Erika" w:date="2015-12-11T09:53:00Z"/>
        </w:trPr>
        <w:tc>
          <w:tcPr>
            <w:tcW w:w="3559" w:type="dxa"/>
            <w:gridSpan w:val="2"/>
            <w:shd w:val="clear" w:color="auto" w:fill="auto"/>
            <w:vAlign w:val="center"/>
            <w:hideMark/>
          </w:tcPr>
          <w:p w:rsidR="00E2408D" w:rsidRPr="00BB2644" w:rsidRDefault="00E2408D" w:rsidP="00CB451E">
            <w:pPr>
              <w:rPr>
                <w:ins w:id="4032" w:author="Gombosová Erika" w:date="2015-12-11T09:53:00Z"/>
                <w:b/>
                <w:bCs/>
                <w:sz w:val="22"/>
                <w:szCs w:val="22"/>
              </w:rPr>
            </w:pPr>
            <w:ins w:id="4033" w:author="Gombosová Erika" w:date="2015-12-11T09:53:00Z">
              <w:r w:rsidRPr="00BB2644">
                <w:rPr>
                  <w:b/>
                  <w:bCs/>
                  <w:sz w:val="22"/>
                  <w:szCs w:val="22"/>
                </w:rPr>
                <w:t>Kontrolu vykonal</w:t>
              </w:r>
              <w:r w:rsidRPr="00BD2FCC">
                <w:rPr>
                  <w:rStyle w:val="Odkaznapoznmkupodiarou"/>
                  <w:b/>
                  <w:bCs/>
                  <w:sz w:val="20"/>
                  <w:szCs w:val="20"/>
                </w:rPr>
                <w:footnoteReference w:id="69"/>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4036" w:author="Gombosová Erika" w:date="2015-12-11T09:53:00Z"/>
                <w:color w:val="000000"/>
                <w:sz w:val="22"/>
                <w:szCs w:val="22"/>
              </w:rPr>
            </w:pPr>
            <w:ins w:id="4037" w:author="Gombosová Erika" w:date="2015-12-11T09:53:00Z">
              <w:r w:rsidRPr="00BB2644">
                <w:rPr>
                  <w:color w:val="000000"/>
                  <w:sz w:val="22"/>
                  <w:szCs w:val="22"/>
                </w:rPr>
                <w:t> </w:t>
              </w:r>
            </w:ins>
          </w:p>
        </w:tc>
      </w:tr>
      <w:tr w:rsidR="00E2408D" w:rsidRPr="00BB2644" w:rsidTr="00CB451E">
        <w:trPr>
          <w:trHeight w:val="300"/>
          <w:ins w:id="4038" w:author="Gombosová Erika" w:date="2015-12-11T09:53:00Z"/>
        </w:trPr>
        <w:tc>
          <w:tcPr>
            <w:tcW w:w="3559" w:type="dxa"/>
            <w:gridSpan w:val="2"/>
            <w:shd w:val="clear" w:color="auto" w:fill="auto"/>
            <w:vAlign w:val="center"/>
            <w:hideMark/>
          </w:tcPr>
          <w:p w:rsidR="00E2408D" w:rsidRPr="00BB2644" w:rsidRDefault="00E2408D" w:rsidP="00CB451E">
            <w:pPr>
              <w:rPr>
                <w:ins w:id="4039" w:author="Gombosová Erika" w:date="2015-12-11T09:53:00Z"/>
                <w:b/>
                <w:bCs/>
                <w:sz w:val="22"/>
                <w:szCs w:val="22"/>
              </w:rPr>
            </w:pPr>
            <w:ins w:id="4040" w:author="Gombosová Erika" w:date="2015-12-11T09:53:00Z">
              <w:r w:rsidRPr="00BB2644">
                <w:rPr>
                  <w:b/>
                  <w:bCs/>
                  <w:sz w:val="22"/>
                  <w:szCs w:val="22"/>
                </w:rPr>
                <w:t>Dátum:</w:t>
              </w:r>
            </w:ins>
          </w:p>
        </w:tc>
        <w:tc>
          <w:tcPr>
            <w:tcW w:w="5528" w:type="dxa"/>
            <w:gridSpan w:val="5"/>
            <w:shd w:val="clear" w:color="auto" w:fill="auto"/>
            <w:vAlign w:val="center"/>
            <w:hideMark/>
          </w:tcPr>
          <w:p w:rsidR="00E2408D" w:rsidRPr="00BB2644" w:rsidRDefault="00E2408D" w:rsidP="00CB451E">
            <w:pPr>
              <w:rPr>
                <w:ins w:id="4041" w:author="Gombosová Erika" w:date="2015-12-11T09:53:00Z"/>
                <w:color w:val="000000"/>
                <w:sz w:val="22"/>
                <w:szCs w:val="22"/>
              </w:rPr>
            </w:pPr>
            <w:ins w:id="4042" w:author="Gombosová Erika" w:date="2015-12-11T09:53:00Z">
              <w:r w:rsidRPr="00BB2644">
                <w:rPr>
                  <w:color w:val="000000"/>
                  <w:sz w:val="22"/>
                  <w:szCs w:val="22"/>
                </w:rPr>
                <w:t> </w:t>
              </w:r>
            </w:ins>
          </w:p>
        </w:tc>
      </w:tr>
      <w:tr w:rsidR="00E2408D" w:rsidRPr="00BB2644" w:rsidTr="00CB451E">
        <w:trPr>
          <w:trHeight w:val="300"/>
          <w:ins w:id="4043" w:author="Gombosová Erika" w:date="2015-12-11T09:53:00Z"/>
        </w:trPr>
        <w:tc>
          <w:tcPr>
            <w:tcW w:w="3559" w:type="dxa"/>
            <w:gridSpan w:val="2"/>
            <w:shd w:val="clear" w:color="000000" w:fill="FFFFFF"/>
            <w:vAlign w:val="center"/>
            <w:hideMark/>
          </w:tcPr>
          <w:p w:rsidR="00E2408D" w:rsidRPr="00BB2644" w:rsidRDefault="00E2408D" w:rsidP="00CB451E">
            <w:pPr>
              <w:rPr>
                <w:ins w:id="4044" w:author="Gombosová Erika" w:date="2015-12-11T09:53:00Z"/>
                <w:b/>
                <w:bCs/>
                <w:sz w:val="22"/>
                <w:szCs w:val="22"/>
              </w:rPr>
            </w:pPr>
            <w:ins w:id="4045" w:author="Gombosová Erika" w:date="2015-12-11T09:53: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4046" w:author="Gombosová Erika" w:date="2015-12-11T09:53:00Z"/>
                <w:color w:val="000000"/>
                <w:sz w:val="22"/>
                <w:szCs w:val="22"/>
              </w:rPr>
            </w:pPr>
            <w:ins w:id="4047" w:author="Gombosová Erika" w:date="2015-12-11T09:53:00Z">
              <w:r w:rsidRPr="00BB2644">
                <w:rPr>
                  <w:color w:val="000000"/>
                  <w:sz w:val="22"/>
                  <w:szCs w:val="22"/>
                </w:rPr>
                <w:t> </w:t>
              </w:r>
            </w:ins>
          </w:p>
        </w:tc>
      </w:tr>
      <w:tr w:rsidR="00E2408D" w:rsidRPr="00BB2644" w:rsidTr="00CB451E">
        <w:trPr>
          <w:trHeight w:val="300"/>
          <w:ins w:id="4048" w:author="Gombosová Erika" w:date="2015-12-11T09:53:00Z"/>
        </w:trPr>
        <w:tc>
          <w:tcPr>
            <w:tcW w:w="9087" w:type="dxa"/>
            <w:gridSpan w:val="7"/>
            <w:shd w:val="clear" w:color="auto" w:fill="auto"/>
            <w:noWrap/>
            <w:vAlign w:val="bottom"/>
            <w:hideMark/>
          </w:tcPr>
          <w:p w:rsidR="00E2408D" w:rsidRPr="00BB2644" w:rsidRDefault="00E2408D" w:rsidP="00CB451E">
            <w:pPr>
              <w:jc w:val="center"/>
              <w:rPr>
                <w:ins w:id="4049" w:author="Gombosová Erika" w:date="2015-12-11T09:53:00Z"/>
                <w:color w:val="000000"/>
                <w:sz w:val="22"/>
                <w:szCs w:val="22"/>
              </w:rPr>
            </w:pPr>
            <w:ins w:id="4050" w:author="Gombosová Erika" w:date="2015-12-11T09:53:00Z">
              <w:r w:rsidRPr="00BB2644">
                <w:rPr>
                  <w:color w:val="000000"/>
                  <w:sz w:val="22"/>
                  <w:szCs w:val="22"/>
                </w:rPr>
                <w:t> </w:t>
              </w:r>
            </w:ins>
          </w:p>
        </w:tc>
      </w:tr>
      <w:tr w:rsidR="00E2408D" w:rsidRPr="00BB2644" w:rsidTr="00CB451E">
        <w:trPr>
          <w:trHeight w:val="300"/>
          <w:ins w:id="4051" w:author="Gombosová Erika" w:date="2015-12-11T09:53:00Z"/>
        </w:trPr>
        <w:tc>
          <w:tcPr>
            <w:tcW w:w="3559" w:type="dxa"/>
            <w:gridSpan w:val="2"/>
            <w:shd w:val="clear" w:color="000000" w:fill="FFFFFF"/>
            <w:vAlign w:val="center"/>
            <w:hideMark/>
          </w:tcPr>
          <w:p w:rsidR="00E2408D" w:rsidRPr="00BB2644" w:rsidRDefault="00E2408D" w:rsidP="00CB451E">
            <w:pPr>
              <w:rPr>
                <w:ins w:id="4052" w:author="Gombosová Erika" w:date="2015-12-11T09:53:00Z"/>
                <w:b/>
                <w:bCs/>
                <w:sz w:val="22"/>
                <w:szCs w:val="22"/>
              </w:rPr>
            </w:pPr>
            <w:ins w:id="4053" w:author="Gombosová Erika" w:date="2015-12-11T09:53:00Z">
              <w:r w:rsidRPr="00BB2644">
                <w:rPr>
                  <w:b/>
                  <w:bCs/>
                  <w:sz w:val="22"/>
                  <w:szCs w:val="22"/>
                </w:rPr>
                <w:t>Kontrolu vykonal</w:t>
              </w:r>
              <w:r w:rsidRPr="00BD2FCC">
                <w:rPr>
                  <w:rStyle w:val="Odkaznapoznmkupodiarou"/>
                  <w:b/>
                  <w:bCs/>
                  <w:sz w:val="20"/>
                  <w:szCs w:val="20"/>
                </w:rPr>
                <w:footnoteReference w:id="70"/>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4056" w:author="Gombosová Erika" w:date="2015-12-11T09:53:00Z"/>
                <w:color w:val="000000"/>
                <w:sz w:val="22"/>
                <w:szCs w:val="22"/>
              </w:rPr>
            </w:pPr>
            <w:ins w:id="4057" w:author="Gombosová Erika" w:date="2015-12-11T09:53:00Z">
              <w:r w:rsidRPr="00BB2644">
                <w:rPr>
                  <w:color w:val="000000"/>
                  <w:sz w:val="22"/>
                  <w:szCs w:val="22"/>
                </w:rPr>
                <w:t> </w:t>
              </w:r>
            </w:ins>
          </w:p>
        </w:tc>
      </w:tr>
      <w:tr w:rsidR="00E2408D" w:rsidRPr="00BB2644" w:rsidTr="00CB451E">
        <w:trPr>
          <w:trHeight w:val="300"/>
          <w:ins w:id="4058" w:author="Gombosová Erika" w:date="2015-12-11T09:53:00Z"/>
        </w:trPr>
        <w:tc>
          <w:tcPr>
            <w:tcW w:w="3559" w:type="dxa"/>
            <w:gridSpan w:val="2"/>
            <w:shd w:val="clear" w:color="000000" w:fill="FFFFFF"/>
            <w:vAlign w:val="center"/>
            <w:hideMark/>
          </w:tcPr>
          <w:p w:rsidR="00E2408D" w:rsidRPr="00BB2644" w:rsidRDefault="00E2408D" w:rsidP="00CB451E">
            <w:pPr>
              <w:rPr>
                <w:ins w:id="4059" w:author="Gombosová Erika" w:date="2015-12-11T09:53:00Z"/>
                <w:b/>
                <w:bCs/>
                <w:sz w:val="22"/>
                <w:szCs w:val="22"/>
              </w:rPr>
            </w:pPr>
            <w:ins w:id="4060" w:author="Gombosová Erika" w:date="2015-12-11T09:53:00Z">
              <w:r w:rsidRPr="00BB2644">
                <w:rPr>
                  <w:b/>
                  <w:bCs/>
                  <w:sz w:val="22"/>
                  <w:szCs w:val="22"/>
                </w:rPr>
                <w:t xml:space="preserve">Dátum: </w:t>
              </w:r>
            </w:ins>
          </w:p>
        </w:tc>
        <w:tc>
          <w:tcPr>
            <w:tcW w:w="5528" w:type="dxa"/>
            <w:gridSpan w:val="5"/>
            <w:shd w:val="clear" w:color="auto" w:fill="auto"/>
            <w:vAlign w:val="center"/>
            <w:hideMark/>
          </w:tcPr>
          <w:p w:rsidR="00E2408D" w:rsidRPr="00BB2644" w:rsidRDefault="00E2408D" w:rsidP="00CB451E">
            <w:pPr>
              <w:rPr>
                <w:ins w:id="4061" w:author="Gombosová Erika" w:date="2015-12-11T09:53:00Z"/>
                <w:color w:val="000000"/>
                <w:sz w:val="22"/>
                <w:szCs w:val="22"/>
              </w:rPr>
            </w:pPr>
            <w:ins w:id="4062" w:author="Gombosová Erika" w:date="2015-12-11T09:53:00Z">
              <w:r w:rsidRPr="00BB2644">
                <w:rPr>
                  <w:color w:val="000000"/>
                  <w:sz w:val="22"/>
                  <w:szCs w:val="22"/>
                </w:rPr>
                <w:t> </w:t>
              </w:r>
            </w:ins>
          </w:p>
        </w:tc>
      </w:tr>
      <w:tr w:rsidR="00E2408D" w:rsidRPr="00BB2644" w:rsidTr="00CB451E">
        <w:trPr>
          <w:trHeight w:val="300"/>
          <w:ins w:id="4063" w:author="Gombosová Erika" w:date="2015-12-11T09:53:00Z"/>
        </w:trPr>
        <w:tc>
          <w:tcPr>
            <w:tcW w:w="3559" w:type="dxa"/>
            <w:gridSpan w:val="2"/>
            <w:shd w:val="clear" w:color="000000" w:fill="FFFFFF"/>
            <w:vAlign w:val="center"/>
            <w:hideMark/>
          </w:tcPr>
          <w:p w:rsidR="00E2408D" w:rsidRPr="00BB2644" w:rsidRDefault="00E2408D" w:rsidP="00CB451E">
            <w:pPr>
              <w:rPr>
                <w:ins w:id="4064" w:author="Gombosová Erika" w:date="2015-12-11T09:53:00Z"/>
                <w:b/>
                <w:bCs/>
                <w:sz w:val="22"/>
                <w:szCs w:val="22"/>
              </w:rPr>
            </w:pPr>
            <w:ins w:id="4065" w:author="Gombosová Erika" w:date="2015-12-11T09:53: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4066" w:author="Gombosová Erika" w:date="2015-12-11T09:53:00Z"/>
                <w:color w:val="000000"/>
                <w:sz w:val="22"/>
                <w:szCs w:val="22"/>
              </w:rPr>
            </w:pPr>
            <w:ins w:id="4067" w:author="Gombosová Erika" w:date="2015-12-11T09:53:00Z">
              <w:r w:rsidRPr="00BB2644">
                <w:rPr>
                  <w:color w:val="000000"/>
                  <w:sz w:val="22"/>
                  <w:szCs w:val="22"/>
                </w:rPr>
                <w:t> </w:t>
              </w:r>
            </w:ins>
          </w:p>
        </w:tc>
      </w:tr>
      <w:tr w:rsidR="00BB2644" w:rsidRPr="00BB2644" w:rsidDel="00E2408D" w:rsidTr="00526B68">
        <w:trPr>
          <w:trHeight w:val="300"/>
          <w:del w:id="4068" w:author="Gombosová Erika" w:date="2015-12-11T09:53:00Z"/>
        </w:trPr>
        <w:tc>
          <w:tcPr>
            <w:tcW w:w="3559" w:type="dxa"/>
            <w:gridSpan w:val="2"/>
            <w:shd w:val="clear" w:color="auto" w:fill="auto"/>
            <w:hideMark/>
          </w:tcPr>
          <w:p w:rsidR="00BB2644" w:rsidRPr="00BB2644" w:rsidDel="00E2408D" w:rsidRDefault="00BB2644" w:rsidP="00BB2644">
            <w:pPr>
              <w:rPr>
                <w:del w:id="4069" w:author="Gombosová Erika" w:date="2015-12-11T09:53:00Z"/>
                <w:b/>
                <w:bCs/>
                <w:sz w:val="22"/>
                <w:szCs w:val="22"/>
              </w:rPr>
            </w:pPr>
            <w:del w:id="4070" w:author="Gombosová Erika" w:date="2015-12-11T09:53: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4071" w:author="Gombosová Erika" w:date="2015-12-11T09:53:00Z"/>
                <w:color w:val="000000"/>
                <w:sz w:val="22"/>
                <w:szCs w:val="22"/>
              </w:rPr>
            </w:pPr>
            <w:del w:id="4072" w:author="Gombosová Erika" w:date="2015-12-11T09:53:00Z">
              <w:r w:rsidRPr="00BB2644" w:rsidDel="00E2408D">
                <w:rPr>
                  <w:color w:val="000000"/>
                  <w:sz w:val="22"/>
                  <w:szCs w:val="22"/>
                </w:rPr>
                <w:delText> </w:delText>
              </w:r>
            </w:del>
          </w:p>
        </w:tc>
      </w:tr>
      <w:tr w:rsidR="00BB2644" w:rsidRPr="00BB2644" w:rsidDel="00E2408D" w:rsidTr="00526B68">
        <w:trPr>
          <w:trHeight w:val="300"/>
          <w:del w:id="4073" w:author="Gombosová Erika" w:date="2015-12-11T09:53:00Z"/>
        </w:trPr>
        <w:tc>
          <w:tcPr>
            <w:tcW w:w="3559" w:type="dxa"/>
            <w:gridSpan w:val="2"/>
            <w:shd w:val="clear" w:color="auto" w:fill="auto"/>
            <w:hideMark/>
          </w:tcPr>
          <w:p w:rsidR="00BB2644" w:rsidRPr="00BB2644" w:rsidDel="00E2408D" w:rsidRDefault="00BB2644" w:rsidP="00BB2644">
            <w:pPr>
              <w:rPr>
                <w:del w:id="4074" w:author="Gombosová Erika" w:date="2015-12-11T09:53:00Z"/>
                <w:b/>
                <w:bCs/>
                <w:sz w:val="22"/>
                <w:szCs w:val="22"/>
              </w:rPr>
            </w:pPr>
            <w:del w:id="4075" w:author="Gombosová Erika" w:date="2015-12-11T09:53:00Z">
              <w:r w:rsidRPr="00BB2644" w:rsidDel="00E2408D">
                <w:rPr>
                  <w:b/>
                  <w:bCs/>
                  <w:sz w:val="22"/>
                  <w:szCs w:val="22"/>
                </w:rPr>
                <w:delText>Dátum:</w:delText>
              </w:r>
            </w:del>
          </w:p>
        </w:tc>
        <w:tc>
          <w:tcPr>
            <w:tcW w:w="5528" w:type="dxa"/>
            <w:gridSpan w:val="5"/>
            <w:shd w:val="clear" w:color="auto" w:fill="auto"/>
            <w:vAlign w:val="center"/>
            <w:hideMark/>
          </w:tcPr>
          <w:p w:rsidR="00BB2644" w:rsidRPr="00BB2644" w:rsidDel="00E2408D" w:rsidRDefault="00BB2644" w:rsidP="00BB2644">
            <w:pPr>
              <w:rPr>
                <w:del w:id="4076" w:author="Gombosová Erika" w:date="2015-12-11T09:53:00Z"/>
                <w:color w:val="000000"/>
                <w:sz w:val="22"/>
                <w:szCs w:val="22"/>
              </w:rPr>
            </w:pPr>
            <w:del w:id="4077" w:author="Gombosová Erika" w:date="2015-12-11T09:53:00Z">
              <w:r w:rsidRPr="00BB2644" w:rsidDel="00E2408D">
                <w:rPr>
                  <w:color w:val="000000"/>
                  <w:sz w:val="22"/>
                  <w:szCs w:val="22"/>
                </w:rPr>
                <w:delText> </w:delText>
              </w:r>
            </w:del>
          </w:p>
        </w:tc>
      </w:tr>
      <w:tr w:rsidR="00BB2644" w:rsidRPr="00BB2644" w:rsidDel="00E2408D" w:rsidTr="00526B68">
        <w:trPr>
          <w:trHeight w:val="330"/>
          <w:del w:id="4078" w:author="Gombosová Erika" w:date="2015-12-11T09:53:00Z"/>
        </w:trPr>
        <w:tc>
          <w:tcPr>
            <w:tcW w:w="3559" w:type="dxa"/>
            <w:gridSpan w:val="2"/>
            <w:shd w:val="clear" w:color="000000" w:fill="FFFFFF"/>
            <w:hideMark/>
          </w:tcPr>
          <w:p w:rsidR="00BB2644" w:rsidRPr="00BB2644" w:rsidDel="00E2408D" w:rsidRDefault="00BB2644" w:rsidP="00BB2644">
            <w:pPr>
              <w:rPr>
                <w:del w:id="4079" w:author="Gombosová Erika" w:date="2015-12-11T09:53:00Z"/>
                <w:b/>
                <w:bCs/>
                <w:sz w:val="22"/>
                <w:szCs w:val="22"/>
              </w:rPr>
            </w:pPr>
            <w:del w:id="4080" w:author="Gombosová Erika" w:date="2015-12-11T09:53: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4081" w:author="Gombosová Erika" w:date="2015-12-11T09:53:00Z"/>
                <w:color w:val="000000"/>
                <w:sz w:val="22"/>
                <w:szCs w:val="22"/>
              </w:rPr>
            </w:pPr>
            <w:del w:id="4082" w:author="Gombosová Erika" w:date="2015-12-11T09:53:00Z">
              <w:r w:rsidRPr="00BB2644" w:rsidDel="00E2408D">
                <w:rPr>
                  <w:color w:val="000000"/>
                  <w:sz w:val="22"/>
                  <w:szCs w:val="22"/>
                </w:rPr>
                <w:delText> </w:delText>
              </w:r>
            </w:del>
          </w:p>
        </w:tc>
      </w:tr>
      <w:tr w:rsidR="00BB2644" w:rsidRPr="00BB2644" w:rsidDel="00E2408D" w:rsidTr="00526B68">
        <w:trPr>
          <w:trHeight w:val="300"/>
          <w:del w:id="4083" w:author="Gombosová Erika" w:date="2015-12-11T09:53:00Z"/>
        </w:trPr>
        <w:tc>
          <w:tcPr>
            <w:tcW w:w="9087" w:type="dxa"/>
            <w:gridSpan w:val="7"/>
            <w:shd w:val="clear" w:color="auto" w:fill="auto"/>
            <w:noWrap/>
            <w:vAlign w:val="bottom"/>
            <w:hideMark/>
          </w:tcPr>
          <w:p w:rsidR="00BB2644" w:rsidRPr="00BB2644" w:rsidDel="00E2408D" w:rsidRDefault="00BB2644" w:rsidP="00BB2644">
            <w:pPr>
              <w:jc w:val="center"/>
              <w:rPr>
                <w:del w:id="4084" w:author="Gombosová Erika" w:date="2015-12-11T09:53:00Z"/>
                <w:color w:val="000000"/>
                <w:sz w:val="22"/>
                <w:szCs w:val="22"/>
              </w:rPr>
            </w:pPr>
            <w:del w:id="4085" w:author="Gombosová Erika" w:date="2015-12-11T09:53:00Z">
              <w:r w:rsidRPr="00BB2644" w:rsidDel="00E2408D">
                <w:rPr>
                  <w:color w:val="000000"/>
                  <w:sz w:val="22"/>
                  <w:szCs w:val="22"/>
                </w:rPr>
                <w:delText> </w:delText>
              </w:r>
            </w:del>
          </w:p>
        </w:tc>
      </w:tr>
      <w:tr w:rsidR="00BB2644" w:rsidRPr="00BB2644" w:rsidDel="00E2408D" w:rsidTr="00526B68">
        <w:trPr>
          <w:trHeight w:val="300"/>
          <w:del w:id="4086" w:author="Gombosová Erika" w:date="2015-12-11T09:53:00Z"/>
        </w:trPr>
        <w:tc>
          <w:tcPr>
            <w:tcW w:w="3559" w:type="dxa"/>
            <w:gridSpan w:val="2"/>
            <w:shd w:val="clear" w:color="000000" w:fill="FFFFFF"/>
            <w:hideMark/>
          </w:tcPr>
          <w:p w:rsidR="00BB2644" w:rsidRPr="00BB2644" w:rsidDel="00E2408D" w:rsidRDefault="00BB2644" w:rsidP="00BB2644">
            <w:pPr>
              <w:rPr>
                <w:del w:id="4087" w:author="Gombosová Erika" w:date="2015-12-11T09:53:00Z"/>
                <w:b/>
                <w:bCs/>
                <w:sz w:val="22"/>
                <w:szCs w:val="22"/>
              </w:rPr>
            </w:pPr>
            <w:del w:id="4088" w:author="Gombosová Erika" w:date="2015-12-11T09:53: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4089" w:author="Gombosová Erika" w:date="2015-12-11T09:53:00Z"/>
                <w:color w:val="000000"/>
                <w:sz w:val="22"/>
                <w:szCs w:val="22"/>
              </w:rPr>
            </w:pPr>
            <w:del w:id="4090" w:author="Gombosová Erika" w:date="2015-12-11T09:53:00Z">
              <w:r w:rsidRPr="00BB2644" w:rsidDel="00E2408D">
                <w:rPr>
                  <w:color w:val="000000"/>
                  <w:sz w:val="22"/>
                  <w:szCs w:val="22"/>
                </w:rPr>
                <w:delText> </w:delText>
              </w:r>
            </w:del>
          </w:p>
        </w:tc>
      </w:tr>
      <w:tr w:rsidR="00BB2644" w:rsidRPr="00BB2644" w:rsidDel="00E2408D" w:rsidTr="00526B68">
        <w:trPr>
          <w:trHeight w:val="300"/>
          <w:del w:id="4091" w:author="Gombosová Erika" w:date="2015-12-11T09:53:00Z"/>
        </w:trPr>
        <w:tc>
          <w:tcPr>
            <w:tcW w:w="3559" w:type="dxa"/>
            <w:gridSpan w:val="2"/>
            <w:shd w:val="clear" w:color="000000" w:fill="FFFFFF"/>
            <w:hideMark/>
          </w:tcPr>
          <w:p w:rsidR="00BB2644" w:rsidRPr="00BB2644" w:rsidDel="00E2408D" w:rsidRDefault="00BB2644" w:rsidP="00BB2644">
            <w:pPr>
              <w:rPr>
                <w:del w:id="4092" w:author="Gombosová Erika" w:date="2015-12-11T09:53:00Z"/>
                <w:b/>
                <w:bCs/>
                <w:sz w:val="22"/>
                <w:szCs w:val="22"/>
              </w:rPr>
            </w:pPr>
            <w:del w:id="4093" w:author="Gombosová Erika" w:date="2015-12-11T09:53:00Z">
              <w:r w:rsidRPr="00BB2644" w:rsidDel="00E2408D">
                <w:rPr>
                  <w:b/>
                  <w:bCs/>
                  <w:sz w:val="22"/>
                  <w:szCs w:val="22"/>
                </w:rPr>
                <w:delText xml:space="preserve">Dátum: </w:delText>
              </w:r>
            </w:del>
          </w:p>
        </w:tc>
        <w:tc>
          <w:tcPr>
            <w:tcW w:w="5528" w:type="dxa"/>
            <w:gridSpan w:val="5"/>
            <w:shd w:val="clear" w:color="auto" w:fill="auto"/>
            <w:vAlign w:val="center"/>
            <w:hideMark/>
          </w:tcPr>
          <w:p w:rsidR="00BB2644" w:rsidRPr="00BB2644" w:rsidDel="00E2408D" w:rsidRDefault="00BB2644" w:rsidP="00BB2644">
            <w:pPr>
              <w:rPr>
                <w:del w:id="4094" w:author="Gombosová Erika" w:date="2015-12-11T09:53:00Z"/>
                <w:color w:val="000000"/>
                <w:sz w:val="22"/>
                <w:szCs w:val="22"/>
              </w:rPr>
            </w:pPr>
            <w:del w:id="4095" w:author="Gombosová Erika" w:date="2015-12-11T09:53:00Z">
              <w:r w:rsidRPr="00BB2644" w:rsidDel="00E2408D">
                <w:rPr>
                  <w:color w:val="000000"/>
                  <w:sz w:val="22"/>
                  <w:szCs w:val="22"/>
                </w:rPr>
                <w:delText> </w:delText>
              </w:r>
            </w:del>
          </w:p>
        </w:tc>
      </w:tr>
      <w:tr w:rsidR="00BB2644" w:rsidRPr="00BB2644" w:rsidDel="00E2408D" w:rsidTr="00526B68">
        <w:trPr>
          <w:trHeight w:val="330"/>
          <w:del w:id="4096" w:author="Gombosová Erika" w:date="2015-12-11T09:53:00Z"/>
        </w:trPr>
        <w:tc>
          <w:tcPr>
            <w:tcW w:w="3559" w:type="dxa"/>
            <w:gridSpan w:val="2"/>
            <w:shd w:val="clear" w:color="000000" w:fill="FFFFFF"/>
            <w:hideMark/>
          </w:tcPr>
          <w:p w:rsidR="00BB2644" w:rsidRPr="00BB2644" w:rsidDel="00E2408D" w:rsidRDefault="00BB2644" w:rsidP="00BB2644">
            <w:pPr>
              <w:rPr>
                <w:del w:id="4097" w:author="Gombosová Erika" w:date="2015-12-11T09:53:00Z"/>
                <w:b/>
                <w:bCs/>
                <w:sz w:val="22"/>
                <w:szCs w:val="22"/>
              </w:rPr>
            </w:pPr>
            <w:del w:id="4098" w:author="Gombosová Erika" w:date="2015-12-11T09:53: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4099" w:author="Gombosová Erika" w:date="2015-12-11T09:53:00Z"/>
                <w:color w:val="000000"/>
                <w:sz w:val="22"/>
                <w:szCs w:val="22"/>
              </w:rPr>
            </w:pPr>
            <w:del w:id="4100" w:author="Gombosová Erika" w:date="2015-12-11T09:53:00Z">
              <w:r w:rsidRPr="00BB2644" w:rsidDel="00E2408D">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4101">
          <w:tblGrid>
            <w:gridCol w:w="582"/>
            <w:gridCol w:w="2977"/>
            <w:gridCol w:w="1843"/>
            <w:gridCol w:w="567"/>
            <w:gridCol w:w="567"/>
            <w:gridCol w:w="776"/>
            <w:gridCol w:w="1775"/>
          </w:tblGrid>
        </w:tblGridChange>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102" w:name="KZ_36"/>
            <w:r w:rsidRPr="00BB2644">
              <w:rPr>
                <w:b/>
                <w:bCs/>
                <w:color w:val="FFFFFF"/>
              </w:rPr>
              <w:lastRenderedPageBreak/>
              <w:t xml:space="preserve">Kontrolný zoznam k </w:t>
            </w:r>
            <w:ins w:id="4103" w:author="Gombosová Erika" w:date="2015-12-15T16:47:00Z">
              <w:r w:rsidR="00432B14">
                <w:rPr>
                  <w:b/>
                  <w:bCs/>
                  <w:color w:val="FFFFFF"/>
                </w:rPr>
                <w:t>finančnej</w:t>
              </w:r>
            </w:ins>
            <w:del w:id="4104" w:author="Gombosová Erika" w:date="2015-12-15T16:47:00Z">
              <w:r w:rsidRPr="00BB2644" w:rsidDel="00432B14">
                <w:rPr>
                  <w:b/>
                  <w:bCs/>
                  <w:color w:val="FFFFFF"/>
                </w:rPr>
                <w:delText>administratívnej</w:delText>
              </w:r>
            </w:del>
            <w:r w:rsidRPr="00BB2644">
              <w:rPr>
                <w:b/>
                <w:bCs/>
                <w:color w:val="FFFFFF"/>
              </w:rPr>
              <w:t xml:space="preserve"> kontrole VO</w:t>
            </w:r>
            <w:r w:rsidRPr="00BB2644">
              <w:rPr>
                <w:b/>
                <w:bCs/>
                <w:color w:val="FFFFFF"/>
              </w:rPr>
              <w:br/>
            </w:r>
            <w:r w:rsidR="00F82685" w:rsidRPr="00F82685">
              <w:rPr>
                <w:b/>
                <w:bCs/>
                <w:color w:val="FFFFFF"/>
              </w:rPr>
              <w:t>Nadlimitná zákazka - koncesia - štandardná ex-post kontrola</w:t>
            </w:r>
          </w:p>
        </w:tc>
      </w:tr>
      <w:bookmarkEnd w:id="4102"/>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Posudzoval verejný obstarávateľ splnenie podmienok účasti vo </w:t>
            </w:r>
            <w:proofErr w:type="spellStart"/>
            <w:r w:rsidRPr="00BB2644">
              <w:rPr>
                <w:color w:val="000000"/>
                <w:sz w:val="22"/>
                <w:szCs w:val="22"/>
              </w:rPr>
              <w:t>VO</w:t>
            </w:r>
            <w:proofErr w:type="spellEnd"/>
            <w:r w:rsidRPr="00BB2644">
              <w:rPr>
                <w:color w:val="000000"/>
                <w:sz w:val="22"/>
                <w:szCs w:val="22"/>
              </w:rPr>
              <w:t xml:space="preserve">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w:t>
            </w:r>
            <w:proofErr w:type="spellStart"/>
            <w:r w:rsidRPr="00BB2644">
              <w:rPr>
                <w:color w:val="000000"/>
                <w:sz w:val="22"/>
                <w:szCs w:val="22"/>
              </w:rPr>
              <w:t>VO</w:t>
            </w:r>
            <w:proofErr w:type="spellEnd"/>
            <w:r w:rsidRPr="00BB2644">
              <w:rPr>
                <w:color w:val="000000"/>
                <w:sz w:val="22"/>
                <w:szCs w:val="22"/>
              </w:rPr>
              <w:t>,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567"/>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 xml:space="preserve">b) Požiadala komisia  písomne  uchádzačov o </w:t>
            </w:r>
            <w:r w:rsidRPr="00BB2644">
              <w:rPr>
                <w:color w:val="000000"/>
                <w:sz w:val="22"/>
                <w:szCs w:val="22"/>
              </w:rPr>
              <w:lastRenderedPageBreak/>
              <w:t>vysvetlenie ponuky a nedošlo vysvetlením ponuky k jej zmene?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ype="page"/>
              <w:t>a) Využila elektronická aukcia elektronické zariadenia certifikované podľa § 116 ZVO?</w:t>
            </w:r>
            <w:r w:rsidRPr="00BB2644">
              <w:rPr>
                <w:color w:val="000000"/>
                <w:sz w:val="22"/>
                <w:szCs w:val="22"/>
              </w:rPr>
              <w:br w:type="page"/>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ype="page"/>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ype="page"/>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1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ins w:id="4105" w:author="Hudec Branislav" w:date="2015-12-29T10:54:00Z">
              <w:r w:rsidR="00B42345">
                <w:t xml:space="preserve">                 </w:t>
              </w:r>
              <w:r w:rsidR="00B42345" w:rsidRPr="00B42345">
                <w:rPr>
                  <w:color w:val="000000"/>
                  <w:sz w:val="22"/>
                  <w:szCs w:val="22"/>
                </w:rPr>
                <w:t>d) Je zmluva uzavretá v lehote viazanosti ponúk?</w:t>
              </w:r>
            </w:ins>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ins w:id="4106" w:author="Gombosová Erika" w:date="2015-12-11T09:53:00Z"/>
        </w:trPr>
        <w:tc>
          <w:tcPr>
            <w:tcW w:w="9087" w:type="dxa"/>
            <w:gridSpan w:val="7"/>
            <w:shd w:val="clear" w:color="auto" w:fill="auto"/>
            <w:noWrap/>
            <w:vAlign w:val="center"/>
          </w:tcPr>
          <w:p w:rsidR="00E2408D" w:rsidRPr="00BD2FCC" w:rsidRDefault="00E2408D" w:rsidP="00CB451E">
            <w:pPr>
              <w:jc w:val="both"/>
              <w:rPr>
                <w:ins w:id="4107" w:author="Gombosová Erika" w:date="2015-12-11T09:53:00Z"/>
                <w:b/>
                <w:sz w:val="20"/>
                <w:szCs w:val="20"/>
              </w:rPr>
            </w:pPr>
            <w:ins w:id="4108" w:author="Gombosová Erika" w:date="2015-12-11T09:53:00Z">
              <w:r w:rsidRPr="00BD2FCC">
                <w:rPr>
                  <w:b/>
                  <w:sz w:val="20"/>
                  <w:szCs w:val="20"/>
                </w:rPr>
                <w:t>VYJADRENIE</w:t>
              </w:r>
            </w:ins>
          </w:p>
          <w:p w:rsidR="00E2408D" w:rsidRPr="00BD2FCC" w:rsidRDefault="00E2408D" w:rsidP="00CB451E">
            <w:pPr>
              <w:jc w:val="both"/>
              <w:rPr>
                <w:ins w:id="4109" w:author="Gombosová Erika" w:date="2015-12-11T09:53:00Z"/>
                <w:sz w:val="20"/>
                <w:szCs w:val="20"/>
              </w:rPr>
            </w:pPr>
          </w:p>
          <w:p w:rsidR="000C1AA0" w:rsidRPr="00A54276" w:rsidRDefault="000C1AA0" w:rsidP="000C1AA0">
            <w:pPr>
              <w:rPr>
                <w:ins w:id="4110" w:author="Gombosová Erika" w:date="2015-12-15T13:09:00Z"/>
              </w:rPr>
            </w:pPr>
            <w:ins w:id="4111" w:author="Gombosová Erika" w:date="2015-12-15T13:09:00Z">
              <w:r w:rsidRPr="00B64015">
                <w:rPr>
                  <w:sz w:val="20"/>
                  <w:szCs w:val="20"/>
                </w:rPr>
                <w:t xml:space="preserve">Na základe overených skutočností potvrdzujem, že </w:t>
              </w:r>
              <w:r>
                <w:rPr>
                  <w:sz w:val="20"/>
                  <w:szCs w:val="20"/>
                </w:rPr>
                <w:t xml:space="preserve"> </w:t>
              </w:r>
            </w:ins>
            <w:customXmlInsRangeStart w:id="4112" w:author="Gombosová Erika" w:date="2015-12-15T13:09:00Z"/>
            <w:sdt>
              <w:sdtPr>
                <w:rPr>
                  <w:sz w:val="20"/>
                  <w:szCs w:val="20"/>
                </w:rPr>
                <w:id w:val="-1582358554"/>
                <w:placeholder>
                  <w:docPart w:val="3012F2378F9C40F39CA8F9C71E805B3E"/>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InsRangeEnd w:id="4112"/>
                <w:ins w:id="4113" w:author="Gombosová Erika" w:date="2015-12-15T13:09:00Z">
                  <w:r w:rsidRPr="00B64015">
                    <w:rPr>
                      <w:sz w:val="20"/>
                      <w:szCs w:val="20"/>
                    </w:rPr>
                    <w:t>Vyberte položku.</w:t>
                  </w:r>
                </w:ins>
                <w:customXmlInsRangeStart w:id="4114" w:author="Gombosová Erika" w:date="2015-12-15T13:09:00Z"/>
              </w:sdtContent>
            </w:sdt>
            <w:customXmlInsRangeEnd w:id="4114"/>
            <w:ins w:id="4115" w:author="Gombosová Erika" w:date="2015-12-15T13:09:00Z">
              <w:r w:rsidRPr="00B64015">
                <w:rPr>
                  <w:sz w:val="20"/>
                  <w:szCs w:val="20"/>
                </w:rPr>
                <w:t xml:space="preserve">   </w:t>
              </w:r>
            </w:ins>
          </w:p>
          <w:p w:rsidR="00E2408D" w:rsidRPr="00BB2644" w:rsidRDefault="00E2408D">
            <w:pPr>
              <w:rPr>
                <w:ins w:id="4116" w:author="Gombosová Erika" w:date="2015-12-11T09:53:00Z"/>
                <w:b/>
                <w:bCs/>
                <w:color w:val="000000"/>
                <w:sz w:val="22"/>
                <w:szCs w:val="22"/>
              </w:rPr>
              <w:pPrChange w:id="4117" w:author="Gombosová Erika" w:date="2015-12-15T13:09:00Z">
                <w:pPr>
                  <w:jc w:val="center"/>
                </w:pPr>
              </w:pPrChange>
            </w:pPr>
          </w:p>
        </w:tc>
      </w:tr>
      <w:tr w:rsidR="00E2408D" w:rsidRPr="00BB2644" w:rsidTr="00CB451E">
        <w:trPr>
          <w:trHeight w:val="300"/>
          <w:ins w:id="4118" w:author="Gombosová Erika" w:date="2015-12-11T09:53:00Z"/>
        </w:trPr>
        <w:tc>
          <w:tcPr>
            <w:tcW w:w="3559" w:type="dxa"/>
            <w:gridSpan w:val="2"/>
            <w:shd w:val="clear" w:color="auto" w:fill="auto"/>
            <w:vAlign w:val="center"/>
            <w:hideMark/>
          </w:tcPr>
          <w:p w:rsidR="00E2408D" w:rsidRPr="00BB2644" w:rsidRDefault="00E2408D" w:rsidP="00CB451E">
            <w:pPr>
              <w:rPr>
                <w:ins w:id="4119" w:author="Gombosová Erika" w:date="2015-12-11T09:53:00Z"/>
                <w:b/>
                <w:bCs/>
                <w:sz w:val="22"/>
                <w:szCs w:val="22"/>
              </w:rPr>
            </w:pPr>
            <w:ins w:id="4120" w:author="Gombosová Erika" w:date="2015-12-11T09:53:00Z">
              <w:r w:rsidRPr="00BB2644">
                <w:rPr>
                  <w:b/>
                  <w:bCs/>
                  <w:sz w:val="22"/>
                  <w:szCs w:val="22"/>
                </w:rPr>
                <w:t>Kontrolu vykonal</w:t>
              </w:r>
              <w:r w:rsidRPr="00BD2FCC">
                <w:rPr>
                  <w:rStyle w:val="Odkaznapoznmkupodiarou"/>
                  <w:b/>
                  <w:bCs/>
                  <w:sz w:val="20"/>
                  <w:szCs w:val="20"/>
                </w:rPr>
                <w:footnoteReference w:id="71"/>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4123" w:author="Gombosová Erika" w:date="2015-12-11T09:53:00Z"/>
                <w:color w:val="000000"/>
                <w:sz w:val="22"/>
                <w:szCs w:val="22"/>
              </w:rPr>
            </w:pPr>
            <w:ins w:id="4124" w:author="Gombosová Erika" w:date="2015-12-11T09:53:00Z">
              <w:r w:rsidRPr="00BB2644">
                <w:rPr>
                  <w:color w:val="000000"/>
                  <w:sz w:val="22"/>
                  <w:szCs w:val="22"/>
                </w:rPr>
                <w:t> </w:t>
              </w:r>
            </w:ins>
          </w:p>
        </w:tc>
      </w:tr>
      <w:tr w:rsidR="00E2408D" w:rsidRPr="00BB2644" w:rsidTr="00CB451E">
        <w:trPr>
          <w:trHeight w:val="300"/>
          <w:ins w:id="4125" w:author="Gombosová Erika" w:date="2015-12-11T09:53:00Z"/>
        </w:trPr>
        <w:tc>
          <w:tcPr>
            <w:tcW w:w="3559" w:type="dxa"/>
            <w:gridSpan w:val="2"/>
            <w:shd w:val="clear" w:color="auto" w:fill="auto"/>
            <w:vAlign w:val="center"/>
            <w:hideMark/>
          </w:tcPr>
          <w:p w:rsidR="00E2408D" w:rsidRPr="00BB2644" w:rsidRDefault="00E2408D" w:rsidP="00CB451E">
            <w:pPr>
              <w:rPr>
                <w:ins w:id="4126" w:author="Gombosová Erika" w:date="2015-12-11T09:53:00Z"/>
                <w:b/>
                <w:bCs/>
                <w:sz w:val="22"/>
                <w:szCs w:val="22"/>
              </w:rPr>
            </w:pPr>
            <w:ins w:id="4127" w:author="Gombosová Erika" w:date="2015-12-11T09:53:00Z">
              <w:r w:rsidRPr="00BB2644">
                <w:rPr>
                  <w:b/>
                  <w:bCs/>
                  <w:sz w:val="22"/>
                  <w:szCs w:val="22"/>
                </w:rPr>
                <w:t>Dátum:</w:t>
              </w:r>
            </w:ins>
          </w:p>
        </w:tc>
        <w:tc>
          <w:tcPr>
            <w:tcW w:w="5528" w:type="dxa"/>
            <w:gridSpan w:val="5"/>
            <w:shd w:val="clear" w:color="auto" w:fill="auto"/>
            <w:vAlign w:val="center"/>
            <w:hideMark/>
          </w:tcPr>
          <w:p w:rsidR="00E2408D" w:rsidRPr="00BB2644" w:rsidRDefault="00E2408D" w:rsidP="00CB451E">
            <w:pPr>
              <w:rPr>
                <w:ins w:id="4128" w:author="Gombosová Erika" w:date="2015-12-11T09:53:00Z"/>
                <w:color w:val="000000"/>
                <w:sz w:val="22"/>
                <w:szCs w:val="22"/>
              </w:rPr>
            </w:pPr>
            <w:ins w:id="4129" w:author="Gombosová Erika" w:date="2015-12-11T09:53:00Z">
              <w:r w:rsidRPr="00BB2644">
                <w:rPr>
                  <w:color w:val="000000"/>
                  <w:sz w:val="22"/>
                  <w:szCs w:val="22"/>
                </w:rPr>
                <w:t> </w:t>
              </w:r>
            </w:ins>
          </w:p>
        </w:tc>
      </w:tr>
      <w:tr w:rsidR="00E2408D" w:rsidRPr="00BB2644" w:rsidTr="00CB451E">
        <w:trPr>
          <w:trHeight w:val="300"/>
          <w:ins w:id="4130" w:author="Gombosová Erika" w:date="2015-12-11T09:53:00Z"/>
        </w:trPr>
        <w:tc>
          <w:tcPr>
            <w:tcW w:w="3559" w:type="dxa"/>
            <w:gridSpan w:val="2"/>
            <w:shd w:val="clear" w:color="000000" w:fill="FFFFFF"/>
            <w:vAlign w:val="center"/>
            <w:hideMark/>
          </w:tcPr>
          <w:p w:rsidR="00E2408D" w:rsidRPr="00BB2644" w:rsidRDefault="00E2408D" w:rsidP="00CB451E">
            <w:pPr>
              <w:rPr>
                <w:ins w:id="4131" w:author="Gombosová Erika" w:date="2015-12-11T09:53:00Z"/>
                <w:b/>
                <w:bCs/>
                <w:sz w:val="22"/>
                <w:szCs w:val="22"/>
              </w:rPr>
            </w:pPr>
            <w:ins w:id="4132" w:author="Gombosová Erika" w:date="2015-12-11T09:53: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4133" w:author="Gombosová Erika" w:date="2015-12-11T09:53:00Z"/>
                <w:color w:val="000000"/>
                <w:sz w:val="22"/>
                <w:szCs w:val="22"/>
              </w:rPr>
            </w:pPr>
            <w:ins w:id="4134" w:author="Gombosová Erika" w:date="2015-12-11T09:53:00Z">
              <w:r w:rsidRPr="00BB2644">
                <w:rPr>
                  <w:color w:val="000000"/>
                  <w:sz w:val="22"/>
                  <w:szCs w:val="22"/>
                </w:rPr>
                <w:t> </w:t>
              </w:r>
            </w:ins>
          </w:p>
        </w:tc>
      </w:tr>
      <w:tr w:rsidR="00E2408D" w:rsidRPr="00BB2644" w:rsidTr="00CB451E">
        <w:trPr>
          <w:trHeight w:val="300"/>
          <w:ins w:id="4135" w:author="Gombosová Erika" w:date="2015-12-11T09:53:00Z"/>
        </w:trPr>
        <w:tc>
          <w:tcPr>
            <w:tcW w:w="9087" w:type="dxa"/>
            <w:gridSpan w:val="7"/>
            <w:shd w:val="clear" w:color="auto" w:fill="auto"/>
            <w:noWrap/>
            <w:vAlign w:val="bottom"/>
            <w:hideMark/>
          </w:tcPr>
          <w:p w:rsidR="00E2408D" w:rsidRPr="00BB2644" w:rsidRDefault="00E2408D" w:rsidP="00CB451E">
            <w:pPr>
              <w:jc w:val="center"/>
              <w:rPr>
                <w:ins w:id="4136" w:author="Gombosová Erika" w:date="2015-12-11T09:53:00Z"/>
                <w:color w:val="000000"/>
                <w:sz w:val="22"/>
                <w:szCs w:val="22"/>
              </w:rPr>
            </w:pPr>
            <w:ins w:id="4137" w:author="Gombosová Erika" w:date="2015-12-11T09:53:00Z">
              <w:r w:rsidRPr="00BB2644">
                <w:rPr>
                  <w:color w:val="000000"/>
                  <w:sz w:val="22"/>
                  <w:szCs w:val="22"/>
                </w:rPr>
                <w:t> </w:t>
              </w:r>
            </w:ins>
          </w:p>
        </w:tc>
      </w:tr>
      <w:tr w:rsidR="00E2408D" w:rsidRPr="00BB2644" w:rsidTr="00CB451E">
        <w:trPr>
          <w:trHeight w:val="300"/>
          <w:ins w:id="4138" w:author="Gombosová Erika" w:date="2015-12-11T09:53:00Z"/>
        </w:trPr>
        <w:tc>
          <w:tcPr>
            <w:tcW w:w="3559" w:type="dxa"/>
            <w:gridSpan w:val="2"/>
            <w:shd w:val="clear" w:color="000000" w:fill="FFFFFF"/>
            <w:vAlign w:val="center"/>
            <w:hideMark/>
          </w:tcPr>
          <w:p w:rsidR="00E2408D" w:rsidRPr="00BB2644" w:rsidRDefault="00E2408D" w:rsidP="00CB451E">
            <w:pPr>
              <w:rPr>
                <w:ins w:id="4139" w:author="Gombosová Erika" w:date="2015-12-11T09:53:00Z"/>
                <w:b/>
                <w:bCs/>
                <w:sz w:val="22"/>
                <w:szCs w:val="22"/>
              </w:rPr>
            </w:pPr>
            <w:ins w:id="4140" w:author="Gombosová Erika" w:date="2015-12-11T09:53:00Z">
              <w:r w:rsidRPr="00BB2644">
                <w:rPr>
                  <w:b/>
                  <w:bCs/>
                  <w:sz w:val="22"/>
                  <w:szCs w:val="22"/>
                </w:rPr>
                <w:t>Kontrolu vykonal</w:t>
              </w:r>
              <w:r w:rsidRPr="00BD2FCC">
                <w:rPr>
                  <w:rStyle w:val="Odkaznapoznmkupodiarou"/>
                  <w:b/>
                  <w:bCs/>
                  <w:sz w:val="20"/>
                  <w:szCs w:val="20"/>
                </w:rPr>
                <w:footnoteReference w:id="72"/>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4143" w:author="Gombosová Erika" w:date="2015-12-11T09:53:00Z"/>
                <w:color w:val="000000"/>
                <w:sz w:val="22"/>
                <w:szCs w:val="22"/>
              </w:rPr>
            </w:pPr>
            <w:ins w:id="4144" w:author="Gombosová Erika" w:date="2015-12-11T09:53:00Z">
              <w:r w:rsidRPr="00BB2644">
                <w:rPr>
                  <w:color w:val="000000"/>
                  <w:sz w:val="22"/>
                  <w:szCs w:val="22"/>
                </w:rPr>
                <w:t> </w:t>
              </w:r>
            </w:ins>
          </w:p>
        </w:tc>
      </w:tr>
      <w:tr w:rsidR="00E2408D" w:rsidRPr="00BB2644" w:rsidTr="00CB451E">
        <w:trPr>
          <w:trHeight w:val="300"/>
          <w:ins w:id="4145" w:author="Gombosová Erika" w:date="2015-12-11T09:53:00Z"/>
        </w:trPr>
        <w:tc>
          <w:tcPr>
            <w:tcW w:w="3559" w:type="dxa"/>
            <w:gridSpan w:val="2"/>
            <w:shd w:val="clear" w:color="000000" w:fill="FFFFFF"/>
            <w:vAlign w:val="center"/>
            <w:hideMark/>
          </w:tcPr>
          <w:p w:rsidR="00E2408D" w:rsidRPr="00BB2644" w:rsidRDefault="00E2408D" w:rsidP="00CB451E">
            <w:pPr>
              <w:rPr>
                <w:ins w:id="4146" w:author="Gombosová Erika" w:date="2015-12-11T09:53:00Z"/>
                <w:b/>
                <w:bCs/>
                <w:sz w:val="22"/>
                <w:szCs w:val="22"/>
              </w:rPr>
            </w:pPr>
            <w:ins w:id="4147" w:author="Gombosová Erika" w:date="2015-12-11T09:53:00Z">
              <w:r w:rsidRPr="00BB2644">
                <w:rPr>
                  <w:b/>
                  <w:bCs/>
                  <w:sz w:val="22"/>
                  <w:szCs w:val="22"/>
                </w:rPr>
                <w:t xml:space="preserve">Dátum: </w:t>
              </w:r>
            </w:ins>
          </w:p>
        </w:tc>
        <w:tc>
          <w:tcPr>
            <w:tcW w:w="5528" w:type="dxa"/>
            <w:gridSpan w:val="5"/>
            <w:shd w:val="clear" w:color="auto" w:fill="auto"/>
            <w:vAlign w:val="center"/>
            <w:hideMark/>
          </w:tcPr>
          <w:p w:rsidR="00E2408D" w:rsidRPr="00BB2644" w:rsidRDefault="00E2408D" w:rsidP="00CB451E">
            <w:pPr>
              <w:rPr>
                <w:ins w:id="4148" w:author="Gombosová Erika" w:date="2015-12-11T09:53:00Z"/>
                <w:color w:val="000000"/>
                <w:sz w:val="22"/>
                <w:szCs w:val="22"/>
              </w:rPr>
            </w:pPr>
            <w:ins w:id="4149" w:author="Gombosová Erika" w:date="2015-12-11T09:53:00Z">
              <w:r w:rsidRPr="00BB2644">
                <w:rPr>
                  <w:color w:val="000000"/>
                  <w:sz w:val="22"/>
                  <w:szCs w:val="22"/>
                </w:rPr>
                <w:t> </w:t>
              </w:r>
            </w:ins>
          </w:p>
        </w:tc>
      </w:tr>
      <w:tr w:rsidR="00E2408D" w:rsidRPr="00BB2644" w:rsidTr="00CB451E">
        <w:trPr>
          <w:trHeight w:val="300"/>
          <w:ins w:id="4150" w:author="Gombosová Erika" w:date="2015-12-11T09:53:00Z"/>
        </w:trPr>
        <w:tc>
          <w:tcPr>
            <w:tcW w:w="3559" w:type="dxa"/>
            <w:gridSpan w:val="2"/>
            <w:shd w:val="clear" w:color="000000" w:fill="FFFFFF"/>
            <w:vAlign w:val="center"/>
            <w:hideMark/>
          </w:tcPr>
          <w:p w:rsidR="00E2408D" w:rsidRPr="00BB2644" w:rsidRDefault="00E2408D" w:rsidP="00CB451E">
            <w:pPr>
              <w:rPr>
                <w:ins w:id="4151" w:author="Gombosová Erika" w:date="2015-12-11T09:53:00Z"/>
                <w:b/>
                <w:bCs/>
                <w:sz w:val="22"/>
                <w:szCs w:val="22"/>
              </w:rPr>
            </w:pPr>
            <w:ins w:id="4152" w:author="Gombosová Erika" w:date="2015-12-11T09:53: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4153" w:author="Gombosová Erika" w:date="2015-12-11T09:53:00Z"/>
                <w:color w:val="000000"/>
                <w:sz w:val="22"/>
                <w:szCs w:val="22"/>
              </w:rPr>
            </w:pPr>
            <w:ins w:id="4154" w:author="Gombosová Erika" w:date="2015-12-11T09:53:00Z">
              <w:r w:rsidRPr="00BB2644">
                <w:rPr>
                  <w:color w:val="000000"/>
                  <w:sz w:val="22"/>
                  <w:szCs w:val="22"/>
                </w:rPr>
                <w:t> </w:t>
              </w:r>
            </w:ins>
          </w:p>
        </w:tc>
      </w:tr>
      <w:tr w:rsidR="00BB2644" w:rsidRPr="00BB2644" w:rsidDel="00177098" w:rsidTr="00E2408D">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4155" w:author="Gombosová Erika" w:date="2015-12-11T09:53:00Z">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del w:id="4156" w:author="Tibor Barna" w:date="2016-01-04T09:08:00Z"/>
          <w:trPrChange w:id="4157" w:author="Gombosová Erika" w:date="2015-12-11T09:53:00Z">
            <w:trPr>
              <w:trHeight w:val="300"/>
            </w:trPr>
          </w:trPrChange>
        </w:trPr>
        <w:tc>
          <w:tcPr>
            <w:tcW w:w="3559" w:type="dxa"/>
            <w:gridSpan w:val="2"/>
            <w:shd w:val="clear" w:color="auto" w:fill="auto"/>
            <w:tcPrChange w:id="4158" w:author="Gombosová Erika" w:date="2015-12-11T09:53:00Z">
              <w:tcPr>
                <w:tcW w:w="3559" w:type="dxa"/>
                <w:gridSpan w:val="2"/>
                <w:shd w:val="clear" w:color="auto" w:fill="auto"/>
              </w:tcPr>
            </w:tcPrChange>
          </w:tcPr>
          <w:p w:rsidR="00BB2644" w:rsidRPr="00BB2644" w:rsidDel="00177098" w:rsidRDefault="00BB2644" w:rsidP="00BB2644">
            <w:pPr>
              <w:rPr>
                <w:del w:id="4159" w:author="Tibor Barna" w:date="2016-01-04T09:08:00Z"/>
                <w:b/>
                <w:bCs/>
                <w:sz w:val="22"/>
                <w:szCs w:val="22"/>
              </w:rPr>
            </w:pPr>
            <w:del w:id="4160" w:author="Tibor Barna" w:date="2016-01-04T09:08:00Z">
              <w:r w:rsidRPr="00BB2644" w:rsidDel="00177098">
                <w:rPr>
                  <w:b/>
                  <w:bCs/>
                  <w:sz w:val="22"/>
                  <w:szCs w:val="22"/>
                </w:rPr>
                <w:delText>Kontrolu vykonal:</w:delText>
              </w:r>
            </w:del>
          </w:p>
        </w:tc>
        <w:tc>
          <w:tcPr>
            <w:tcW w:w="5528" w:type="dxa"/>
            <w:gridSpan w:val="5"/>
            <w:shd w:val="clear" w:color="auto" w:fill="auto"/>
            <w:vAlign w:val="center"/>
            <w:hideMark/>
            <w:tcPrChange w:id="4161" w:author="Gombosová Erika" w:date="2015-12-11T09:53:00Z">
              <w:tcPr>
                <w:tcW w:w="5528" w:type="dxa"/>
                <w:gridSpan w:val="5"/>
                <w:shd w:val="clear" w:color="auto" w:fill="auto"/>
                <w:vAlign w:val="center"/>
                <w:hideMark/>
              </w:tcPr>
            </w:tcPrChange>
          </w:tcPr>
          <w:p w:rsidR="00BB2644" w:rsidRPr="00BB2644" w:rsidDel="00177098" w:rsidRDefault="00BB2644" w:rsidP="00BB2644">
            <w:pPr>
              <w:rPr>
                <w:del w:id="4162" w:author="Tibor Barna" w:date="2016-01-04T09:08:00Z"/>
                <w:color w:val="000000"/>
                <w:sz w:val="22"/>
                <w:szCs w:val="22"/>
              </w:rPr>
            </w:pPr>
            <w:del w:id="4163" w:author="Tibor Barna" w:date="2016-01-04T09:08:00Z">
              <w:r w:rsidRPr="00BB2644" w:rsidDel="00177098">
                <w:rPr>
                  <w:color w:val="000000"/>
                  <w:sz w:val="22"/>
                  <w:szCs w:val="22"/>
                </w:rPr>
                <w:delText> </w:delText>
              </w:r>
            </w:del>
          </w:p>
        </w:tc>
      </w:tr>
      <w:tr w:rsidR="00BB2644" w:rsidRPr="00BB2644" w:rsidDel="00177098" w:rsidTr="00E2408D">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4164" w:author="Gombosová Erika" w:date="2015-12-11T09:53:00Z">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del w:id="4165" w:author="Tibor Barna" w:date="2016-01-04T09:08:00Z"/>
          <w:trPrChange w:id="4166" w:author="Gombosová Erika" w:date="2015-12-11T09:53:00Z">
            <w:trPr>
              <w:trHeight w:val="300"/>
            </w:trPr>
          </w:trPrChange>
        </w:trPr>
        <w:tc>
          <w:tcPr>
            <w:tcW w:w="3559" w:type="dxa"/>
            <w:gridSpan w:val="2"/>
            <w:shd w:val="clear" w:color="auto" w:fill="auto"/>
            <w:tcPrChange w:id="4167" w:author="Gombosová Erika" w:date="2015-12-11T09:53:00Z">
              <w:tcPr>
                <w:tcW w:w="3559" w:type="dxa"/>
                <w:gridSpan w:val="2"/>
                <w:shd w:val="clear" w:color="auto" w:fill="auto"/>
              </w:tcPr>
            </w:tcPrChange>
          </w:tcPr>
          <w:p w:rsidR="00BB2644" w:rsidRPr="00BB2644" w:rsidDel="00177098" w:rsidRDefault="00BB2644" w:rsidP="00BB2644">
            <w:pPr>
              <w:rPr>
                <w:del w:id="4168" w:author="Tibor Barna" w:date="2016-01-04T09:08:00Z"/>
                <w:b/>
                <w:bCs/>
                <w:sz w:val="22"/>
                <w:szCs w:val="22"/>
              </w:rPr>
            </w:pPr>
            <w:del w:id="4169" w:author="Tibor Barna" w:date="2016-01-04T09:08:00Z">
              <w:r w:rsidRPr="00BB2644" w:rsidDel="00177098">
                <w:rPr>
                  <w:b/>
                  <w:bCs/>
                  <w:sz w:val="22"/>
                  <w:szCs w:val="22"/>
                </w:rPr>
                <w:delText>Dátum:</w:delText>
              </w:r>
            </w:del>
          </w:p>
        </w:tc>
        <w:tc>
          <w:tcPr>
            <w:tcW w:w="5528" w:type="dxa"/>
            <w:gridSpan w:val="5"/>
            <w:shd w:val="clear" w:color="auto" w:fill="auto"/>
            <w:vAlign w:val="center"/>
            <w:hideMark/>
            <w:tcPrChange w:id="4170" w:author="Gombosová Erika" w:date="2015-12-11T09:53:00Z">
              <w:tcPr>
                <w:tcW w:w="5528" w:type="dxa"/>
                <w:gridSpan w:val="5"/>
                <w:shd w:val="clear" w:color="auto" w:fill="auto"/>
                <w:vAlign w:val="center"/>
                <w:hideMark/>
              </w:tcPr>
            </w:tcPrChange>
          </w:tcPr>
          <w:p w:rsidR="00BB2644" w:rsidRPr="00BB2644" w:rsidDel="00177098" w:rsidRDefault="00BB2644" w:rsidP="00BB2644">
            <w:pPr>
              <w:rPr>
                <w:del w:id="4171" w:author="Tibor Barna" w:date="2016-01-04T09:08:00Z"/>
                <w:color w:val="000000"/>
                <w:sz w:val="22"/>
                <w:szCs w:val="22"/>
              </w:rPr>
            </w:pPr>
            <w:del w:id="4172" w:author="Tibor Barna" w:date="2016-01-04T09:08:00Z">
              <w:r w:rsidRPr="00BB2644" w:rsidDel="00177098">
                <w:rPr>
                  <w:color w:val="000000"/>
                  <w:sz w:val="22"/>
                  <w:szCs w:val="22"/>
                </w:rPr>
                <w:delText> </w:delText>
              </w:r>
            </w:del>
          </w:p>
        </w:tc>
      </w:tr>
      <w:tr w:rsidR="00BB2644" w:rsidRPr="00BB2644" w:rsidDel="00177098" w:rsidTr="00E2408D">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4173" w:author="Gombosová Erika" w:date="2015-12-11T09:53:00Z">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30"/>
          <w:del w:id="4174" w:author="Tibor Barna" w:date="2016-01-04T09:08:00Z"/>
          <w:trPrChange w:id="4175" w:author="Gombosová Erika" w:date="2015-12-11T09:53:00Z">
            <w:trPr>
              <w:trHeight w:val="330"/>
            </w:trPr>
          </w:trPrChange>
        </w:trPr>
        <w:tc>
          <w:tcPr>
            <w:tcW w:w="3559" w:type="dxa"/>
            <w:gridSpan w:val="2"/>
            <w:shd w:val="clear" w:color="000000" w:fill="FFFFFF"/>
            <w:tcPrChange w:id="4176" w:author="Gombosová Erika" w:date="2015-12-11T09:53:00Z">
              <w:tcPr>
                <w:tcW w:w="3559" w:type="dxa"/>
                <w:gridSpan w:val="2"/>
                <w:shd w:val="clear" w:color="000000" w:fill="FFFFFF"/>
              </w:tcPr>
            </w:tcPrChange>
          </w:tcPr>
          <w:p w:rsidR="00BB2644" w:rsidRPr="00BB2644" w:rsidDel="00177098" w:rsidRDefault="00BB2644" w:rsidP="00BB2644">
            <w:pPr>
              <w:rPr>
                <w:del w:id="4177" w:author="Tibor Barna" w:date="2016-01-04T09:08:00Z"/>
                <w:b/>
                <w:bCs/>
                <w:sz w:val="22"/>
                <w:szCs w:val="22"/>
              </w:rPr>
            </w:pPr>
            <w:del w:id="4178" w:author="Tibor Barna" w:date="2016-01-04T09:08:00Z">
              <w:r w:rsidRPr="00BB2644" w:rsidDel="00177098">
                <w:rPr>
                  <w:b/>
                  <w:bCs/>
                  <w:sz w:val="22"/>
                  <w:szCs w:val="22"/>
                </w:rPr>
                <w:delText>Podpis:</w:delText>
              </w:r>
            </w:del>
          </w:p>
        </w:tc>
        <w:tc>
          <w:tcPr>
            <w:tcW w:w="5528" w:type="dxa"/>
            <w:gridSpan w:val="5"/>
            <w:shd w:val="clear" w:color="auto" w:fill="auto"/>
            <w:vAlign w:val="center"/>
            <w:hideMark/>
            <w:tcPrChange w:id="4179" w:author="Gombosová Erika" w:date="2015-12-11T09:53:00Z">
              <w:tcPr>
                <w:tcW w:w="5528" w:type="dxa"/>
                <w:gridSpan w:val="5"/>
                <w:shd w:val="clear" w:color="auto" w:fill="auto"/>
                <w:vAlign w:val="center"/>
                <w:hideMark/>
              </w:tcPr>
            </w:tcPrChange>
          </w:tcPr>
          <w:p w:rsidR="00BB2644" w:rsidRPr="00BB2644" w:rsidDel="00177098" w:rsidRDefault="00BB2644" w:rsidP="00BB2644">
            <w:pPr>
              <w:rPr>
                <w:del w:id="4180" w:author="Tibor Barna" w:date="2016-01-04T09:08:00Z"/>
                <w:color w:val="000000"/>
                <w:sz w:val="22"/>
                <w:szCs w:val="22"/>
              </w:rPr>
            </w:pPr>
            <w:del w:id="4181" w:author="Tibor Barna" w:date="2016-01-04T09:08:00Z">
              <w:r w:rsidRPr="00BB2644" w:rsidDel="00177098">
                <w:rPr>
                  <w:color w:val="000000"/>
                  <w:sz w:val="22"/>
                  <w:szCs w:val="22"/>
                </w:rPr>
                <w:delText> </w:delText>
              </w:r>
            </w:del>
          </w:p>
        </w:tc>
      </w:tr>
      <w:tr w:rsidR="00BB2644" w:rsidRPr="00BB2644" w:rsidDel="00177098" w:rsidTr="00E2408D">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4182" w:author="Gombosová Erika" w:date="2015-12-11T09:53:00Z">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del w:id="4183" w:author="Tibor Barna" w:date="2016-01-04T09:08:00Z"/>
          <w:trPrChange w:id="4184" w:author="Gombosová Erika" w:date="2015-12-11T09:53:00Z">
            <w:trPr>
              <w:trHeight w:val="300"/>
            </w:trPr>
          </w:trPrChange>
        </w:trPr>
        <w:tc>
          <w:tcPr>
            <w:tcW w:w="9087" w:type="dxa"/>
            <w:gridSpan w:val="7"/>
            <w:shd w:val="clear" w:color="auto" w:fill="auto"/>
            <w:noWrap/>
            <w:vAlign w:val="bottom"/>
            <w:tcPrChange w:id="4185" w:author="Gombosová Erika" w:date="2015-12-11T09:53:00Z">
              <w:tcPr>
                <w:tcW w:w="9087" w:type="dxa"/>
                <w:gridSpan w:val="7"/>
                <w:shd w:val="clear" w:color="auto" w:fill="auto"/>
                <w:noWrap/>
                <w:vAlign w:val="bottom"/>
              </w:tcPr>
            </w:tcPrChange>
          </w:tcPr>
          <w:p w:rsidR="00BB2644" w:rsidRPr="00BB2644" w:rsidDel="00177098" w:rsidRDefault="00BB2644" w:rsidP="00BB2644">
            <w:pPr>
              <w:jc w:val="center"/>
              <w:rPr>
                <w:del w:id="4186" w:author="Tibor Barna" w:date="2016-01-04T09:08:00Z"/>
                <w:color w:val="000000"/>
                <w:sz w:val="22"/>
                <w:szCs w:val="22"/>
              </w:rPr>
            </w:pPr>
            <w:del w:id="4187" w:author="Tibor Barna" w:date="2016-01-04T09:08:00Z">
              <w:r w:rsidRPr="00BB2644" w:rsidDel="00177098">
                <w:rPr>
                  <w:color w:val="000000"/>
                  <w:sz w:val="22"/>
                  <w:szCs w:val="22"/>
                </w:rPr>
                <w:delText> </w:delText>
              </w:r>
            </w:del>
          </w:p>
        </w:tc>
      </w:tr>
      <w:tr w:rsidR="00BB2644" w:rsidRPr="00BB2644" w:rsidDel="00177098" w:rsidTr="00E2408D">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4188" w:author="Gombosová Erika" w:date="2015-12-11T09:53:00Z">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del w:id="4189" w:author="Tibor Barna" w:date="2016-01-04T09:08:00Z"/>
          <w:trPrChange w:id="4190" w:author="Gombosová Erika" w:date="2015-12-11T09:53:00Z">
            <w:trPr>
              <w:trHeight w:val="300"/>
            </w:trPr>
          </w:trPrChange>
        </w:trPr>
        <w:tc>
          <w:tcPr>
            <w:tcW w:w="3559" w:type="dxa"/>
            <w:gridSpan w:val="2"/>
            <w:shd w:val="clear" w:color="000000" w:fill="FFFFFF"/>
            <w:tcPrChange w:id="4191" w:author="Gombosová Erika" w:date="2015-12-11T09:53:00Z">
              <w:tcPr>
                <w:tcW w:w="3559" w:type="dxa"/>
                <w:gridSpan w:val="2"/>
                <w:shd w:val="clear" w:color="000000" w:fill="FFFFFF"/>
              </w:tcPr>
            </w:tcPrChange>
          </w:tcPr>
          <w:p w:rsidR="00BB2644" w:rsidRPr="00BB2644" w:rsidDel="00177098" w:rsidRDefault="00BB2644" w:rsidP="00BB2644">
            <w:pPr>
              <w:rPr>
                <w:del w:id="4192" w:author="Tibor Barna" w:date="2016-01-04T09:08:00Z"/>
                <w:b/>
                <w:bCs/>
                <w:sz w:val="22"/>
                <w:szCs w:val="22"/>
              </w:rPr>
            </w:pPr>
            <w:del w:id="4193" w:author="Tibor Barna" w:date="2016-01-04T09:08:00Z">
              <w:r w:rsidRPr="00BB2644" w:rsidDel="00177098">
                <w:rPr>
                  <w:b/>
                  <w:bCs/>
                  <w:sz w:val="22"/>
                  <w:szCs w:val="22"/>
                </w:rPr>
                <w:delText>Kontrolu vykonal:</w:delText>
              </w:r>
            </w:del>
          </w:p>
        </w:tc>
        <w:tc>
          <w:tcPr>
            <w:tcW w:w="5528" w:type="dxa"/>
            <w:gridSpan w:val="5"/>
            <w:shd w:val="clear" w:color="auto" w:fill="auto"/>
            <w:vAlign w:val="center"/>
            <w:hideMark/>
            <w:tcPrChange w:id="4194" w:author="Gombosová Erika" w:date="2015-12-11T09:53:00Z">
              <w:tcPr>
                <w:tcW w:w="5528" w:type="dxa"/>
                <w:gridSpan w:val="5"/>
                <w:shd w:val="clear" w:color="auto" w:fill="auto"/>
                <w:vAlign w:val="center"/>
                <w:hideMark/>
              </w:tcPr>
            </w:tcPrChange>
          </w:tcPr>
          <w:p w:rsidR="00BB2644" w:rsidRPr="00BB2644" w:rsidDel="00177098" w:rsidRDefault="00BB2644" w:rsidP="00BB2644">
            <w:pPr>
              <w:rPr>
                <w:del w:id="4195" w:author="Tibor Barna" w:date="2016-01-04T09:08:00Z"/>
                <w:color w:val="000000"/>
                <w:sz w:val="22"/>
                <w:szCs w:val="22"/>
              </w:rPr>
            </w:pPr>
            <w:del w:id="4196" w:author="Tibor Barna" w:date="2016-01-04T09:08:00Z">
              <w:r w:rsidRPr="00BB2644" w:rsidDel="00177098">
                <w:rPr>
                  <w:color w:val="000000"/>
                  <w:sz w:val="22"/>
                  <w:szCs w:val="22"/>
                </w:rPr>
                <w:delText> </w:delText>
              </w:r>
            </w:del>
          </w:p>
        </w:tc>
      </w:tr>
      <w:tr w:rsidR="00BB2644" w:rsidRPr="00BB2644" w:rsidDel="00177098" w:rsidTr="00E2408D">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4197" w:author="Gombosová Erika" w:date="2015-12-11T09:53:00Z">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00"/>
          <w:del w:id="4198" w:author="Tibor Barna" w:date="2016-01-04T09:08:00Z"/>
          <w:trPrChange w:id="4199" w:author="Gombosová Erika" w:date="2015-12-11T09:53:00Z">
            <w:trPr>
              <w:trHeight w:val="300"/>
            </w:trPr>
          </w:trPrChange>
        </w:trPr>
        <w:tc>
          <w:tcPr>
            <w:tcW w:w="3559" w:type="dxa"/>
            <w:gridSpan w:val="2"/>
            <w:shd w:val="clear" w:color="000000" w:fill="FFFFFF"/>
            <w:tcPrChange w:id="4200" w:author="Gombosová Erika" w:date="2015-12-11T09:53:00Z">
              <w:tcPr>
                <w:tcW w:w="3559" w:type="dxa"/>
                <w:gridSpan w:val="2"/>
                <w:shd w:val="clear" w:color="000000" w:fill="FFFFFF"/>
              </w:tcPr>
            </w:tcPrChange>
          </w:tcPr>
          <w:p w:rsidR="00BB2644" w:rsidRPr="00BB2644" w:rsidDel="00177098" w:rsidRDefault="00BB2644" w:rsidP="00BB2644">
            <w:pPr>
              <w:rPr>
                <w:del w:id="4201" w:author="Tibor Barna" w:date="2016-01-04T09:08:00Z"/>
                <w:b/>
                <w:bCs/>
                <w:sz w:val="22"/>
                <w:szCs w:val="22"/>
              </w:rPr>
            </w:pPr>
            <w:del w:id="4202" w:author="Tibor Barna" w:date="2016-01-04T09:08:00Z">
              <w:r w:rsidRPr="00BB2644" w:rsidDel="00177098">
                <w:rPr>
                  <w:b/>
                  <w:bCs/>
                  <w:sz w:val="22"/>
                  <w:szCs w:val="22"/>
                </w:rPr>
                <w:delText xml:space="preserve">Dátum: </w:delText>
              </w:r>
            </w:del>
          </w:p>
        </w:tc>
        <w:tc>
          <w:tcPr>
            <w:tcW w:w="5528" w:type="dxa"/>
            <w:gridSpan w:val="5"/>
            <w:shd w:val="clear" w:color="auto" w:fill="auto"/>
            <w:vAlign w:val="center"/>
            <w:hideMark/>
            <w:tcPrChange w:id="4203" w:author="Gombosová Erika" w:date="2015-12-11T09:53:00Z">
              <w:tcPr>
                <w:tcW w:w="5528" w:type="dxa"/>
                <w:gridSpan w:val="5"/>
                <w:shd w:val="clear" w:color="auto" w:fill="auto"/>
                <w:vAlign w:val="center"/>
                <w:hideMark/>
              </w:tcPr>
            </w:tcPrChange>
          </w:tcPr>
          <w:p w:rsidR="00BB2644" w:rsidRPr="00BB2644" w:rsidDel="00177098" w:rsidRDefault="00BB2644" w:rsidP="00BB2644">
            <w:pPr>
              <w:rPr>
                <w:del w:id="4204" w:author="Tibor Barna" w:date="2016-01-04T09:08:00Z"/>
                <w:color w:val="000000"/>
                <w:sz w:val="22"/>
                <w:szCs w:val="22"/>
              </w:rPr>
            </w:pPr>
            <w:del w:id="4205" w:author="Tibor Barna" w:date="2016-01-04T09:08:00Z">
              <w:r w:rsidRPr="00BB2644" w:rsidDel="00177098">
                <w:rPr>
                  <w:color w:val="000000"/>
                  <w:sz w:val="22"/>
                  <w:szCs w:val="22"/>
                </w:rPr>
                <w:delText> </w:delText>
              </w:r>
            </w:del>
          </w:p>
        </w:tc>
      </w:tr>
      <w:tr w:rsidR="00BB2644" w:rsidRPr="00BB2644" w:rsidDel="00177098" w:rsidTr="00E2408D">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4206" w:author="Gombosová Erika" w:date="2015-12-11T09:53:00Z">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30"/>
          <w:del w:id="4207" w:author="Tibor Barna" w:date="2016-01-04T09:08:00Z"/>
          <w:trPrChange w:id="4208" w:author="Gombosová Erika" w:date="2015-12-11T09:53:00Z">
            <w:trPr>
              <w:trHeight w:val="330"/>
            </w:trPr>
          </w:trPrChange>
        </w:trPr>
        <w:tc>
          <w:tcPr>
            <w:tcW w:w="3559" w:type="dxa"/>
            <w:gridSpan w:val="2"/>
            <w:shd w:val="clear" w:color="000000" w:fill="FFFFFF"/>
            <w:tcPrChange w:id="4209" w:author="Gombosová Erika" w:date="2015-12-11T09:53:00Z">
              <w:tcPr>
                <w:tcW w:w="3559" w:type="dxa"/>
                <w:gridSpan w:val="2"/>
                <w:shd w:val="clear" w:color="000000" w:fill="FFFFFF"/>
              </w:tcPr>
            </w:tcPrChange>
          </w:tcPr>
          <w:p w:rsidR="00BB2644" w:rsidRPr="00BB2644" w:rsidDel="00177098" w:rsidRDefault="00BB2644" w:rsidP="00BB2644">
            <w:pPr>
              <w:rPr>
                <w:del w:id="4210" w:author="Tibor Barna" w:date="2016-01-04T09:08:00Z"/>
                <w:b/>
                <w:bCs/>
                <w:sz w:val="22"/>
                <w:szCs w:val="22"/>
              </w:rPr>
            </w:pPr>
            <w:del w:id="4211" w:author="Tibor Barna" w:date="2016-01-04T09:08:00Z">
              <w:r w:rsidRPr="00BB2644" w:rsidDel="00177098">
                <w:rPr>
                  <w:b/>
                  <w:bCs/>
                  <w:sz w:val="22"/>
                  <w:szCs w:val="22"/>
                </w:rPr>
                <w:delText>Podpis:</w:delText>
              </w:r>
            </w:del>
          </w:p>
        </w:tc>
        <w:tc>
          <w:tcPr>
            <w:tcW w:w="5528" w:type="dxa"/>
            <w:gridSpan w:val="5"/>
            <w:shd w:val="clear" w:color="auto" w:fill="auto"/>
            <w:vAlign w:val="center"/>
            <w:hideMark/>
            <w:tcPrChange w:id="4212" w:author="Gombosová Erika" w:date="2015-12-11T09:53:00Z">
              <w:tcPr>
                <w:tcW w:w="5528" w:type="dxa"/>
                <w:gridSpan w:val="5"/>
                <w:shd w:val="clear" w:color="auto" w:fill="auto"/>
                <w:vAlign w:val="center"/>
                <w:hideMark/>
              </w:tcPr>
            </w:tcPrChange>
          </w:tcPr>
          <w:p w:rsidR="00BB2644" w:rsidRPr="00BB2644" w:rsidDel="00177098" w:rsidRDefault="00BB2644" w:rsidP="00BB2644">
            <w:pPr>
              <w:rPr>
                <w:del w:id="4213" w:author="Tibor Barna" w:date="2016-01-04T09:08:00Z"/>
                <w:color w:val="000000"/>
                <w:sz w:val="22"/>
                <w:szCs w:val="22"/>
              </w:rPr>
            </w:pPr>
            <w:del w:id="4214" w:author="Tibor Barna" w:date="2016-01-04T09:08:00Z">
              <w:r w:rsidRPr="00BB2644" w:rsidDel="00177098">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215" w:name="KZ_37"/>
            <w:r w:rsidRPr="00BB2644">
              <w:rPr>
                <w:b/>
                <w:bCs/>
                <w:color w:val="FFFFFF"/>
              </w:rPr>
              <w:lastRenderedPageBreak/>
              <w:t xml:space="preserve">Kontrolný zoznam k </w:t>
            </w:r>
            <w:proofErr w:type="spellStart"/>
            <w:ins w:id="4216" w:author="Gombosová Erika" w:date="2015-12-15T16:47:00Z">
              <w:r w:rsidR="00432B14">
                <w:rPr>
                  <w:b/>
                  <w:bCs/>
                  <w:color w:val="FFFFFF"/>
                </w:rPr>
                <w:t>finančnej</w:t>
              </w:r>
            </w:ins>
            <w:del w:id="4217" w:author="Gombosová Erika" w:date="2015-12-15T16:47:00Z">
              <w:r w:rsidRPr="00BB2644" w:rsidDel="00432B14">
                <w:rPr>
                  <w:b/>
                  <w:bCs/>
                  <w:color w:val="FFFFFF"/>
                </w:rPr>
                <w:delText xml:space="preserve">administratívnej </w:delText>
              </w:r>
            </w:del>
            <w:r w:rsidRPr="00BB2644">
              <w:rPr>
                <w:b/>
                <w:bCs/>
                <w:color w:val="FFFFFF"/>
              </w:rPr>
              <w:t>kontrole</w:t>
            </w:r>
            <w:proofErr w:type="spellEnd"/>
            <w:r w:rsidRPr="00BB2644">
              <w:rPr>
                <w:b/>
                <w:bCs/>
                <w:color w:val="FFFFFF"/>
              </w:rPr>
              <w:t xml:space="preserve"> VO</w:t>
            </w:r>
            <w:r w:rsidRPr="00BB2644">
              <w:rPr>
                <w:b/>
                <w:bCs/>
                <w:color w:val="FFFFFF"/>
              </w:rPr>
              <w:br/>
            </w:r>
            <w:r w:rsidR="002A537C" w:rsidRPr="002A537C">
              <w:rPr>
                <w:b/>
                <w:bCs/>
                <w:color w:val="FFFFFF"/>
              </w:rPr>
              <w:t>Zákazka podľa § 9 ods. 9 ZVO - do 5000 EUR - štandardná ex-post kontrola</w:t>
            </w:r>
          </w:p>
        </w:tc>
      </w:tr>
      <w:bookmarkEnd w:id="4215"/>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do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Identifikátor zákazky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zamestnanec vykonávajúci kontrolu oboznámený s rizikovými indikátormi, ktoré sú uvedené v Systéme riadenia EŠIF, v časti kontrola verejného obstarávania - spolupráca s PMÚ a </w:t>
            </w:r>
            <w:r w:rsidRPr="00BB2644">
              <w:rPr>
                <w:color w:val="000000"/>
                <w:sz w:val="22"/>
                <w:szCs w:val="22"/>
              </w:rPr>
              <w:lastRenderedPageBreak/>
              <w:t>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Oslovil alebo identifikoval prijímateľ minimálne piatich potenciálnych dodávateľov za účelom výberu úspešného uchádzača?</w:t>
            </w:r>
            <w:r w:rsidRPr="00BB2644">
              <w:rPr>
                <w:color w:val="000000"/>
                <w:sz w:val="22"/>
                <w:szCs w:val="22"/>
              </w:rPr>
              <w:br/>
              <w:t>b) Využil pri prieskume trhu niektorý z možných nástrojov (napr. formou faxu, mailu, web stránky, katalógov, cenových ponúk, atď. okrem telefonického prieskumu)?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výber úspešného uchádzača odôvodnený vykonaním a riadnym zdokumentovaním prieskumu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Obsahuje prieskum trhu minimálne náležitosti určené systémom riadenia EŠIF?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ins w:id="4218" w:author="Gombosová Erika" w:date="2015-12-11T09:53:00Z"/>
        </w:trPr>
        <w:tc>
          <w:tcPr>
            <w:tcW w:w="9087" w:type="dxa"/>
            <w:gridSpan w:val="7"/>
            <w:shd w:val="clear" w:color="auto" w:fill="auto"/>
            <w:noWrap/>
            <w:vAlign w:val="center"/>
          </w:tcPr>
          <w:p w:rsidR="00E2408D" w:rsidRPr="00BD2FCC" w:rsidRDefault="00E2408D" w:rsidP="00CB451E">
            <w:pPr>
              <w:jc w:val="both"/>
              <w:rPr>
                <w:ins w:id="4219" w:author="Gombosová Erika" w:date="2015-12-11T09:53:00Z"/>
                <w:b/>
                <w:sz w:val="20"/>
                <w:szCs w:val="20"/>
              </w:rPr>
            </w:pPr>
            <w:ins w:id="4220" w:author="Gombosová Erika" w:date="2015-12-11T09:53:00Z">
              <w:r w:rsidRPr="00BD2FCC">
                <w:rPr>
                  <w:b/>
                  <w:sz w:val="20"/>
                  <w:szCs w:val="20"/>
                </w:rPr>
                <w:t>VYJADRENIE</w:t>
              </w:r>
            </w:ins>
          </w:p>
          <w:p w:rsidR="00E2408D" w:rsidRPr="00BD2FCC" w:rsidRDefault="00E2408D" w:rsidP="00CB451E">
            <w:pPr>
              <w:jc w:val="both"/>
              <w:rPr>
                <w:ins w:id="4221" w:author="Gombosová Erika" w:date="2015-12-11T09:53:00Z"/>
                <w:sz w:val="20"/>
                <w:szCs w:val="20"/>
              </w:rPr>
            </w:pPr>
          </w:p>
          <w:p w:rsidR="000C1AA0" w:rsidRPr="00A54276" w:rsidRDefault="000C1AA0" w:rsidP="000C1AA0">
            <w:pPr>
              <w:rPr>
                <w:ins w:id="4222" w:author="Gombosová Erika" w:date="2015-12-15T13:09:00Z"/>
              </w:rPr>
            </w:pPr>
            <w:ins w:id="4223" w:author="Gombosová Erika" w:date="2015-12-15T13:09:00Z">
              <w:r w:rsidRPr="00B64015">
                <w:rPr>
                  <w:sz w:val="20"/>
                  <w:szCs w:val="20"/>
                </w:rPr>
                <w:t xml:space="preserve">Na základe overených skutočností potvrdzujem, že </w:t>
              </w:r>
              <w:r>
                <w:rPr>
                  <w:sz w:val="20"/>
                  <w:szCs w:val="20"/>
                </w:rPr>
                <w:t xml:space="preserve"> </w:t>
              </w:r>
            </w:ins>
            <w:customXmlInsRangeStart w:id="4224" w:author="Gombosová Erika" w:date="2015-12-15T13:09:00Z"/>
            <w:sdt>
              <w:sdtPr>
                <w:rPr>
                  <w:sz w:val="20"/>
                  <w:szCs w:val="20"/>
                </w:rPr>
                <w:id w:val="-1686200475"/>
                <w:placeholder>
                  <w:docPart w:val="78B9D44B46D34204A2652966A953E89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InsRangeEnd w:id="4224"/>
                <w:ins w:id="4225" w:author="Gombosová Erika" w:date="2015-12-15T13:09:00Z">
                  <w:r w:rsidRPr="00B64015">
                    <w:rPr>
                      <w:sz w:val="20"/>
                      <w:szCs w:val="20"/>
                    </w:rPr>
                    <w:t>Vyberte položku.</w:t>
                  </w:r>
                </w:ins>
                <w:customXmlInsRangeStart w:id="4226" w:author="Gombosová Erika" w:date="2015-12-15T13:09:00Z"/>
              </w:sdtContent>
            </w:sdt>
            <w:customXmlInsRangeEnd w:id="4226"/>
            <w:ins w:id="4227" w:author="Gombosová Erika" w:date="2015-12-15T13:09:00Z">
              <w:r w:rsidRPr="00B64015">
                <w:rPr>
                  <w:sz w:val="20"/>
                  <w:szCs w:val="20"/>
                </w:rPr>
                <w:t xml:space="preserve">   </w:t>
              </w:r>
            </w:ins>
          </w:p>
          <w:p w:rsidR="00E2408D" w:rsidRPr="00BB2644" w:rsidRDefault="00E2408D">
            <w:pPr>
              <w:rPr>
                <w:ins w:id="4228" w:author="Gombosová Erika" w:date="2015-12-11T09:53:00Z"/>
                <w:b/>
                <w:bCs/>
                <w:color w:val="000000"/>
                <w:sz w:val="22"/>
                <w:szCs w:val="22"/>
              </w:rPr>
              <w:pPrChange w:id="4229" w:author="Gombosová Erika" w:date="2015-12-15T13:09:00Z">
                <w:pPr>
                  <w:jc w:val="center"/>
                </w:pPr>
              </w:pPrChange>
            </w:pPr>
          </w:p>
        </w:tc>
      </w:tr>
      <w:tr w:rsidR="00E2408D" w:rsidRPr="00BB2644" w:rsidTr="00CB451E">
        <w:trPr>
          <w:trHeight w:val="300"/>
          <w:ins w:id="4230" w:author="Gombosová Erika" w:date="2015-12-11T09:53:00Z"/>
        </w:trPr>
        <w:tc>
          <w:tcPr>
            <w:tcW w:w="3559" w:type="dxa"/>
            <w:gridSpan w:val="2"/>
            <w:shd w:val="clear" w:color="auto" w:fill="auto"/>
            <w:vAlign w:val="center"/>
            <w:hideMark/>
          </w:tcPr>
          <w:p w:rsidR="00E2408D" w:rsidRPr="00BB2644" w:rsidRDefault="00E2408D" w:rsidP="00CB451E">
            <w:pPr>
              <w:rPr>
                <w:ins w:id="4231" w:author="Gombosová Erika" w:date="2015-12-11T09:53:00Z"/>
                <w:b/>
                <w:bCs/>
                <w:sz w:val="22"/>
                <w:szCs w:val="22"/>
              </w:rPr>
            </w:pPr>
            <w:ins w:id="4232" w:author="Gombosová Erika" w:date="2015-12-11T09:53:00Z">
              <w:r w:rsidRPr="00BB2644">
                <w:rPr>
                  <w:b/>
                  <w:bCs/>
                  <w:sz w:val="22"/>
                  <w:szCs w:val="22"/>
                </w:rPr>
                <w:lastRenderedPageBreak/>
                <w:t>Kontrolu vykonal</w:t>
              </w:r>
              <w:r w:rsidRPr="00BD2FCC">
                <w:rPr>
                  <w:rStyle w:val="Odkaznapoznmkupodiarou"/>
                  <w:b/>
                  <w:bCs/>
                  <w:sz w:val="20"/>
                  <w:szCs w:val="20"/>
                </w:rPr>
                <w:footnoteReference w:id="73"/>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4235" w:author="Gombosová Erika" w:date="2015-12-11T09:53:00Z"/>
                <w:color w:val="000000"/>
                <w:sz w:val="22"/>
                <w:szCs w:val="22"/>
              </w:rPr>
            </w:pPr>
            <w:ins w:id="4236" w:author="Gombosová Erika" w:date="2015-12-11T09:53:00Z">
              <w:r w:rsidRPr="00BB2644">
                <w:rPr>
                  <w:color w:val="000000"/>
                  <w:sz w:val="22"/>
                  <w:szCs w:val="22"/>
                </w:rPr>
                <w:t> </w:t>
              </w:r>
            </w:ins>
          </w:p>
        </w:tc>
      </w:tr>
      <w:tr w:rsidR="00E2408D" w:rsidRPr="00BB2644" w:rsidTr="00CB451E">
        <w:trPr>
          <w:trHeight w:val="300"/>
          <w:ins w:id="4237" w:author="Gombosová Erika" w:date="2015-12-11T09:53:00Z"/>
        </w:trPr>
        <w:tc>
          <w:tcPr>
            <w:tcW w:w="3559" w:type="dxa"/>
            <w:gridSpan w:val="2"/>
            <w:shd w:val="clear" w:color="auto" w:fill="auto"/>
            <w:vAlign w:val="center"/>
            <w:hideMark/>
          </w:tcPr>
          <w:p w:rsidR="00E2408D" w:rsidRPr="00BB2644" w:rsidRDefault="00E2408D" w:rsidP="00CB451E">
            <w:pPr>
              <w:rPr>
                <w:ins w:id="4238" w:author="Gombosová Erika" w:date="2015-12-11T09:53:00Z"/>
                <w:b/>
                <w:bCs/>
                <w:sz w:val="22"/>
                <w:szCs w:val="22"/>
              </w:rPr>
            </w:pPr>
            <w:ins w:id="4239" w:author="Gombosová Erika" w:date="2015-12-11T09:53:00Z">
              <w:r w:rsidRPr="00BB2644">
                <w:rPr>
                  <w:b/>
                  <w:bCs/>
                  <w:sz w:val="22"/>
                  <w:szCs w:val="22"/>
                </w:rPr>
                <w:t>Dátum:</w:t>
              </w:r>
            </w:ins>
          </w:p>
        </w:tc>
        <w:tc>
          <w:tcPr>
            <w:tcW w:w="5528" w:type="dxa"/>
            <w:gridSpan w:val="5"/>
            <w:shd w:val="clear" w:color="auto" w:fill="auto"/>
            <w:vAlign w:val="center"/>
            <w:hideMark/>
          </w:tcPr>
          <w:p w:rsidR="00E2408D" w:rsidRPr="00BB2644" w:rsidRDefault="00E2408D" w:rsidP="00CB451E">
            <w:pPr>
              <w:rPr>
                <w:ins w:id="4240" w:author="Gombosová Erika" w:date="2015-12-11T09:53:00Z"/>
                <w:color w:val="000000"/>
                <w:sz w:val="22"/>
                <w:szCs w:val="22"/>
              </w:rPr>
            </w:pPr>
            <w:ins w:id="4241" w:author="Gombosová Erika" w:date="2015-12-11T09:53:00Z">
              <w:r w:rsidRPr="00BB2644">
                <w:rPr>
                  <w:color w:val="000000"/>
                  <w:sz w:val="22"/>
                  <w:szCs w:val="22"/>
                </w:rPr>
                <w:t> </w:t>
              </w:r>
            </w:ins>
          </w:p>
        </w:tc>
      </w:tr>
      <w:tr w:rsidR="00E2408D" w:rsidRPr="00BB2644" w:rsidTr="00CB451E">
        <w:trPr>
          <w:trHeight w:val="300"/>
          <w:ins w:id="4242" w:author="Gombosová Erika" w:date="2015-12-11T09:53:00Z"/>
        </w:trPr>
        <w:tc>
          <w:tcPr>
            <w:tcW w:w="3559" w:type="dxa"/>
            <w:gridSpan w:val="2"/>
            <w:shd w:val="clear" w:color="000000" w:fill="FFFFFF"/>
            <w:vAlign w:val="center"/>
            <w:hideMark/>
          </w:tcPr>
          <w:p w:rsidR="00E2408D" w:rsidRPr="00BB2644" w:rsidRDefault="00E2408D" w:rsidP="00CB451E">
            <w:pPr>
              <w:rPr>
                <w:ins w:id="4243" w:author="Gombosová Erika" w:date="2015-12-11T09:53:00Z"/>
                <w:b/>
                <w:bCs/>
                <w:sz w:val="22"/>
                <w:szCs w:val="22"/>
              </w:rPr>
            </w:pPr>
            <w:ins w:id="4244" w:author="Gombosová Erika" w:date="2015-12-11T09:53: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4245" w:author="Gombosová Erika" w:date="2015-12-11T09:53:00Z"/>
                <w:color w:val="000000"/>
                <w:sz w:val="22"/>
                <w:szCs w:val="22"/>
              </w:rPr>
            </w:pPr>
            <w:ins w:id="4246" w:author="Gombosová Erika" w:date="2015-12-11T09:53:00Z">
              <w:r w:rsidRPr="00BB2644">
                <w:rPr>
                  <w:color w:val="000000"/>
                  <w:sz w:val="22"/>
                  <w:szCs w:val="22"/>
                </w:rPr>
                <w:t> </w:t>
              </w:r>
            </w:ins>
          </w:p>
        </w:tc>
      </w:tr>
      <w:tr w:rsidR="00E2408D" w:rsidRPr="00BB2644" w:rsidTr="00CB451E">
        <w:trPr>
          <w:trHeight w:val="300"/>
          <w:ins w:id="4247" w:author="Gombosová Erika" w:date="2015-12-11T09:53:00Z"/>
        </w:trPr>
        <w:tc>
          <w:tcPr>
            <w:tcW w:w="9087" w:type="dxa"/>
            <w:gridSpan w:val="7"/>
            <w:shd w:val="clear" w:color="auto" w:fill="auto"/>
            <w:noWrap/>
            <w:vAlign w:val="bottom"/>
            <w:hideMark/>
          </w:tcPr>
          <w:p w:rsidR="00E2408D" w:rsidRPr="00BB2644" w:rsidRDefault="00E2408D" w:rsidP="00CB451E">
            <w:pPr>
              <w:jc w:val="center"/>
              <w:rPr>
                <w:ins w:id="4248" w:author="Gombosová Erika" w:date="2015-12-11T09:53:00Z"/>
                <w:color w:val="000000"/>
                <w:sz w:val="22"/>
                <w:szCs w:val="22"/>
              </w:rPr>
            </w:pPr>
            <w:ins w:id="4249" w:author="Gombosová Erika" w:date="2015-12-11T09:53:00Z">
              <w:r w:rsidRPr="00BB2644">
                <w:rPr>
                  <w:color w:val="000000"/>
                  <w:sz w:val="22"/>
                  <w:szCs w:val="22"/>
                </w:rPr>
                <w:t> </w:t>
              </w:r>
            </w:ins>
          </w:p>
        </w:tc>
      </w:tr>
      <w:tr w:rsidR="00E2408D" w:rsidRPr="00BB2644" w:rsidTr="00CB451E">
        <w:trPr>
          <w:trHeight w:val="300"/>
          <w:ins w:id="4250" w:author="Gombosová Erika" w:date="2015-12-11T09:53:00Z"/>
        </w:trPr>
        <w:tc>
          <w:tcPr>
            <w:tcW w:w="3559" w:type="dxa"/>
            <w:gridSpan w:val="2"/>
            <w:shd w:val="clear" w:color="000000" w:fill="FFFFFF"/>
            <w:vAlign w:val="center"/>
            <w:hideMark/>
          </w:tcPr>
          <w:p w:rsidR="00E2408D" w:rsidRPr="00BB2644" w:rsidRDefault="00E2408D" w:rsidP="00CB451E">
            <w:pPr>
              <w:rPr>
                <w:ins w:id="4251" w:author="Gombosová Erika" w:date="2015-12-11T09:53:00Z"/>
                <w:b/>
                <w:bCs/>
                <w:sz w:val="22"/>
                <w:szCs w:val="22"/>
              </w:rPr>
            </w:pPr>
            <w:ins w:id="4252" w:author="Gombosová Erika" w:date="2015-12-11T09:53:00Z">
              <w:r w:rsidRPr="00BB2644">
                <w:rPr>
                  <w:b/>
                  <w:bCs/>
                  <w:sz w:val="22"/>
                  <w:szCs w:val="22"/>
                </w:rPr>
                <w:t>Kontrolu vykonal</w:t>
              </w:r>
              <w:r w:rsidRPr="00BD2FCC">
                <w:rPr>
                  <w:rStyle w:val="Odkaznapoznmkupodiarou"/>
                  <w:b/>
                  <w:bCs/>
                  <w:sz w:val="20"/>
                  <w:szCs w:val="20"/>
                </w:rPr>
                <w:footnoteReference w:id="74"/>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4255" w:author="Gombosová Erika" w:date="2015-12-11T09:53:00Z"/>
                <w:color w:val="000000"/>
                <w:sz w:val="22"/>
                <w:szCs w:val="22"/>
              </w:rPr>
            </w:pPr>
            <w:ins w:id="4256" w:author="Gombosová Erika" w:date="2015-12-11T09:53:00Z">
              <w:r w:rsidRPr="00BB2644">
                <w:rPr>
                  <w:color w:val="000000"/>
                  <w:sz w:val="22"/>
                  <w:szCs w:val="22"/>
                </w:rPr>
                <w:t> </w:t>
              </w:r>
            </w:ins>
          </w:p>
        </w:tc>
      </w:tr>
      <w:tr w:rsidR="00E2408D" w:rsidRPr="00BB2644" w:rsidTr="00CB451E">
        <w:trPr>
          <w:trHeight w:val="300"/>
          <w:ins w:id="4257" w:author="Gombosová Erika" w:date="2015-12-11T09:53:00Z"/>
        </w:trPr>
        <w:tc>
          <w:tcPr>
            <w:tcW w:w="3559" w:type="dxa"/>
            <w:gridSpan w:val="2"/>
            <w:shd w:val="clear" w:color="000000" w:fill="FFFFFF"/>
            <w:vAlign w:val="center"/>
            <w:hideMark/>
          </w:tcPr>
          <w:p w:rsidR="00E2408D" w:rsidRPr="00BB2644" w:rsidRDefault="00E2408D" w:rsidP="00CB451E">
            <w:pPr>
              <w:rPr>
                <w:ins w:id="4258" w:author="Gombosová Erika" w:date="2015-12-11T09:53:00Z"/>
                <w:b/>
                <w:bCs/>
                <w:sz w:val="22"/>
                <w:szCs w:val="22"/>
              </w:rPr>
            </w:pPr>
            <w:ins w:id="4259" w:author="Gombosová Erika" w:date="2015-12-11T09:53:00Z">
              <w:r w:rsidRPr="00BB2644">
                <w:rPr>
                  <w:b/>
                  <w:bCs/>
                  <w:sz w:val="22"/>
                  <w:szCs w:val="22"/>
                </w:rPr>
                <w:t xml:space="preserve">Dátum: </w:t>
              </w:r>
            </w:ins>
          </w:p>
        </w:tc>
        <w:tc>
          <w:tcPr>
            <w:tcW w:w="5528" w:type="dxa"/>
            <w:gridSpan w:val="5"/>
            <w:shd w:val="clear" w:color="auto" w:fill="auto"/>
            <w:vAlign w:val="center"/>
            <w:hideMark/>
          </w:tcPr>
          <w:p w:rsidR="00E2408D" w:rsidRPr="00BB2644" w:rsidRDefault="00E2408D" w:rsidP="00CB451E">
            <w:pPr>
              <w:rPr>
                <w:ins w:id="4260" w:author="Gombosová Erika" w:date="2015-12-11T09:53:00Z"/>
                <w:color w:val="000000"/>
                <w:sz w:val="22"/>
                <w:szCs w:val="22"/>
              </w:rPr>
            </w:pPr>
            <w:ins w:id="4261" w:author="Gombosová Erika" w:date="2015-12-11T09:53:00Z">
              <w:r w:rsidRPr="00BB2644">
                <w:rPr>
                  <w:color w:val="000000"/>
                  <w:sz w:val="22"/>
                  <w:szCs w:val="22"/>
                </w:rPr>
                <w:t> </w:t>
              </w:r>
            </w:ins>
          </w:p>
        </w:tc>
      </w:tr>
      <w:tr w:rsidR="00E2408D" w:rsidRPr="00BB2644" w:rsidTr="00CB451E">
        <w:trPr>
          <w:trHeight w:val="300"/>
          <w:ins w:id="4262" w:author="Gombosová Erika" w:date="2015-12-11T09:53:00Z"/>
        </w:trPr>
        <w:tc>
          <w:tcPr>
            <w:tcW w:w="3559" w:type="dxa"/>
            <w:gridSpan w:val="2"/>
            <w:shd w:val="clear" w:color="000000" w:fill="FFFFFF"/>
            <w:vAlign w:val="center"/>
            <w:hideMark/>
          </w:tcPr>
          <w:p w:rsidR="00E2408D" w:rsidRPr="00BB2644" w:rsidRDefault="00E2408D" w:rsidP="00CB451E">
            <w:pPr>
              <w:rPr>
                <w:ins w:id="4263" w:author="Gombosová Erika" w:date="2015-12-11T09:53:00Z"/>
                <w:b/>
                <w:bCs/>
                <w:sz w:val="22"/>
                <w:szCs w:val="22"/>
              </w:rPr>
            </w:pPr>
            <w:ins w:id="4264" w:author="Gombosová Erika" w:date="2015-12-11T09:53: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4265" w:author="Gombosová Erika" w:date="2015-12-11T09:53:00Z"/>
                <w:color w:val="000000"/>
                <w:sz w:val="22"/>
                <w:szCs w:val="22"/>
              </w:rPr>
            </w:pPr>
            <w:ins w:id="4266" w:author="Gombosová Erika" w:date="2015-12-11T09:53:00Z">
              <w:r w:rsidRPr="00BB2644">
                <w:rPr>
                  <w:color w:val="000000"/>
                  <w:sz w:val="22"/>
                  <w:szCs w:val="22"/>
                </w:rPr>
                <w:t> </w:t>
              </w:r>
            </w:ins>
          </w:p>
        </w:tc>
      </w:tr>
      <w:tr w:rsidR="00BB2644" w:rsidRPr="00BB2644" w:rsidDel="00E2408D" w:rsidTr="00526B68">
        <w:trPr>
          <w:trHeight w:val="300"/>
          <w:del w:id="4267" w:author="Gombosová Erika" w:date="2015-12-11T09:54:00Z"/>
        </w:trPr>
        <w:tc>
          <w:tcPr>
            <w:tcW w:w="3559" w:type="dxa"/>
            <w:gridSpan w:val="2"/>
            <w:shd w:val="clear" w:color="auto" w:fill="auto"/>
            <w:hideMark/>
          </w:tcPr>
          <w:p w:rsidR="00BB2644" w:rsidRPr="00BB2644" w:rsidDel="00E2408D" w:rsidRDefault="00BB2644" w:rsidP="00BB2644">
            <w:pPr>
              <w:rPr>
                <w:del w:id="4268" w:author="Gombosová Erika" w:date="2015-12-11T09:54:00Z"/>
                <w:b/>
                <w:bCs/>
                <w:sz w:val="22"/>
                <w:szCs w:val="22"/>
              </w:rPr>
            </w:pPr>
            <w:del w:id="4269" w:author="Gombosová Erika" w:date="2015-12-11T09:54: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4270" w:author="Gombosová Erika" w:date="2015-12-11T09:54:00Z"/>
                <w:color w:val="000000"/>
                <w:sz w:val="22"/>
                <w:szCs w:val="22"/>
              </w:rPr>
            </w:pPr>
            <w:del w:id="4271" w:author="Gombosová Erika" w:date="2015-12-11T09:54:00Z">
              <w:r w:rsidRPr="00BB2644" w:rsidDel="00E2408D">
                <w:rPr>
                  <w:color w:val="000000"/>
                  <w:sz w:val="22"/>
                  <w:szCs w:val="22"/>
                </w:rPr>
                <w:delText> </w:delText>
              </w:r>
            </w:del>
          </w:p>
        </w:tc>
      </w:tr>
      <w:tr w:rsidR="00BB2644" w:rsidRPr="00BB2644" w:rsidDel="00E2408D" w:rsidTr="00526B68">
        <w:trPr>
          <w:trHeight w:val="300"/>
          <w:del w:id="4272" w:author="Gombosová Erika" w:date="2015-12-11T09:54:00Z"/>
        </w:trPr>
        <w:tc>
          <w:tcPr>
            <w:tcW w:w="3559" w:type="dxa"/>
            <w:gridSpan w:val="2"/>
            <w:shd w:val="clear" w:color="auto" w:fill="auto"/>
            <w:hideMark/>
          </w:tcPr>
          <w:p w:rsidR="00BB2644" w:rsidRPr="00BB2644" w:rsidDel="00E2408D" w:rsidRDefault="00BB2644" w:rsidP="00BB2644">
            <w:pPr>
              <w:rPr>
                <w:del w:id="4273" w:author="Gombosová Erika" w:date="2015-12-11T09:54:00Z"/>
                <w:b/>
                <w:bCs/>
                <w:sz w:val="22"/>
                <w:szCs w:val="22"/>
              </w:rPr>
            </w:pPr>
            <w:del w:id="4274" w:author="Gombosová Erika" w:date="2015-12-11T09:54:00Z">
              <w:r w:rsidRPr="00BB2644" w:rsidDel="00E2408D">
                <w:rPr>
                  <w:b/>
                  <w:bCs/>
                  <w:sz w:val="22"/>
                  <w:szCs w:val="22"/>
                </w:rPr>
                <w:delText>Dátum:</w:delText>
              </w:r>
            </w:del>
          </w:p>
        </w:tc>
        <w:tc>
          <w:tcPr>
            <w:tcW w:w="5528" w:type="dxa"/>
            <w:gridSpan w:val="5"/>
            <w:shd w:val="clear" w:color="auto" w:fill="auto"/>
            <w:vAlign w:val="center"/>
            <w:hideMark/>
          </w:tcPr>
          <w:p w:rsidR="00BB2644" w:rsidRPr="00BB2644" w:rsidDel="00E2408D" w:rsidRDefault="00BB2644" w:rsidP="00BB2644">
            <w:pPr>
              <w:rPr>
                <w:del w:id="4275" w:author="Gombosová Erika" w:date="2015-12-11T09:54:00Z"/>
                <w:color w:val="000000"/>
                <w:sz w:val="22"/>
                <w:szCs w:val="22"/>
              </w:rPr>
            </w:pPr>
            <w:del w:id="4276" w:author="Gombosová Erika" w:date="2015-12-11T09:54:00Z">
              <w:r w:rsidRPr="00BB2644" w:rsidDel="00E2408D">
                <w:rPr>
                  <w:color w:val="000000"/>
                  <w:sz w:val="22"/>
                  <w:szCs w:val="22"/>
                </w:rPr>
                <w:delText> </w:delText>
              </w:r>
            </w:del>
          </w:p>
        </w:tc>
      </w:tr>
      <w:tr w:rsidR="00BB2644" w:rsidRPr="00BB2644" w:rsidDel="00E2408D" w:rsidTr="00526B68">
        <w:trPr>
          <w:trHeight w:val="330"/>
          <w:del w:id="4277" w:author="Gombosová Erika" w:date="2015-12-11T09:54:00Z"/>
        </w:trPr>
        <w:tc>
          <w:tcPr>
            <w:tcW w:w="3559" w:type="dxa"/>
            <w:gridSpan w:val="2"/>
            <w:shd w:val="clear" w:color="000000" w:fill="FFFFFF"/>
            <w:hideMark/>
          </w:tcPr>
          <w:p w:rsidR="00BB2644" w:rsidRPr="00BB2644" w:rsidDel="00E2408D" w:rsidRDefault="00BB2644" w:rsidP="00BB2644">
            <w:pPr>
              <w:rPr>
                <w:del w:id="4278" w:author="Gombosová Erika" w:date="2015-12-11T09:54:00Z"/>
                <w:b/>
                <w:bCs/>
                <w:sz w:val="22"/>
                <w:szCs w:val="22"/>
              </w:rPr>
            </w:pPr>
            <w:del w:id="4279" w:author="Gombosová Erika" w:date="2015-12-11T09:54: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4280" w:author="Gombosová Erika" w:date="2015-12-11T09:54:00Z"/>
                <w:color w:val="000000"/>
                <w:sz w:val="22"/>
                <w:szCs w:val="22"/>
              </w:rPr>
            </w:pPr>
            <w:del w:id="4281" w:author="Gombosová Erika" w:date="2015-12-11T09:54:00Z">
              <w:r w:rsidRPr="00BB2644" w:rsidDel="00E2408D">
                <w:rPr>
                  <w:color w:val="000000"/>
                  <w:sz w:val="22"/>
                  <w:szCs w:val="22"/>
                </w:rPr>
                <w:delText> </w:delText>
              </w:r>
            </w:del>
          </w:p>
        </w:tc>
      </w:tr>
      <w:tr w:rsidR="00BB2644" w:rsidRPr="00BB2644" w:rsidDel="00E2408D" w:rsidTr="00526B68">
        <w:trPr>
          <w:trHeight w:val="300"/>
          <w:del w:id="4282" w:author="Gombosová Erika" w:date="2015-12-11T09:54:00Z"/>
        </w:trPr>
        <w:tc>
          <w:tcPr>
            <w:tcW w:w="9087" w:type="dxa"/>
            <w:gridSpan w:val="7"/>
            <w:shd w:val="clear" w:color="auto" w:fill="auto"/>
            <w:noWrap/>
            <w:vAlign w:val="bottom"/>
            <w:hideMark/>
          </w:tcPr>
          <w:p w:rsidR="00BB2644" w:rsidRPr="00BB2644" w:rsidDel="00E2408D" w:rsidRDefault="00BB2644" w:rsidP="00BB2644">
            <w:pPr>
              <w:jc w:val="center"/>
              <w:rPr>
                <w:del w:id="4283" w:author="Gombosová Erika" w:date="2015-12-11T09:54:00Z"/>
                <w:color w:val="000000"/>
                <w:sz w:val="22"/>
                <w:szCs w:val="22"/>
              </w:rPr>
            </w:pPr>
            <w:del w:id="4284" w:author="Gombosová Erika" w:date="2015-12-11T09:54:00Z">
              <w:r w:rsidRPr="00BB2644" w:rsidDel="00E2408D">
                <w:rPr>
                  <w:color w:val="000000"/>
                  <w:sz w:val="22"/>
                  <w:szCs w:val="22"/>
                </w:rPr>
                <w:delText> </w:delText>
              </w:r>
            </w:del>
          </w:p>
        </w:tc>
      </w:tr>
      <w:tr w:rsidR="00BB2644" w:rsidRPr="00BB2644" w:rsidDel="00E2408D" w:rsidTr="00526B68">
        <w:trPr>
          <w:trHeight w:val="300"/>
          <w:del w:id="4285" w:author="Gombosová Erika" w:date="2015-12-11T09:54:00Z"/>
        </w:trPr>
        <w:tc>
          <w:tcPr>
            <w:tcW w:w="3559" w:type="dxa"/>
            <w:gridSpan w:val="2"/>
            <w:shd w:val="clear" w:color="000000" w:fill="FFFFFF"/>
            <w:hideMark/>
          </w:tcPr>
          <w:p w:rsidR="00BB2644" w:rsidRPr="00BB2644" w:rsidDel="00E2408D" w:rsidRDefault="00BB2644" w:rsidP="00BB2644">
            <w:pPr>
              <w:rPr>
                <w:del w:id="4286" w:author="Gombosová Erika" w:date="2015-12-11T09:54:00Z"/>
                <w:b/>
                <w:bCs/>
                <w:sz w:val="22"/>
                <w:szCs w:val="22"/>
              </w:rPr>
            </w:pPr>
            <w:del w:id="4287" w:author="Gombosová Erika" w:date="2015-12-11T09:54: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4288" w:author="Gombosová Erika" w:date="2015-12-11T09:54:00Z"/>
                <w:color w:val="000000"/>
                <w:sz w:val="22"/>
                <w:szCs w:val="22"/>
              </w:rPr>
            </w:pPr>
            <w:del w:id="4289" w:author="Gombosová Erika" w:date="2015-12-11T09:54:00Z">
              <w:r w:rsidRPr="00BB2644" w:rsidDel="00E2408D">
                <w:rPr>
                  <w:color w:val="000000"/>
                  <w:sz w:val="22"/>
                  <w:szCs w:val="22"/>
                </w:rPr>
                <w:delText> </w:delText>
              </w:r>
            </w:del>
          </w:p>
        </w:tc>
      </w:tr>
      <w:tr w:rsidR="00BB2644" w:rsidRPr="00BB2644" w:rsidDel="00E2408D" w:rsidTr="00526B68">
        <w:trPr>
          <w:trHeight w:val="300"/>
          <w:del w:id="4290" w:author="Gombosová Erika" w:date="2015-12-11T09:54:00Z"/>
        </w:trPr>
        <w:tc>
          <w:tcPr>
            <w:tcW w:w="3559" w:type="dxa"/>
            <w:gridSpan w:val="2"/>
            <w:shd w:val="clear" w:color="000000" w:fill="FFFFFF"/>
            <w:hideMark/>
          </w:tcPr>
          <w:p w:rsidR="00BB2644" w:rsidRPr="00BB2644" w:rsidDel="00E2408D" w:rsidRDefault="00BB2644" w:rsidP="00BB2644">
            <w:pPr>
              <w:rPr>
                <w:del w:id="4291" w:author="Gombosová Erika" w:date="2015-12-11T09:54:00Z"/>
                <w:b/>
                <w:bCs/>
                <w:sz w:val="22"/>
                <w:szCs w:val="22"/>
              </w:rPr>
            </w:pPr>
            <w:del w:id="4292" w:author="Gombosová Erika" w:date="2015-12-11T09:54:00Z">
              <w:r w:rsidRPr="00BB2644" w:rsidDel="00E2408D">
                <w:rPr>
                  <w:b/>
                  <w:bCs/>
                  <w:sz w:val="22"/>
                  <w:szCs w:val="22"/>
                </w:rPr>
                <w:delText xml:space="preserve">Dátum: </w:delText>
              </w:r>
            </w:del>
          </w:p>
        </w:tc>
        <w:tc>
          <w:tcPr>
            <w:tcW w:w="5528" w:type="dxa"/>
            <w:gridSpan w:val="5"/>
            <w:shd w:val="clear" w:color="auto" w:fill="auto"/>
            <w:vAlign w:val="center"/>
            <w:hideMark/>
          </w:tcPr>
          <w:p w:rsidR="00BB2644" w:rsidRPr="00BB2644" w:rsidDel="00E2408D" w:rsidRDefault="00BB2644" w:rsidP="00BB2644">
            <w:pPr>
              <w:rPr>
                <w:del w:id="4293" w:author="Gombosová Erika" w:date="2015-12-11T09:54:00Z"/>
                <w:color w:val="000000"/>
                <w:sz w:val="22"/>
                <w:szCs w:val="22"/>
              </w:rPr>
            </w:pPr>
            <w:del w:id="4294" w:author="Gombosová Erika" w:date="2015-12-11T09:54:00Z">
              <w:r w:rsidRPr="00BB2644" w:rsidDel="00E2408D">
                <w:rPr>
                  <w:color w:val="000000"/>
                  <w:sz w:val="22"/>
                  <w:szCs w:val="22"/>
                </w:rPr>
                <w:delText> </w:delText>
              </w:r>
            </w:del>
          </w:p>
        </w:tc>
      </w:tr>
      <w:tr w:rsidR="00BB2644" w:rsidRPr="00BB2644" w:rsidDel="00E2408D" w:rsidTr="00526B68">
        <w:trPr>
          <w:trHeight w:val="330"/>
          <w:del w:id="4295" w:author="Gombosová Erika" w:date="2015-12-11T09:54:00Z"/>
        </w:trPr>
        <w:tc>
          <w:tcPr>
            <w:tcW w:w="3559" w:type="dxa"/>
            <w:gridSpan w:val="2"/>
            <w:shd w:val="clear" w:color="000000" w:fill="FFFFFF"/>
            <w:hideMark/>
          </w:tcPr>
          <w:p w:rsidR="00BB2644" w:rsidRPr="00BB2644" w:rsidDel="00E2408D" w:rsidRDefault="00BB2644" w:rsidP="00BB2644">
            <w:pPr>
              <w:rPr>
                <w:del w:id="4296" w:author="Gombosová Erika" w:date="2015-12-11T09:54:00Z"/>
                <w:b/>
                <w:bCs/>
                <w:sz w:val="22"/>
                <w:szCs w:val="22"/>
              </w:rPr>
            </w:pPr>
            <w:del w:id="4297" w:author="Gombosová Erika" w:date="2015-12-11T09:54: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4298" w:author="Gombosová Erika" w:date="2015-12-11T09:54:00Z"/>
                <w:color w:val="000000"/>
                <w:sz w:val="22"/>
                <w:szCs w:val="22"/>
              </w:rPr>
            </w:pPr>
            <w:del w:id="4299" w:author="Gombosová Erika" w:date="2015-12-11T09:54:00Z">
              <w:r w:rsidRPr="00BB2644" w:rsidDel="00E2408D">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300" w:name="KZ_38"/>
            <w:r w:rsidRPr="00BB2644">
              <w:rPr>
                <w:b/>
                <w:bCs/>
                <w:color w:val="FFFFFF"/>
              </w:rPr>
              <w:lastRenderedPageBreak/>
              <w:t xml:space="preserve">Kontrolný zoznam k </w:t>
            </w:r>
            <w:ins w:id="4301" w:author="Gombosová Erika" w:date="2015-12-15T16:47:00Z">
              <w:r w:rsidR="00432B14">
                <w:rPr>
                  <w:b/>
                  <w:bCs/>
                  <w:color w:val="FFFFFF"/>
                </w:rPr>
                <w:t>finančnej</w:t>
              </w:r>
            </w:ins>
            <w:del w:id="4302" w:author="Gombosová Erika" w:date="2015-12-15T16:47:00Z">
              <w:r w:rsidRPr="00BB2644" w:rsidDel="00432B14">
                <w:rPr>
                  <w:b/>
                  <w:bCs/>
                  <w:color w:val="FFFFFF"/>
                </w:rPr>
                <w:delText>administratívnej</w:delText>
              </w:r>
            </w:del>
            <w:r w:rsidRPr="00BB2644">
              <w:rPr>
                <w:b/>
                <w:bCs/>
                <w:color w:val="FFFFFF"/>
              </w:rPr>
              <w:t xml:space="preserve"> kontrole VO</w:t>
            </w:r>
            <w:r w:rsidRPr="00BB2644">
              <w:rPr>
                <w:b/>
                <w:bCs/>
                <w:color w:val="FFFFFF"/>
              </w:rPr>
              <w:br/>
            </w:r>
            <w:r w:rsidR="002A537C" w:rsidRPr="002A537C">
              <w:rPr>
                <w:b/>
                <w:bCs/>
                <w:color w:val="FFFFFF"/>
              </w:rPr>
              <w:t>Zákazka podľa § 9 ods. 9 ZVO - nad 5000 EUR - štandardná ex-post kontrola</w:t>
            </w:r>
          </w:p>
        </w:tc>
      </w:tr>
      <w:bookmarkEnd w:id="4300"/>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rovné a nad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Identifikátor zákazky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Predmetom zákazky je tovar/služba/práca, ktorá nie je bežne dostupná na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4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vynaložené náklady na obstaranie primerané jeho kvalite a cene?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zverejnená výzva na súťaž na webovom sídle prijímateľa minimálne 5 pracovných dní pred dňom predkladania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súťaž minimálne identifikáciu prijímateľa, jednoznačnú a úplnú špecifikáciu predmetu zákazky a prípadných ďalších podmienok súťaže, podmienky realizácie zmluvy, kritériá na vyhodnotenie ponúk, presnú lehotu a adresu na predkladanie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a) Zaslal prijímateľ v ten istý deň ako zverejnil výzvu na súťaž na svojom webovom sídle, informáciu o tomto zverejnení aj na osobitný mailový kontakt v rámci CKO?</w:t>
            </w:r>
            <w:r w:rsidRPr="00BB2644">
              <w:rPr>
                <w:color w:val="000000"/>
                <w:sz w:val="22"/>
                <w:szCs w:val="22"/>
              </w:rPr>
              <w:br/>
              <w:t>b) Do momentu plného sfunkčnenia webovej funkcionality v rámci webovej stránky CKO bola táto povinnosť splnená zaslaním predmetnej informácie na kontakt RO v zmysle postupov určených RO?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prijímateľ  súčasne so zverejnením výzvy na súťaž a jej zaslaním na zverejnenie CKO (resp. RO) zároveň túto výzvu minimálne piatim vybraným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 Postupoval prijímateľ pri vyhodnocovaní predložených ponúk v súlade s výzvou na súťaž?</w:t>
            </w:r>
            <w:r w:rsidRPr="00BB2644">
              <w:rPr>
                <w:color w:val="000000"/>
                <w:sz w:val="22"/>
                <w:szCs w:val="22"/>
              </w:rPr>
              <w:br/>
              <w:t>b) Obsahuje prieskum trhu minimálne náležitosti určené systémom riadenia EŠIF?</w:t>
            </w:r>
            <w:r w:rsidRPr="00BB2644">
              <w:rPr>
                <w:color w:val="000000"/>
                <w:sz w:val="22"/>
                <w:szCs w:val="22"/>
              </w:rPr>
              <w:br/>
              <w:t xml:space="preserve">c)  Majú vybraní záujemcovia oprávnenie poskytnúť obstarávanú službu resp. dodať tovar alebo </w:t>
            </w:r>
            <w:r w:rsidRPr="00BB2644">
              <w:rPr>
                <w:color w:val="000000"/>
                <w:sz w:val="22"/>
                <w:szCs w:val="22"/>
              </w:rPr>
              <w:lastRenderedPageBreak/>
              <w:t>uskutočniť stavebné práce?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Výsledok súťaže je založený na písomnom zmluvnom vzťahu?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že prijímateľovi nebola predložená ani jedna ponuka a následne došlo k rokovaniu s jedným alebo viacerými záujemcami boli splnené podmienky pre toto rokovanie v zmysle systému riadenia EŠIF?</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ins w:id="4303" w:author="Gombosová Erika" w:date="2015-12-11T09:54:00Z"/>
        </w:trPr>
        <w:tc>
          <w:tcPr>
            <w:tcW w:w="9087" w:type="dxa"/>
            <w:gridSpan w:val="7"/>
            <w:shd w:val="clear" w:color="auto" w:fill="auto"/>
            <w:noWrap/>
            <w:vAlign w:val="center"/>
          </w:tcPr>
          <w:p w:rsidR="00E2408D" w:rsidRPr="00BD2FCC" w:rsidRDefault="00E2408D" w:rsidP="00CB451E">
            <w:pPr>
              <w:jc w:val="both"/>
              <w:rPr>
                <w:ins w:id="4304" w:author="Gombosová Erika" w:date="2015-12-11T09:54:00Z"/>
                <w:b/>
                <w:sz w:val="20"/>
                <w:szCs w:val="20"/>
              </w:rPr>
            </w:pPr>
            <w:ins w:id="4305" w:author="Gombosová Erika" w:date="2015-12-11T09:54:00Z">
              <w:r w:rsidRPr="00BD2FCC">
                <w:rPr>
                  <w:b/>
                  <w:sz w:val="20"/>
                  <w:szCs w:val="20"/>
                </w:rPr>
                <w:t>VYJADRENIE</w:t>
              </w:r>
            </w:ins>
          </w:p>
          <w:p w:rsidR="00E2408D" w:rsidRDefault="00E2408D" w:rsidP="00CB451E">
            <w:pPr>
              <w:jc w:val="both"/>
              <w:rPr>
                <w:ins w:id="4306" w:author="Gombosová Erika" w:date="2015-12-15T13:09:00Z"/>
                <w:sz w:val="20"/>
                <w:szCs w:val="20"/>
              </w:rPr>
            </w:pPr>
          </w:p>
          <w:p w:rsidR="000C1AA0" w:rsidRPr="00A54276" w:rsidRDefault="000C1AA0" w:rsidP="000C1AA0">
            <w:pPr>
              <w:rPr>
                <w:ins w:id="4307" w:author="Gombosová Erika" w:date="2015-12-15T13:09:00Z"/>
              </w:rPr>
            </w:pPr>
            <w:ins w:id="4308" w:author="Gombosová Erika" w:date="2015-12-15T13:09:00Z">
              <w:r w:rsidRPr="00B64015">
                <w:rPr>
                  <w:sz w:val="20"/>
                  <w:szCs w:val="20"/>
                </w:rPr>
                <w:t xml:space="preserve">Na základe overených skutočností potvrdzujem, že </w:t>
              </w:r>
              <w:r>
                <w:rPr>
                  <w:sz w:val="20"/>
                  <w:szCs w:val="20"/>
                </w:rPr>
                <w:t xml:space="preserve"> </w:t>
              </w:r>
            </w:ins>
            <w:customXmlInsRangeStart w:id="4309" w:author="Gombosová Erika" w:date="2015-12-15T13:09:00Z"/>
            <w:sdt>
              <w:sdtPr>
                <w:rPr>
                  <w:sz w:val="20"/>
                  <w:szCs w:val="20"/>
                </w:rPr>
                <w:id w:val="-1004971327"/>
                <w:placeholder>
                  <w:docPart w:val="9F88698DAD3A4A93B56412250078E23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InsRangeEnd w:id="4309"/>
                <w:ins w:id="4310" w:author="Gombosová Erika" w:date="2015-12-15T13:09:00Z">
                  <w:r w:rsidRPr="00B64015">
                    <w:rPr>
                      <w:sz w:val="20"/>
                      <w:szCs w:val="20"/>
                    </w:rPr>
                    <w:t>Vyberte položku.</w:t>
                  </w:r>
                </w:ins>
                <w:customXmlInsRangeStart w:id="4311" w:author="Gombosová Erika" w:date="2015-12-15T13:09:00Z"/>
              </w:sdtContent>
            </w:sdt>
            <w:customXmlInsRangeEnd w:id="4311"/>
            <w:ins w:id="4312" w:author="Gombosová Erika" w:date="2015-12-15T13:09:00Z">
              <w:r w:rsidRPr="00B64015">
                <w:rPr>
                  <w:sz w:val="20"/>
                  <w:szCs w:val="20"/>
                </w:rPr>
                <w:t xml:space="preserve">   </w:t>
              </w:r>
            </w:ins>
          </w:p>
          <w:p w:rsidR="00E2408D" w:rsidRPr="00BB2644" w:rsidRDefault="00E2408D">
            <w:pPr>
              <w:rPr>
                <w:ins w:id="4313" w:author="Gombosová Erika" w:date="2015-12-11T09:54:00Z"/>
                <w:b/>
                <w:bCs/>
                <w:color w:val="000000"/>
                <w:sz w:val="22"/>
                <w:szCs w:val="22"/>
              </w:rPr>
              <w:pPrChange w:id="4314" w:author="Gombosová Erika" w:date="2015-12-15T13:09:00Z">
                <w:pPr>
                  <w:jc w:val="center"/>
                </w:pPr>
              </w:pPrChange>
            </w:pPr>
          </w:p>
        </w:tc>
      </w:tr>
      <w:tr w:rsidR="00E2408D" w:rsidRPr="00BB2644" w:rsidTr="00CB451E">
        <w:trPr>
          <w:trHeight w:val="300"/>
          <w:ins w:id="4315" w:author="Gombosová Erika" w:date="2015-12-11T09:54:00Z"/>
        </w:trPr>
        <w:tc>
          <w:tcPr>
            <w:tcW w:w="3559" w:type="dxa"/>
            <w:gridSpan w:val="2"/>
            <w:shd w:val="clear" w:color="auto" w:fill="auto"/>
            <w:vAlign w:val="center"/>
            <w:hideMark/>
          </w:tcPr>
          <w:p w:rsidR="00E2408D" w:rsidRPr="00BB2644" w:rsidRDefault="00E2408D" w:rsidP="00CB451E">
            <w:pPr>
              <w:rPr>
                <w:ins w:id="4316" w:author="Gombosová Erika" w:date="2015-12-11T09:54:00Z"/>
                <w:b/>
                <w:bCs/>
                <w:sz w:val="22"/>
                <w:szCs w:val="22"/>
              </w:rPr>
            </w:pPr>
            <w:ins w:id="4317" w:author="Gombosová Erika" w:date="2015-12-11T09:54:00Z">
              <w:r w:rsidRPr="00BB2644">
                <w:rPr>
                  <w:b/>
                  <w:bCs/>
                  <w:sz w:val="22"/>
                  <w:szCs w:val="22"/>
                </w:rPr>
                <w:t>Kontrolu vykonal</w:t>
              </w:r>
              <w:r w:rsidRPr="00BD2FCC">
                <w:rPr>
                  <w:rStyle w:val="Odkaznapoznmkupodiarou"/>
                  <w:b/>
                  <w:bCs/>
                  <w:sz w:val="20"/>
                  <w:szCs w:val="20"/>
                </w:rPr>
                <w:footnoteReference w:id="75"/>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4320" w:author="Gombosová Erika" w:date="2015-12-11T09:54:00Z"/>
                <w:color w:val="000000"/>
                <w:sz w:val="22"/>
                <w:szCs w:val="22"/>
              </w:rPr>
            </w:pPr>
            <w:ins w:id="4321" w:author="Gombosová Erika" w:date="2015-12-11T09:54:00Z">
              <w:r w:rsidRPr="00BB2644">
                <w:rPr>
                  <w:color w:val="000000"/>
                  <w:sz w:val="22"/>
                  <w:szCs w:val="22"/>
                </w:rPr>
                <w:t> </w:t>
              </w:r>
            </w:ins>
          </w:p>
        </w:tc>
      </w:tr>
      <w:tr w:rsidR="00E2408D" w:rsidRPr="00BB2644" w:rsidTr="00CB451E">
        <w:trPr>
          <w:trHeight w:val="300"/>
          <w:ins w:id="4322" w:author="Gombosová Erika" w:date="2015-12-11T09:54:00Z"/>
        </w:trPr>
        <w:tc>
          <w:tcPr>
            <w:tcW w:w="3559" w:type="dxa"/>
            <w:gridSpan w:val="2"/>
            <w:shd w:val="clear" w:color="auto" w:fill="auto"/>
            <w:vAlign w:val="center"/>
            <w:hideMark/>
          </w:tcPr>
          <w:p w:rsidR="00E2408D" w:rsidRPr="00BB2644" w:rsidRDefault="00E2408D" w:rsidP="00CB451E">
            <w:pPr>
              <w:rPr>
                <w:ins w:id="4323" w:author="Gombosová Erika" w:date="2015-12-11T09:54:00Z"/>
                <w:b/>
                <w:bCs/>
                <w:sz w:val="22"/>
                <w:szCs w:val="22"/>
              </w:rPr>
            </w:pPr>
            <w:ins w:id="4324" w:author="Gombosová Erika" w:date="2015-12-11T09:54:00Z">
              <w:r w:rsidRPr="00BB2644">
                <w:rPr>
                  <w:b/>
                  <w:bCs/>
                  <w:sz w:val="22"/>
                  <w:szCs w:val="22"/>
                </w:rPr>
                <w:t>Dátum:</w:t>
              </w:r>
            </w:ins>
          </w:p>
        </w:tc>
        <w:tc>
          <w:tcPr>
            <w:tcW w:w="5528" w:type="dxa"/>
            <w:gridSpan w:val="5"/>
            <w:shd w:val="clear" w:color="auto" w:fill="auto"/>
            <w:vAlign w:val="center"/>
            <w:hideMark/>
          </w:tcPr>
          <w:p w:rsidR="00E2408D" w:rsidRPr="00BB2644" w:rsidRDefault="00E2408D" w:rsidP="00CB451E">
            <w:pPr>
              <w:rPr>
                <w:ins w:id="4325" w:author="Gombosová Erika" w:date="2015-12-11T09:54:00Z"/>
                <w:color w:val="000000"/>
                <w:sz w:val="22"/>
                <w:szCs w:val="22"/>
              </w:rPr>
            </w:pPr>
            <w:ins w:id="4326" w:author="Gombosová Erika" w:date="2015-12-11T09:54:00Z">
              <w:r w:rsidRPr="00BB2644">
                <w:rPr>
                  <w:color w:val="000000"/>
                  <w:sz w:val="22"/>
                  <w:szCs w:val="22"/>
                </w:rPr>
                <w:t> </w:t>
              </w:r>
            </w:ins>
          </w:p>
        </w:tc>
      </w:tr>
      <w:tr w:rsidR="00E2408D" w:rsidRPr="00BB2644" w:rsidTr="00CB451E">
        <w:trPr>
          <w:trHeight w:val="300"/>
          <w:ins w:id="4327" w:author="Gombosová Erika" w:date="2015-12-11T09:54:00Z"/>
        </w:trPr>
        <w:tc>
          <w:tcPr>
            <w:tcW w:w="3559" w:type="dxa"/>
            <w:gridSpan w:val="2"/>
            <w:shd w:val="clear" w:color="000000" w:fill="FFFFFF"/>
            <w:vAlign w:val="center"/>
            <w:hideMark/>
          </w:tcPr>
          <w:p w:rsidR="00E2408D" w:rsidRPr="00BB2644" w:rsidRDefault="00E2408D" w:rsidP="00CB451E">
            <w:pPr>
              <w:rPr>
                <w:ins w:id="4328" w:author="Gombosová Erika" w:date="2015-12-11T09:54:00Z"/>
                <w:b/>
                <w:bCs/>
                <w:sz w:val="22"/>
                <w:szCs w:val="22"/>
              </w:rPr>
            </w:pPr>
            <w:ins w:id="4329" w:author="Gombosová Erika" w:date="2015-12-11T09:54: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4330" w:author="Gombosová Erika" w:date="2015-12-11T09:54:00Z"/>
                <w:color w:val="000000"/>
                <w:sz w:val="22"/>
                <w:szCs w:val="22"/>
              </w:rPr>
            </w:pPr>
            <w:ins w:id="4331" w:author="Gombosová Erika" w:date="2015-12-11T09:54:00Z">
              <w:r w:rsidRPr="00BB2644">
                <w:rPr>
                  <w:color w:val="000000"/>
                  <w:sz w:val="22"/>
                  <w:szCs w:val="22"/>
                </w:rPr>
                <w:t> </w:t>
              </w:r>
            </w:ins>
          </w:p>
        </w:tc>
      </w:tr>
      <w:tr w:rsidR="00E2408D" w:rsidRPr="00BB2644" w:rsidTr="00CB451E">
        <w:trPr>
          <w:trHeight w:val="300"/>
          <w:ins w:id="4332" w:author="Gombosová Erika" w:date="2015-12-11T09:54:00Z"/>
        </w:trPr>
        <w:tc>
          <w:tcPr>
            <w:tcW w:w="9087" w:type="dxa"/>
            <w:gridSpan w:val="7"/>
            <w:shd w:val="clear" w:color="auto" w:fill="auto"/>
            <w:noWrap/>
            <w:vAlign w:val="bottom"/>
            <w:hideMark/>
          </w:tcPr>
          <w:p w:rsidR="00E2408D" w:rsidRPr="00BB2644" w:rsidRDefault="00E2408D" w:rsidP="00CB451E">
            <w:pPr>
              <w:jc w:val="center"/>
              <w:rPr>
                <w:ins w:id="4333" w:author="Gombosová Erika" w:date="2015-12-11T09:54:00Z"/>
                <w:color w:val="000000"/>
                <w:sz w:val="22"/>
                <w:szCs w:val="22"/>
              </w:rPr>
            </w:pPr>
            <w:ins w:id="4334" w:author="Gombosová Erika" w:date="2015-12-11T09:54:00Z">
              <w:r w:rsidRPr="00BB2644">
                <w:rPr>
                  <w:color w:val="000000"/>
                  <w:sz w:val="22"/>
                  <w:szCs w:val="22"/>
                </w:rPr>
                <w:t> </w:t>
              </w:r>
            </w:ins>
          </w:p>
        </w:tc>
      </w:tr>
      <w:tr w:rsidR="00E2408D" w:rsidRPr="00BB2644" w:rsidTr="00CB451E">
        <w:trPr>
          <w:trHeight w:val="300"/>
          <w:ins w:id="4335" w:author="Gombosová Erika" w:date="2015-12-11T09:54:00Z"/>
        </w:trPr>
        <w:tc>
          <w:tcPr>
            <w:tcW w:w="3559" w:type="dxa"/>
            <w:gridSpan w:val="2"/>
            <w:shd w:val="clear" w:color="000000" w:fill="FFFFFF"/>
            <w:vAlign w:val="center"/>
            <w:hideMark/>
          </w:tcPr>
          <w:p w:rsidR="00E2408D" w:rsidRPr="00BB2644" w:rsidRDefault="00E2408D" w:rsidP="00CB451E">
            <w:pPr>
              <w:rPr>
                <w:ins w:id="4336" w:author="Gombosová Erika" w:date="2015-12-11T09:54:00Z"/>
                <w:b/>
                <w:bCs/>
                <w:sz w:val="22"/>
                <w:szCs w:val="22"/>
              </w:rPr>
            </w:pPr>
            <w:ins w:id="4337" w:author="Gombosová Erika" w:date="2015-12-11T09:54:00Z">
              <w:r w:rsidRPr="00BB2644">
                <w:rPr>
                  <w:b/>
                  <w:bCs/>
                  <w:sz w:val="22"/>
                  <w:szCs w:val="22"/>
                </w:rPr>
                <w:t>Kontrolu vykonal</w:t>
              </w:r>
              <w:r w:rsidRPr="00BD2FCC">
                <w:rPr>
                  <w:rStyle w:val="Odkaznapoznmkupodiarou"/>
                  <w:b/>
                  <w:bCs/>
                  <w:sz w:val="20"/>
                  <w:szCs w:val="20"/>
                </w:rPr>
                <w:footnoteReference w:id="76"/>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4340" w:author="Gombosová Erika" w:date="2015-12-11T09:54:00Z"/>
                <w:color w:val="000000"/>
                <w:sz w:val="22"/>
                <w:szCs w:val="22"/>
              </w:rPr>
            </w:pPr>
            <w:ins w:id="4341" w:author="Gombosová Erika" w:date="2015-12-11T09:54:00Z">
              <w:r w:rsidRPr="00BB2644">
                <w:rPr>
                  <w:color w:val="000000"/>
                  <w:sz w:val="22"/>
                  <w:szCs w:val="22"/>
                </w:rPr>
                <w:t> </w:t>
              </w:r>
            </w:ins>
          </w:p>
        </w:tc>
      </w:tr>
      <w:tr w:rsidR="00E2408D" w:rsidRPr="00BB2644" w:rsidTr="00CB451E">
        <w:trPr>
          <w:trHeight w:val="300"/>
          <w:ins w:id="4342" w:author="Gombosová Erika" w:date="2015-12-11T09:54:00Z"/>
        </w:trPr>
        <w:tc>
          <w:tcPr>
            <w:tcW w:w="3559" w:type="dxa"/>
            <w:gridSpan w:val="2"/>
            <w:shd w:val="clear" w:color="000000" w:fill="FFFFFF"/>
            <w:vAlign w:val="center"/>
            <w:hideMark/>
          </w:tcPr>
          <w:p w:rsidR="00E2408D" w:rsidRPr="00BB2644" w:rsidRDefault="00E2408D" w:rsidP="00CB451E">
            <w:pPr>
              <w:rPr>
                <w:ins w:id="4343" w:author="Gombosová Erika" w:date="2015-12-11T09:54:00Z"/>
                <w:b/>
                <w:bCs/>
                <w:sz w:val="22"/>
                <w:szCs w:val="22"/>
              </w:rPr>
            </w:pPr>
            <w:ins w:id="4344" w:author="Gombosová Erika" w:date="2015-12-11T09:54:00Z">
              <w:r w:rsidRPr="00BB2644">
                <w:rPr>
                  <w:b/>
                  <w:bCs/>
                  <w:sz w:val="22"/>
                  <w:szCs w:val="22"/>
                </w:rPr>
                <w:t xml:space="preserve">Dátum: </w:t>
              </w:r>
            </w:ins>
          </w:p>
        </w:tc>
        <w:tc>
          <w:tcPr>
            <w:tcW w:w="5528" w:type="dxa"/>
            <w:gridSpan w:val="5"/>
            <w:shd w:val="clear" w:color="auto" w:fill="auto"/>
            <w:vAlign w:val="center"/>
            <w:hideMark/>
          </w:tcPr>
          <w:p w:rsidR="00E2408D" w:rsidRPr="00BB2644" w:rsidRDefault="00E2408D" w:rsidP="00CB451E">
            <w:pPr>
              <w:rPr>
                <w:ins w:id="4345" w:author="Gombosová Erika" w:date="2015-12-11T09:54:00Z"/>
                <w:color w:val="000000"/>
                <w:sz w:val="22"/>
                <w:szCs w:val="22"/>
              </w:rPr>
            </w:pPr>
            <w:ins w:id="4346" w:author="Gombosová Erika" w:date="2015-12-11T09:54:00Z">
              <w:r w:rsidRPr="00BB2644">
                <w:rPr>
                  <w:color w:val="000000"/>
                  <w:sz w:val="22"/>
                  <w:szCs w:val="22"/>
                </w:rPr>
                <w:t> </w:t>
              </w:r>
            </w:ins>
          </w:p>
        </w:tc>
      </w:tr>
      <w:tr w:rsidR="00E2408D" w:rsidRPr="00BB2644" w:rsidTr="00CB451E">
        <w:trPr>
          <w:trHeight w:val="300"/>
          <w:ins w:id="4347" w:author="Gombosová Erika" w:date="2015-12-11T09:54:00Z"/>
        </w:trPr>
        <w:tc>
          <w:tcPr>
            <w:tcW w:w="3559" w:type="dxa"/>
            <w:gridSpan w:val="2"/>
            <w:shd w:val="clear" w:color="000000" w:fill="FFFFFF"/>
            <w:vAlign w:val="center"/>
            <w:hideMark/>
          </w:tcPr>
          <w:p w:rsidR="00E2408D" w:rsidRPr="00BB2644" w:rsidRDefault="00E2408D" w:rsidP="00CB451E">
            <w:pPr>
              <w:rPr>
                <w:ins w:id="4348" w:author="Gombosová Erika" w:date="2015-12-11T09:54:00Z"/>
                <w:b/>
                <w:bCs/>
                <w:sz w:val="22"/>
                <w:szCs w:val="22"/>
              </w:rPr>
            </w:pPr>
            <w:ins w:id="4349" w:author="Gombosová Erika" w:date="2015-12-11T09:54: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4350" w:author="Gombosová Erika" w:date="2015-12-11T09:54:00Z"/>
                <w:color w:val="000000"/>
                <w:sz w:val="22"/>
                <w:szCs w:val="22"/>
              </w:rPr>
            </w:pPr>
            <w:ins w:id="4351" w:author="Gombosová Erika" w:date="2015-12-11T09:54:00Z">
              <w:r w:rsidRPr="00BB2644">
                <w:rPr>
                  <w:color w:val="000000"/>
                  <w:sz w:val="22"/>
                  <w:szCs w:val="22"/>
                </w:rPr>
                <w:t> </w:t>
              </w:r>
            </w:ins>
          </w:p>
        </w:tc>
      </w:tr>
      <w:tr w:rsidR="00BB2644" w:rsidRPr="00BB2644" w:rsidDel="00E2408D" w:rsidTr="00526B68">
        <w:trPr>
          <w:trHeight w:val="300"/>
          <w:del w:id="4352" w:author="Gombosová Erika" w:date="2015-12-11T09:54:00Z"/>
        </w:trPr>
        <w:tc>
          <w:tcPr>
            <w:tcW w:w="3559" w:type="dxa"/>
            <w:gridSpan w:val="2"/>
            <w:shd w:val="clear" w:color="auto" w:fill="auto"/>
            <w:hideMark/>
          </w:tcPr>
          <w:p w:rsidR="00BB2644" w:rsidRPr="00BB2644" w:rsidDel="00E2408D" w:rsidRDefault="00BB2644" w:rsidP="00BB2644">
            <w:pPr>
              <w:rPr>
                <w:del w:id="4353" w:author="Gombosová Erika" w:date="2015-12-11T09:54:00Z"/>
                <w:b/>
                <w:bCs/>
                <w:sz w:val="22"/>
                <w:szCs w:val="22"/>
              </w:rPr>
            </w:pPr>
            <w:del w:id="4354" w:author="Gombosová Erika" w:date="2015-12-11T09:54: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4355" w:author="Gombosová Erika" w:date="2015-12-11T09:54:00Z"/>
                <w:color w:val="000000"/>
                <w:sz w:val="22"/>
                <w:szCs w:val="22"/>
              </w:rPr>
            </w:pPr>
            <w:del w:id="4356" w:author="Gombosová Erika" w:date="2015-12-11T09:54:00Z">
              <w:r w:rsidRPr="00BB2644" w:rsidDel="00E2408D">
                <w:rPr>
                  <w:color w:val="000000"/>
                  <w:sz w:val="22"/>
                  <w:szCs w:val="22"/>
                </w:rPr>
                <w:delText> </w:delText>
              </w:r>
            </w:del>
          </w:p>
        </w:tc>
      </w:tr>
      <w:tr w:rsidR="00BB2644" w:rsidRPr="00BB2644" w:rsidDel="00E2408D" w:rsidTr="00526B68">
        <w:trPr>
          <w:trHeight w:val="300"/>
          <w:del w:id="4357" w:author="Gombosová Erika" w:date="2015-12-11T09:54:00Z"/>
        </w:trPr>
        <w:tc>
          <w:tcPr>
            <w:tcW w:w="3559" w:type="dxa"/>
            <w:gridSpan w:val="2"/>
            <w:shd w:val="clear" w:color="auto" w:fill="auto"/>
            <w:hideMark/>
          </w:tcPr>
          <w:p w:rsidR="00BB2644" w:rsidRPr="00BB2644" w:rsidDel="00E2408D" w:rsidRDefault="00BB2644" w:rsidP="00BB2644">
            <w:pPr>
              <w:rPr>
                <w:del w:id="4358" w:author="Gombosová Erika" w:date="2015-12-11T09:54:00Z"/>
                <w:b/>
                <w:bCs/>
                <w:sz w:val="22"/>
                <w:szCs w:val="22"/>
              </w:rPr>
            </w:pPr>
            <w:del w:id="4359" w:author="Gombosová Erika" w:date="2015-12-11T09:54:00Z">
              <w:r w:rsidRPr="00BB2644" w:rsidDel="00E2408D">
                <w:rPr>
                  <w:b/>
                  <w:bCs/>
                  <w:sz w:val="22"/>
                  <w:szCs w:val="22"/>
                </w:rPr>
                <w:delText>Dátum:</w:delText>
              </w:r>
            </w:del>
          </w:p>
        </w:tc>
        <w:tc>
          <w:tcPr>
            <w:tcW w:w="5528" w:type="dxa"/>
            <w:gridSpan w:val="5"/>
            <w:shd w:val="clear" w:color="auto" w:fill="auto"/>
            <w:vAlign w:val="center"/>
            <w:hideMark/>
          </w:tcPr>
          <w:p w:rsidR="00BB2644" w:rsidRPr="00BB2644" w:rsidDel="00E2408D" w:rsidRDefault="00BB2644" w:rsidP="00BB2644">
            <w:pPr>
              <w:rPr>
                <w:del w:id="4360" w:author="Gombosová Erika" w:date="2015-12-11T09:54:00Z"/>
                <w:color w:val="000000"/>
                <w:sz w:val="22"/>
                <w:szCs w:val="22"/>
              </w:rPr>
            </w:pPr>
            <w:del w:id="4361" w:author="Gombosová Erika" w:date="2015-12-11T09:54:00Z">
              <w:r w:rsidRPr="00BB2644" w:rsidDel="00E2408D">
                <w:rPr>
                  <w:color w:val="000000"/>
                  <w:sz w:val="22"/>
                  <w:szCs w:val="22"/>
                </w:rPr>
                <w:delText> </w:delText>
              </w:r>
            </w:del>
          </w:p>
        </w:tc>
      </w:tr>
      <w:tr w:rsidR="00BB2644" w:rsidRPr="00BB2644" w:rsidDel="00E2408D" w:rsidTr="00526B68">
        <w:trPr>
          <w:trHeight w:val="330"/>
          <w:del w:id="4362" w:author="Gombosová Erika" w:date="2015-12-11T09:54:00Z"/>
        </w:trPr>
        <w:tc>
          <w:tcPr>
            <w:tcW w:w="3559" w:type="dxa"/>
            <w:gridSpan w:val="2"/>
            <w:shd w:val="clear" w:color="000000" w:fill="FFFFFF"/>
            <w:hideMark/>
          </w:tcPr>
          <w:p w:rsidR="00BB2644" w:rsidRPr="00BB2644" w:rsidDel="00E2408D" w:rsidRDefault="00BB2644" w:rsidP="00BB2644">
            <w:pPr>
              <w:rPr>
                <w:del w:id="4363" w:author="Gombosová Erika" w:date="2015-12-11T09:54:00Z"/>
                <w:b/>
                <w:bCs/>
                <w:sz w:val="22"/>
                <w:szCs w:val="22"/>
              </w:rPr>
            </w:pPr>
            <w:del w:id="4364" w:author="Gombosová Erika" w:date="2015-12-11T09:54: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4365" w:author="Gombosová Erika" w:date="2015-12-11T09:54:00Z"/>
                <w:color w:val="000000"/>
                <w:sz w:val="22"/>
                <w:szCs w:val="22"/>
              </w:rPr>
            </w:pPr>
            <w:del w:id="4366" w:author="Gombosová Erika" w:date="2015-12-11T09:54:00Z">
              <w:r w:rsidRPr="00BB2644" w:rsidDel="00E2408D">
                <w:rPr>
                  <w:color w:val="000000"/>
                  <w:sz w:val="22"/>
                  <w:szCs w:val="22"/>
                </w:rPr>
                <w:delText> </w:delText>
              </w:r>
            </w:del>
          </w:p>
        </w:tc>
      </w:tr>
      <w:tr w:rsidR="00BB2644" w:rsidRPr="00BB2644" w:rsidDel="00E2408D" w:rsidTr="00526B68">
        <w:trPr>
          <w:trHeight w:val="300"/>
          <w:del w:id="4367" w:author="Gombosová Erika" w:date="2015-12-11T09:54:00Z"/>
        </w:trPr>
        <w:tc>
          <w:tcPr>
            <w:tcW w:w="9087" w:type="dxa"/>
            <w:gridSpan w:val="7"/>
            <w:shd w:val="clear" w:color="auto" w:fill="auto"/>
            <w:noWrap/>
            <w:vAlign w:val="bottom"/>
            <w:hideMark/>
          </w:tcPr>
          <w:p w:rsidR="00BB2644" w:rsidRPr="00BB2644" w:rsidDel="00E2408D" w:rsidRDefault="00BB2644" w:rsidP="00BB2644">
            <w:pPr>
              <w:jc w:val="center"/>
              <w:rPr>
                <w:del w:id="4368" w:author="Gombosová Erika" w:date="2015-12-11T09:54:00Z"/>
                <w:color w:val="000000"/>
                <w:sz w:val="22"/>
                <w:szCs w:val="22"/>
              </w:rPr>
            </w:pPr>
            <w:del w:id="4369" w:author="Gombosová Erika" w:date="2015-12-11T09:54:00Z">
              <w:r w:rsidRPr="00BB2644" w:rsidDel="00E2408D">
                <w:rPr>
                  <w:color w:val="000000"/>
                  <w:sz w:val="22"/>
                  <w:szCs w:val="22"/>
                </w:rPr>
                <w:delText> </w:delText>
              </w:r>
            </w:del>
          </w:p>
        </w:tc>
      </w:tr>
      <w:tr w:rsidR="00BB2644" w:rsidRPr="00BB2644" w:rsidDel="00E2408D" w:rsidTr="00526B68">
        <w:trPr>
          <w:trHeight w:val="300"/>
          <w:del w:id="4370" w:author="Gombosová Erika" w:date="2015-12-11T09:54:00Z"/>
        </w:trPr>
        <w:tc>
          <w:tcPr>
            <w:tcW w:w="3559" w:type="dxa"/>
            <w:gridSpan w:val="2"/>
            <w:shd w:val="clear" w:color="000000" w:fill="FFFFFF"/>
            <w:hideMark/>
          </w:tcPr>
          <w:p w:rsidR="00BB2644" w:rsidRPr="00BB2644" w:rsidDel="00E2408D" w:rsidRDefault="00BB2644" w:rsidP="00BB2644">
            <w:pPr>
              <w:rPr>
                <w:del w:id="4371" w:author="Gombosová Erika" w:date="2015-12-11T09:54:00Z"/>
                <w:b/>
                <w:bCs/>
                <w:sz w:val="22"/>
                <w:szCs w:val="22"/>
              </w:rPr>
            </w:pPr>
            <w:del w:id="4372" w:author="Gombosová Erika" w:date="2015-12-11T09:54: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4373" w:author="Gombosová Erika" w:date="2015-12-11T09:54:00Z"/>
                <w:color w:val="000000"/>
                <w:sz w:val="22"/>
                <w:szCs w:val="22"/>
              </w:rPr>
            </w:pPr>
            <w:del w:id="4374" w:author="Gombosová Erika" w:date="2015-12-11T09:54:00Z">
              <w:r w:rsidRPr="00BB2644" w:rsidDel="00E2408D">
                <w:rPr>
                  <w:color w:val="000000"/>
                  <w:sz w:val="22"/>
                  <w:szCs w:val="22"/>
                </w:rPr>
                <w:delText> </w:delText>
              </w:r>
            </w:del>
          </w:p>
        </w:tc>
      </w:tr>
      <w:tr w:rsidR="00BB2644" w:rsidRPr="00BB2644" w:rsidDel="00E2408D" w:rsidTr="00526B68">
        <w:trPr>
          <w:trHeight w:val="300"/>
          <w:del w:id="4375" w:author="Gombosová Erika" w:date="2015-12-11T09:54:00Z"/>
        </w:trPr>
        <w:tc>
          <w:tcPr>
            <w:tcW w:w="3559" w:type="dxa"/>
            <w:gridSpan w:val="2"/>
            <w:shd w:val="clear" w:color="000000" w:fill="FFFFFF"/>
            <w:hideMark/>
          </w:tcPr>
          <w:p w:rsidR="00BB2644" w:rsidRPr="00BB2644" w:rsidDel="00E2408D" w:rsidRDefault="00BB2644" w:rsidP="00BB2644">
            <w:pPr>
              <w:rPr>
                <w:del w:id="4376" w:author="Gombosová Erika" w:date="2015-12-11T09:54:00Z"/>
                <w:b/>
                <w:bCs/>
                <w:sz w:val="22"/>
                <w:szCs w:val="22"/>
              </w:rPr>
            </w:pPr>
            <w:del w:id="4377" w:author="Gombosová Erika" w:date="2015-12-11T09:54:00Z">
              <w:r w:rsidRPr="00BB2644" w:rsidDel="00E2408D">
                <w:rPr>
                  <w:b/>
                  <w:bCs/>
                  <w:sz w:val="22"/>
                  <w:szCs w:val="22"/>
                </w:rPr>
                <w:delText xml:space="preserve">Dátum: </w:delText>
              </w:r>
            </w:del>
          </w:p>
        </w:tc>
        <w:tc>
          <w:tcPr>
            <w:tcW w:w="5528" w:type="dxa"/>
            <w:gridSpan w:val="5"/>
            <w:shd w:val="clear" w:color="auto" w:fill="auto"/>
            <w:vAlign w:val="center"/>
            <w:hideMark/>
          </w:tcPr>
          <w:p w:rsidR="00BB2644" w:rsidRPr="00BB2644" w:rsidDel="00E2408D" w:rsidRDefault="00BB2644" w:rsidP="00BB2644">
            <w:pPr>
              <w:rPr>
                <w:del w:id="4378" w:author="Gombosová Erika" w:date="2015-12-11T09:54:00Z"/>
                <w:color w:val="000000"/>
                <w:sz w:val="22"/>
                <w:szCs w:val="22"/>
              </w:rPr>
            </w:pPr>
            <w:del w:id="4379" w:author="Gombosová Erika" w:date="2015-12-11T09:54:00Z">
              <w:r w:rsidRPr="00BB2644" w:rsidDel="00E2408D">
                <w:rPr>
                  <w:color w:val="000000"/>
                  <w:sz w:val="22"/>
                  <w:szCs w:val="22"/>
                </w:rPr>
                <w:delText> </w:delText>
              </w:r>
            </w:del>
          </w:p>
        </w:tc>
      </w:tr>
      <w:tr w:rsidR="00BB2644" w:rsidRPr="00BB2644" w:rsidDel="00E2408D" w:rsidTr="00526B68">
        <w:trPr>
          <w:trHeight w:val="330"/>
          <w:del w:id="4380" w:author="Gombosová Erika" w:date="2015-12-11T09:54:00Z"/>
        </w:trPr>
        <w:tc>
          <w:tcPr>
            <w:tcW w:w="3559" w:type="dxa"/>
            <w:gridSpan w:val="2"/>
            <w:shd w:val="clear" w:color="000000" w:fill="FFFFFF"/>
            <w:hideMark/>
          </w:tcPr>
          <w:p w:rsidR="00BB2644" w:rsidRPr="00BB2644" w:rsidDel="00E2408D" w:rsidRDefault="00BB2644" w:rsidP="00BB2644">
            <w:pPr>
              <w:rPr>
                <w:del w:id="4381" w:author="Gombosová Erika" w:date="2015-12-11T09:54:00Z"/>
                <w:b/>
                <w:bCs/>
                <w:sz w:val="22"/>
                <w:szCs w:val="22"/>
              </w:rPr>
            </w:pPr>
            <w:del w:id="4382" w:author="Gombosová Erika" w:date="2015-12-11T09:54: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4383" w:author="Gombosová Erika" w:date="2015-12-11T09:54:00Z"/>
                <w:color w:val="000000"/>
                <w:sz w:val="22"/>
                <w:szCs w:val="22"/>
              </w:rPr>
            </w:pPr>
            <w:del w:id="4384" w:author="Gombosová Erika" w:date="2015-12-11T09:54:00Z">
              <w:r w:rsidRPr="00BB2644" w:rsidDel="00E2408D">
                <w:rPr>
                  <w:color w:val="000000"/>
                  <w:sz w:val="22"/>
                  <w:szCs w:val="22"/>
                </w:rPr>
                <w:delText> </w:delText>
              </w:r>
            </w:del>
          </w:p>
        </w:tc>
      </w:tr>
    </w:tbl>
    <w:p w:rsidR="00BD77E9" w:rsidRDefault="00BD77E9">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385" w:name="KZ_39"/>
            <w:r w:rsidRPr="00BB2644">
              <w:rPr>
                <w:b/>
                <w:bCs/>
                <w:color w:val="FFFFFF"/>
              </w:rPr>
              <w:t xml:space="preserve">Kontrolný zoznam k </w:t>
            </w:r>
            <w:ins w:id="4386" w:author="Gombosová Erika" w:date="2015-12-15T16:47:00Z">
              <w:r w:rsidR="00432B14">
                <w:rPr>
                  <w:b/>
                  <w:bCs/>
                  <w:color w:val="FFFFFF"/>
                </w:rPr>
                <w:t>finančnej</w:t>
              </w:r>
            </w:ins>
            <w:del w:id="4387" w:author="Gombosová Erika" w:date="2015-12-15T16:48:00Z">
              <w:r w:rsidRPr="00BB2644" w:rsidDel="00432B14">
                <w:rPr>
                  <w:b/>
                  <w:bCs/>
                  <w:color w:val="FFFFFF"/>
                </w:rPr>
                <w:delText>administratívnej</w:delText>
              </w:r>
            </w:del>
            <w:r w:rsidRPr="00BB2644">
              <w:rPr>
                <w:b/>
                <w:bCs/>
                <w:color w:val="FFFFFF"/>
              </w:rPr>
              <w:t xml:space="preserve"> kontrole O</w:t>
            </w:r>
            <w:r w:rsidRPr="00BB2644">
              <w:rPr>
                <w:b/>
                <w:bCs/>
                <w:color w:val="FFFFFF"/>
              </w:rPr>
              <w:br/>
            </w:r>
            <w:proofErr w:type="spellStart"/>
            <w:r w:rsidR="002A537C" w:rsidRPr="002A537C">
              <w:rPr>
                <w:b/>
                <w:bCs/>
                <w:color w:val="FFFFFF"/>
              </w:rPr>
              <w:t>In-house</w:t>
            </w:r>
            <w:proofErr w:type="spellEnd"/>
            <w:r w:rsidR="002A537C" w:rsidRPr="002A537C">
              <w:rPr>
                <w:b/>
                <w:bCs/>
                <w:color w:val="FFFFFF"/>
              </w:rPr>
              <w:t xml:space="preserve"> zákazka - štandardná ex-post kontrola</w:t>
            </w:r>
          </w:p>
        </w:tc>
      </w:tr>
      <w:bookmarkEnd w:id="4385"/>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lastRenderedPageBreak/>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In-house</w:t>
            </w:r>
            <w:proofErr w:type="spellEnd"/>
            <w:r w:rsidRPr="00BB2644">
              <w:rPr>
                <w:color w:val="000000"/>
                <w:sz w:val="22"/>
                <w:szCs w:val="22"/>
              </w:rPr>
              <w:t xml:space="preserve">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Identifikátor zákazky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zadania zákazky  "</w:t>
            </w:r>
            <w:proofErr w:type="spellStart"/>
            <w:r w:rsidRPr="00BB2644">
              <w:rPr>
                <w:color w:val="000000"/>
                <w:sz w:val="22"/>
                <w:szCs w:val="22"/>
              </w:rPr>
              <w:t>in-house</w:t>
            </w:r>
            <w:proofErr w:type="spellEnd"/>
            <w:r w:rsidRPr="00BB2644">
              <w:rPr>
                <w:color w:val="000000"/>
                <w:sz w:val="22"/>
                <w:szCs w:val="22"/>
              </w:rPr>
              <w:t xml:space="preserve">" spôsobom bolo toto zadanie vykonané v súlade s príslušným metodickým pokynom CKO k zadávaniu </w:t>
            </w:r>
            <w:proofErr w:type="spellStart"/>
            <w:r w:rsidRPr="00BB2644">
              <w:rPr>
                <w:color w:val="000000"/>
                <w:sz w:val="22"/>
                <w:szCs w:val="22"/>
              </w:rPr>
              <w:t>in-house</w:t>
            </w:r>
            <w:proofErr w:type="spellEnd"/>
            <w:r w:rsidRPr="00BB2644">
              <w:rPr>
                <w:color w:val="000000"/>
                <w:sz w:val="22"/>
                <w:szCs w:val="22"/>
              </w:rPr>
              <w:t xml:space="preserve"> zákaziek?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Nebol pri zadávaní zákazky identifikovaný konflikt </w:t>
            </w:r>
            <w:r w:rsidRPr="00BB2644">
              <w:rPr>
                <w:sz w:val="22"/>
                <w:szCs w:val="22"/>
              </w:rPr>
              <w:lastRenderedPageBreak/>
              <w:t>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ins w:id="4388" w:author="Gombosová Erika" w:date="2015-12-11T09:54:00Z"/>
        </w:trPr>
        <w:tc>
          <w:tcPr>
            <w:tcW w:w="9087" w:type="dxa"/>
            <w:gridSpan w:val="7"/>
            <w:shd w:val="clear" w:color="auto" w:fill="auto"/>
            <w:noWrap/>
            <w:vAlign w:val="center"/>
          </w:tcPr>
          <w:p w:rsidR="00E2408D" w:rsidRPr="00BD2FCC" w:rsidRDefault="00E2408D" w:rsidP="00CB451E">
            <w:pPr>
              <w:jc w:val="both"/>
              <w:rPr>
                <w:ins w:id="4389" w:author="Gombosová Erika" w:date="2015-12-11T09:54:00Z"/>
                <w:b/>
                <w:sz w:val="20"/>
                <w:szCs w:val="20"/>
              </w:rPr>
            </w:pPr>
            <w:ins w:id="4390" w:author="Gombosová Erika" w:date="2015-12-11T09:54:00Z">
              <w:r w:rsidRPr="00BD2FCC">
                <w:rPr>
                  <w:b/>
                  <w:sz w:val="20"/>
                  <w:szCs w:val="20"/>
                </w:rPr>
                <w:t>VYJADRENIE</w:t>
              </w:r>
            </w:ins>
          </w:p>
          <w:p w:rsidR="00E2408D" w:rsidRPr="00BD2FCC" w:rsidRDefault="00E2408D" w:rsidP="00CB451E">
            <w:pPr>
              <w:jc w:val="both"/>
              <w:rPr>
                <w:ins w:id="4391" w:author="Gombosová Erika" w:date="2015-12-11T09:54:00Z"/>
                <w:sz w:val="20"/>
                <w:szCs w:val="20"/>
              </w:rPr>
            </w:pPr>
          </w:p>
          <w:p w:rsidR="000C1AA0" w:rsidRPr="00A54276" w:rsidRDefault="000C1AA0" w:rsidP="000C1AA0">
            <w:pPr>
              <w:rPr>
                <w:ins w:id="4392" w:author="Gombosová Erika" w:date="2015-12-15T13:09:00Z"/>
              </w:rPr>
            </w:pPr>
            <w:ins w:id="4393" w:author="Gombosová Erika" w:date="2015-12-15T13:09:00Z">
              <w:r w:rsidRPr="00B64015">
                <w:rPr>
                  <w:sz w:val="20"/>
                  <w:szCs w:val="20"/>
                </w:rPr>
                <w:t xml:space="preserve">Na základe overených skutočností potvrdzujem, že </w:t>
              </w:r>
              <w:r>
                <w:rPr>
                  <w:sz w:val="20"/>
                  <w:szCs w:val="20"/>
                </w:rPr>
                <w:t xml:space="preserve"> </w:t>
              </w:r>
            </w:ins>
            <w:customXmlInsRangeStart w:id="4394" w:author="Gombosová Erika" w:date="2015-12-15T13:09:00Z"/>
            <w:sdt>
              <w:sdtPr>
                <w:rPr>
                  <w:sz w:val="20"/>
                  <w:szCs w:val="20"/>
                </w:rPr>
                <w:id w:val="-589691930"/>
                <w:placeholder>
                  <w:docPart w:val="66E9422A3E0345C69D507DA38238B71B"/>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InsRangeEnd w:id="4394"/>
                <w:ins w:id="4395" w:author="Gombosová Erika" w:date="2015-12-15T13:09:00Z">
                  <w:r w:rsidRPr="00B64015">
                    <w:rPr>
                      <w:sz w:val="20"/>
                      <w:szCs w:val="20"/>
                    </w:rPr>
                    <w:t>Vyberte položku.</w:t>
                  </w:r>
                </w:ins>
                <w:customXmlInsRangeStart w:id="4396" w:author="Gombosová Erika" w:date="2015-12-15T13:09:00Z"/>
              </w:sdtContent>
            </w:sdt>
            <w:customXmlInsRangeEnd w:id="4396"/>
            <w:ins w:id="4397" w:author="Gombosová Erika" w:date="2015-12-15T13:09:00Z">
              <w:r w:rsidRPr="00B64015">
                <w:rPr>
                  <w:sz w:val="20"/>
                  <w:szCs w:val="20"/>
                </w:rPr>
                <w:t xml:space="preserve">   </w:t>
              </w:r>
            </w:ins>
          </w:p>
          <w:p w:rsidR="00E2408D" w:rsidRPr="00BB2644" w:rsidRDefault="00E2408D">
            <w:pPr>
              <w:rPr>
                <w:ins w:id="4398" w:author="Gombosová Erika" w:date="2015-12-11T09:54:00Z"/>
                <w:b/>
                <w:bCs/>
                <w:color w:val="000000"/>
                <w:sz w:val="22"/>
                <w:szCs w:val="22"/>
              </w:rPr>
              <w:pPrChange w:id="4399" w:author="Gombosová Erika" w:date="2015-12-15T13:09:00Z">
                <w:pPr>
                  <w:jc w:val="center"/>
                </w:pPr>
              </w:pPrChange>
            </w:pPr>
          </w:p>
        </w:tc>
      </w:tr>
      <w:tr w:rsidR="00E2408D" w:rsidRPr="00BB2644" w:rsidTr="00CB451E">
        <w:trPr>
          <w:trHeight w:val="300"/>
          <w:ins w:id="4400" w:author="Gombosová Erika" w:date="2015-12-11T09:54:00Z"/>
        </w:trPr>
        <w:tc>
          <w:tcPr>
            <w:tcW w:w="3559" w:type="dxa"/>
            <w:gridSpan w:val="2"/>
            <w:shd w:val="clear" w:color="auto" w:fill="auto"/>
            <w:vAlign w:val="center"/>
            <w:hideMark/>
          </w:tcPr>
          <w:p w:rsidR="00E2408D" w:rsidRPr="00BB2644" w:rsidRDefault="00E2408D" w:rsidP="00CB451E">
            <w:pPr>
              <w:rPr>
                <w:ins w:id="4401" w:author="Gombosová Erika" w:date="2015-12-11T09:54:00Z"/>
                <w:b/>
                <w:bCs/>
                <w:sz w:val="22"/>
                <w:szCs w:val="22"/>
              </w:rPr>
            </w:pPr>
            <w:ins w:id="4402" w:author="Gombosová Erika" w:date="2015-12-11T09:54:00Z">
              <w:r w:rsidRPr="00BB2644">
                <w:rPr>
                  <w:b/>
                  <w:bCs/>
                  <w:sz w:val="22"/>
                  <w:szCs w:val="22"/>
                </w:rPr>
                <w:t>Kontrolu vykonal</w:t>
              </w:r>
              <w:r w:rsidRPr="00BD2FCC">
                <w:rPr>
                  <w:rStyle w:val="Odkaznapoznmkupodiarou"/>
                  <w:b/>
                  <w:bCs/>
                  <w:sz w:val="20"/>
                  <w:szCs w:val="20"/>
                </w:rPr>
                <w:footnoteReference w:id="77"/>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4405" w:author="Gombosová Erika" w:date="2015-12-11T09:54:00Z"/>
                <w:color w:val="000000"/>
                <w:sz w:val="22"/>
                <w:szCs w:val="22"/>
              </w:rPr>
            </w:pPr>
            <w:ins w:id="4406" w:author="Gombosová Erika" w:date="2015-12-11T09:54:00Z">
              <w:r w:rsidRPr="00BB2644">
                <w:rPr>
                  <w:color w:val="000000"/>
                  <w:sz w:val="22"/>
                  <w:szCs w:val="22"/>
                </w:rPr>
                <w:t> </w:t>
              </w:r>
            </w:ins>
          </w:p>
        </w:tc>
      </w:tr>
      <w:tr w:rsidR="00E2408D" w:rsidRPr="00BB2644" w:rsidTr="00CB451E">
        <w:trPr>
          <w:trHeight w:val="300"/>
          <w:ins w:id="4407" w:author="Gombosová Erika" w:date="2015-12-11T09:54:00Z"/>
        </w:trPr>
        <w:tc>
          <w:tcPr>
            <w:tcW w:w="3559" w:type="dxa"/>
            <w:gridSpan w:val="2"/>
            <w:shd w:val="clear" w:color="auto" w:fill="auto"/>
            <w:vAlign w:val="center"/>
            <w:hideMark/>
          </w:tcPr>
          <w:p w:rsidR="00E2408D" w:rsidRPr="00BB2644" w:rsidRDefault="00E2408D" w:rsidP="00CB451E">
            <w:pPr>
              <w:rPr>
                <w:ins w:id="4408" w:author="Gombosová Erika" w:date="2015-12-11T09:54:00Z"/>
                <w:b/>
                <w:bCs/>
                <w:sz w:val="22"/>
                <w:szCs w:val="22"/>
              </w:rPr>
            </w:pPr>
            <w:ins w:id="4409" w:author="Gombosová Erika" w:date="2015-12-11T09:54:00Z">
              <w:r w:rsidRPr="00BB2644">
                <w:rPr>
                  <w:b/>
                  <w:bCs/>
                  <w:sz w:val="22"/>
                  <w:szCs w:val="22"/>
                </w:rPr>
                <w:t>Dátum:</w:t>
              </w:r>
            </w:ins>
          </w:p>
        </w:tc>
        <w:tc>
          <w:tcPr>
            <w:tcW w:w="5528" w:type="dxa"/>
            <w:gridSpan w:val="5"/>
            <w:shd w:val="clear" w:color="auto" w:fill="auto"/>
            <w:vAlign w:val="center"/>
            <w:hideMark/>
          </w:tcPr>
          <w:p w:rsidR="00E2408D" w:rsidRPr="00BB2644" w:rsidRDefault="00E2408D" w:rsidP="00CB451E">
            <w:pPr>
              <w:rPr>
                <w:ins w:id="4410" w:author="Gombosová Erika" w:date="2015-12-11T09:54:00Z"/>
                <w:color w:val="000000"/>
                <w:sz w:val="22"/>
                <w:szCs w:val="22"/>
              </w:rPr>
            </w:pPr>
            <w:ins w:id="4411" w:author="Gombosová Erika" w:date="2015-12-11T09:54:00Z">
              <w:r w:rsidRPr="00BB2644">
                <w:rPr>
                  <w:color w:val="000000"/>
                  <w:sz w:val="22"/>
                  <w:szCs w:val="22"/>
                </w:rPr>
                <w:t> </w:t>
              </w:r>
            </w:ins>
          </w:p>
        </w:tc>
      </w:tr>
      <w:tr w:rsidR="00E2408D" w:rsidRPr="00BB2644" w:rsidTr="00CB451E">
        <w:trPr>
          <w:trHeight w:val="300"/>
          <w:ins w:id="4412" w:author="Gombosová Erika" w:date="2015-12-11T09:54:00Z"/>
        </w:trPr>
        <w:tc>
          <w:tcPr>
            <w:tcW w:w="3559" w:type="dxa"/>
            <w:gridSpan w:val="2"/>
            <w:shd w:val="clear" w:color="000000" w:fill="FFFFFF"/>
            <w:vAlign w:val="center"/>
            <w:hideMark/>
          </w:tcPr>
          <w:p w:rsidR="00E2408D" w:rsidRPr="00BB2644" w:rsidRDefault="00E2408D" w:rsidP="00CB451E">
            <w:pPr>
              <w:rPr>
                <w:ins w:id="4413" w:author="Gombosová Erika" w:date="2015-12-11T09:54:00Z"/>
                <w:b/>
                <w:bCs/>
                <w:sz w:val="22"/>
                <w:szCs w:val="22"/>
              </w:rPr>
            </w:pPr>
            <w:ins w:id="4414" w:author="Gombosová Erika" w:date="2015-12-11T09:54: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4415" w:author="Gombosová Erika" w:date="2015-12-11T09:54:00Z"/>
                <w:color w:val="000000"/>
                <w:sz w:val="22"/>
                <w:szCs w:val="22"/>
              </w:rPr>
            </w:pPr>
            <w:ins w:id="4416" w:author="Gombosová Erika" w:date="2015-12-11T09:54:00Z">
              <w:r w:rsidRPr="00BB2644">
                <w:rPr>
                  <w:color w:val="000000"/>
                  <w:sz w:val="22"/>
                  <w:szCs w:val="22"/>
                </w:rPr>
                <w:t> </w:t>
              </w:r>
            </w:ins>
          </w:p>
        </w:tc>
      </w:tr>
      <w:tr w:rsidR="00E2408D" w:rsidRPr="00BB2644" w:rsidTr="00CB451E">
        <w:trPr>
          <w:trHeight w:val="300"/>
          <w:ins w:id="4417" w:author="Gombosová Erika" w:date="2015-12-11T09:54:00Z"/>
        </w:trPr>
        <w:tc>
          <w:tcPr>
            <w:tcW w:w="9087" w:type="dxa"/>
            <w:gridSpan w:val="7"/>
            <w:shd w:val="clear" w:color="auto" w:fill="auto"/>
            <w:noWrap/>
            <w:vAlign w:val="bottom"/>
            <w:hideMark/>
          </w:tcPr>
          <w:p w:rsidR="00E2408D" w:rsidRPr="00BB2644" w:rsidRDefault="00E2408D" w:rsidP="00CB451E">
            <w:pPr>
              <w:jc w:val="center"/>
              <w:rPr>
                <w:ins w:id="4418" w:author="Gombosová Erika" w:date="2015-12-11T09:54:00Z"/>
                <w:color w:val="000000"/>
                <w:sz w:val="22"/>
                <w:szCs w:val="22"/>
              </w:rPr>
            </w:pPr>
            <w:ins w:id="4419" w:author="Gombosová Erika" w:date="2015-12-11T09:54:00Z">
              <w:r w:rsidRPr="00BB2644">
                <w:rPr>
                  <w:color w:val="000000"/>
                  <w:sz w:val="22"/>
                  <w:szCs w:val="22"/>
                </w:rPr>
                <w:t> </w:t>
              </w:r>
            </w:ins>
          </w:p>
        </w:tc>
      </w:tr>
      <w:tr w:rsidR="00E2408D" w:rsidRPr="00BB2644" w:rsidTr="00CB451E">
        <w:trPr>
          <w:trHeight w:val="300"/>
          <w:ins w:id="4420" w:author="Gombosová Erika" w:date="2015-12-11T09:54:00Z"/>
        </w:trPr>
        <w:tc>
          <w:tcPr>
            <w:tcW w:w="3559" w:type="dxa"/>
            <w:gridSpan w:val="2"/>
            <w:shd w:val="clear" w:color="000000" w:fill="FFFFFF"/>
            <w:vAlign w:val="center"/>
            <w:hideMark/>
          </w:tcPr>
          <w:p w:rsidR="00E2408D" w:rsidRPr="00BB2644" w:rsidRDefault="00E2408D" w:rsidP="00CB451E">
            <w:pPr>
              <w:rPr>
                <w:ins w:id="4421" w:author="Gombosová Erika" w:date="2015-12-11T09:54:00Z"/>
                <w:b/>
                <w:bCs/>
                <w:sz w:val="22"/>
                <w:szCs w:val="22"/>
              </w:rPr>
            </w:pPr>
            <w:ins w:id="4422" w:author="Gombosová Erika" w:date="2015-12-11T09:54:00Z">
              <w:r w:rsidRPr="00BB2644">
                <w:rPr>
                  <w:b/>
                  <w:bCs/>
                  <w:sz w:val="22"/>
                  <w:szCs w:val="22"/>
                </w:rPr>
                <w:t>Kontrolu vykonal</w:t>
              </w:r>
              <w:r w:rsidRPr="00BD2FCC">
                <w:rPr>
                  <w:rStyle w:val="Odkaznapoznmkupodiarou"/>
                  <w:b/>
                  <w:bCs/>
                  <w:sz w:val="20"/>
                  <w:szCs w:val="20"/>
                </w:rPr>
                <w:footnoteReference w:id="78"/>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4425" w:author="Gombosová Erika" w:date="2015-12-11T09:54:00Z"/>
                <w:color w:val="000000"/>
                <w:sz w:val="22"/>
                <w:szCs w:val="22"/>
              </w:rPr>
            </w:pPr>
            <w:ins w:id="4426" w:author="Gombosová Erika" w:date="2015-12-11T09:54:00Z">
              <w:r w:rsidRPr="00BB2644">
                <w:rPr>
                  <w:color w:val="000000"/>
                  <w:sz w:val="22"/>
                  <w:szCs w:val="22"/>
                </w:rPr>
                <w:t> </w:t>
              </w:r>
            </w:ins>
          </w:p>
        </w:tc>
      </w:tr>
      <w:tr w:rsidR="00E2408D" w:rsidRPr="00BB2644" w:rsidTr="00CB451E">
        <w:trPr>
          <w:trHeight w:val="300"/>
          <w:ins w:id="4427" w:author="Gombosová Erika" w:date="2015-12-11T09:54:00Z"/>
        </w:trPr>
        <w:tc>
          <w:tcPr>
            <w:tcW w:w="3559" w:type="dxa"/>
            <w:gridSpan w:val="2"/>
            <w:shd w:val="clear" w:color="000000" w:fill="FFFFFF"/>
            <w:vAlign w:val="center"/>
            <w:hideMark/>
          </w:tcPr>
          <w:p w:rsidR="00E2408D" w:rsidRPr="00BB2644" w:rsidRDefault="00E2408D" w:rsidP="00CB451E">
            <w:pPr>
              <w:rPr>
                <w:ins w:id="4428" w:author="Gombosová Erika" w:date="2015-12-11T09:54:00Z"/>
                <w:b/>
                <w:bCs/>
                <w:sz w:val="22"/>
                <w:szCs w:val="22"/>
              </w:rPr>
            </w:pPr>
            <w:ins w:id="4429" w:author="Gombosová Erika" w:date="2015-12-11T09:54:00Z">
              <w:r w:rsidRPr="00BB2644">
                <w:rPr>
                  <w:b/>
                  <w:bCs/>
                  <w:sz w:val="22"/>
                  <w:szCs w:val="22"/>
                </w:rPr>
                <w:t xml:space="preserve">Dátum: </w:t>
              </w:r>
            </w:ins>
          </w:p>
        </w:tc>
        <w:tc>
          <w:tcPr>
            <w:tcW w:w="5528" w:type="dxa"/>
            <w:gridSpan w:val="5"/>
            <w:shd w:val="clear" w:color="auto" w:fill="auto"/>
            <w:vAlign w:val="center"/>
            <w:hideMark/>
          </w:tcPr>
          <w:p w:rsidR="00E2408D" w:rsidRPr="00BB2644" w:rsidRDefault="00E2408D" w:rsidP="00CB451E">
            <w:pPr>
              <w:rPr>
                <w:ins w:id="4430" w:author="Gombosová Erika" w:date="2015-12-11T09:54:00Z"/>
                <w:color w:val="000000"/>
                <w:sz w:val="22"/>
                <w:szCs w:val="22"/>
              </w:rPr>
            </w:pPr>
            <w:ins w:id="4431" w:author="Gombosová Erika" w:date="2015-12-11T09:54:00Z">
              <w:r w:rsidRPr="00BB2644">
                <w:rPr>
                  <w:color w:val="000000"/>
                  <w:sz w:val="22"/>
                  <w:szCs w:val="22"/>
                </w:rPr>
                <w:t> </w:t>
              </w:r>
            </w:ins>
          </w:p>
        </w:tc>
      </w:tr>
      <w:tr w:rsidR="00E2408D" w:rsidRPr="00BB2644" w:rsidTr="00CB451E">
        <w:trPr>
          <w:trHeight w:val="300"/>
          <w:ins w:id="4432" w:author="Gombosová Erika" w:date="2015-12-11T09:54:00Z"/>
        </w:trPr>
        <w:tc>
          <w:tcPr>
            <w:tcW w:w="3559" w:type="dxa"/>
            <w:gridSpan w:val="2"/>
            <w:shd w:val="clear" w:color="000000" w:fill="FFFFFF"/>
            <w:vAlign w:val="center"/>
            <w:hideMark/>
          </w:tcPr>
          <w:p w:rsidR="00E2408D" w:rsidRPr="00BB2644" w:rsidRDefault="00E2408D" w:rsidP="00CB451E">
            <w:pPr>
              <w:rPr>
                <w:ins w:id="4433" w:author="Gombosová Erika" w:date="2015-12-11T09:54:00Z"/>
                <w:b/>
                <w:bCs/>
                <w:sz w:val="22"/>
                <w:szCs w:val="22"/>
              </w:rPr>
            </w:pPr>
            <w:ins w:id="4434" w:author="Gombosová Erika" w:date="2015-12-11T09:54: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4435" w:author="Gombosová Erika" w:date="2015-12-11T09:54:00Z"/>
                <w:color w:val="000000"/>
                <w:sz w:val="22"/>
                <w:szCs w:val="22"/>
              </w:rPr>
            </w:pPr>
            <w:ins w:id="4436" w:author="Gombosová Erika" w:date="2015-12-11T09:54:00Z">
              <w:r w:rsidRPr="00BB2644">
                <w:rPr>
                  <w:color w:val="000000"/>
                  <w:sz w:val="22"/>
                  <w:szCs w:val="22"/>
                </w:rPr>
                <w:t> </w:t>
              </w:r>
            </w:ins>
          </w:p>
        </w:tc>
      </w:tr>
      <w:tr w:rsidR="00BB2644" w:rsidRPr="00BB2644" w:rsidDel="00E2408D" w:rsidTr="00526B68">
        <w:trPr>
          <w:trHeight w:val="300"/>
          <w:del w:id="4437" w:author="Gombosová Erika" w:date="2015-12-11T09:54:00Z"/>
        </w:trPr>
        <w:tc>
          <w:tcPr>
            <w:tcW w:w="3559" w:type="dxa"/>
            <w:gridSpan w:val="2"/>
            <w:shd w:val="clear" w:color="auto" w:fill="auto"/>
            <w:hideMark/>
          </w:tcPr>
          <w:p w:rsidR="00BB2644" w:rsidRPr="00BB2644" w:rsidDel="00E2408D" w:rsidRDefault="00BB2644" w:rsidP="00BB2644">
            <w:pPr>
              <w:rPr>
                <w:del w:id="4438" w:author="Gombosová Erika" w:date="2015-12-11T09:54:00Z"/>
                <w:b/>
                <w:bCs/>
                <w:sz w:val="22"/>
                <w:szCs w:val="22"/>
              </w:rPr>
            </w:pPr>
            <w:del w:id="4439" w:author="Gombosová Erika" w:date="2015-12-11T09:54: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4440" w:author="Gombosová Erika" w:date="2015-12-11T09:54:00Z"/>
                <w:color w:val="000000"/>
                <w:sz w:val="22"/>
                <w:szCs w:val="22"/>
              </w:rPr>
            </w:pPr>
            <w:del w:id="4441" w:author="Gombosová Erika" w:date="2015-12-11T09:54:00Z">
              <w:r w:rsidRPr="00BB2644" w:rsidDel="00E2408D">
                <w:rPr>
                  <w:color w:val="000000"/>
                  <w:sz w:val="22"/>
                  <w:szCs w:val="22"/>
                </w:rPr>
                <w:delText> </w:delText>
              </w:r>
            </w:del>
          </w:p>
        </w:tc>
      </w:tr>
      <w:tr w:rsidR="00BB2644" w:rsidRPr="00BB2644" w:rsidDel="00E2408D" w:rsidTr="00526B68">
        <w:trPr>
          <w:trHeight w:val="300"/>
          <w:del w:id="4442" w:author="Gombosová Erika" w:date="2015-12-11T09:54:00Z"/>
        </w:trPr>
        <w:tc>
          <w:tcPr>
            <w:tcW w:w="3559" w:type="dxa"/>
            <w:gridSpan w:val="2"/>
            <w:shd w:val="clear" w:color="auto" w:fill="auto"/>
            <w:hideMark/>
          </w:tcPr>
          <w:p w:rsidR="00BB2644" w:rsidRPr="00BB2644" w:rsidDel="00E2408D" w:rsidRDefault="00BB2644" w:rsidP="00BB2644">
            <w:pPr>
              <w:rPr>
                <w:del w:id="4443" w:author="Gombosová Erika" w:date="2015-12-11T09:54:00Z"/>
                <w:b/>
                <w:bCs/>
                <w:sz w:val="22"/>
                <w:szCs w:val="22"/>
              </w:rPr>
            </w:pPr>
            <w:del w:id="4444" w:author="Gombosová Erika" w:date="2015-12-11T09:54:00Z">
              <w:r w:rsidRPr="00BB2644" w:rsidDel="00E2408D">
                <w:rPr>
                  <w:b/>
                  <w:bCs/>
                  <w:sz w:val="22"/>
                  <w:szCs w:val="22"/>
                </w:rPr>
                <w:delText>Dátum:</w:delText>
              </w:r>
            </w:del>
          </w:p>
        </w:tc>
        <w:tc>
          <w:tcPr>
            <w:tcW w:w="5528" w:type="dxa"/>
            <w:gridSpan w:val="5"/>
            <w:shd w:val="clear" w:color="auto" w:fill="auto"/>
            <w:vAlign w:val="center"/>
            <w:hideMark/>
          </w:tcPr>
          <w:p w:rsidR="00BB2644" w:rsidRPr="00BB2644" w:rsidDel="00E2408D" w:rsidRDefault="00BB2644" w:rsidP="00BB2644">
            <w:pPr>
              <w:rPr>
                <w:del w:id="4445" w:author="Gombosová Erika" w:date="2015-12-11T09:54:00Z"/>
                <w:color w:val="000000"/>
                <w:sz w:val="22"/>
                <w:szCs w:val="22"/>
              </w:rPr>
            </w:pPr>
            <w:del w:id="4446" w:author="Gombosová Erika" w:date="2015-12-11T09:54:00Z">
              <w:r w:rsidRPr="00BB2644" w:rsidDel="00E2408D">
                <w:rPr>
                  <w:color w:val="000000"/>
                  <w:sz w:val="22"/>
                  <w:szCs w:val="22"/>
                </w:rPr>
                <w:delText> </w:delText>
              </w:r>
            </w:del>
          </w:p>
        </w:tc>
      </w:tr>
      <w:tr w:rsidR="00BB2644" w:rsidRPr="00BB2644" w:rsidDel="00E2408D" w:rsidTr="00526B68">
        <w:trPr>
          <w:trHeight w:val="330"/>
          <w:del w:id="4447" w:author="Gombosová Erika" w:date="2015-12-11T09:54:00Z"/>
        </w:trPr>
        <w:tc>
          <w:tcPr>
            <w:tcW w:w="3559" w:type="dxa"/>
            <w:gridSpan w:val="2"/>
            <w:shd w:val="clear" w:color="000000" w:fill="FFFFFF"/>
            <w:hideMark/>
          </w:tcPr>
          <w:p w:rsidR="00BB2644" w:rsidRPr="00BB2644" w:rsidDel="00E2408D" w:rsidRDefault="00BB2644" w:rsidP="00BB2644">
            <w:pPr>
              <w:rPr>
                <w:del w:id="4448" w:author="Gombosová Erika" w:date="2015-12-11T09:54:00Z"/>
                <w:b/>
                <w:bCs/>
                <w:sz w:val="22"/>
                <w:szCs w:val="22"/>
              </w:rPr>
            </w:pPr>
            <w:del w:id="4449" w:author="Gombosová Erika" w:date="2015-12-11T09:54: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4450" w:author="Gombosová Erika" w:date="2015-12-11T09:54:00Z"/>
                <w:color w:val="000000"/>
                <w:sz w:val="22"/>
                <w:szCs w:val="22"/>
              </w:rPr>
            </w:pPr>
            <w:del w:id="4451" w:author="Gombosová Erika" w:date="2015-12-11T09:54:00Z">
              <w:r w:rsidRPr="00BB2644" w:rsidDel="00E2408D">
                <w:rPr>
                  <w:color w:val="000000"/>
                  <w:sz w:val="22"/>
                  <w:szCs w:val="22"/>
                </w:rPr>
                <w:delText> </w:delText>
              </w:r>
            </w:del>
          </w:p>
        </w:tc>
      </w:tr>
      <w:tr w:rsidR="00BB2644" w:rsidRPr="00BB2644" w:rsidDel="00E2408D" w:rsidTr="00526B68">
        <w:trPr>
          <w:trHeight w:val="300"/>
          <w:del w:id="4452" w:author="Gombosová Erika" w:date="2015-12-11T09:54:00Z"/>
        </w:trPr>
        <w:tc>
          <w:tcPr>
            <w:tcW w:w="9087" w:type="dxa"/>
            <w:gridSpan w:val="7"/>
            <w:shd w:val="clear" w:color="auto" w:fill="auto"/>
            <w:noWrap/>
            <w:vAlign w:val="bottom"/>
            <w:hideMark/>
          </w:tcPr>
          <w:p w:rsidR="00BB2644" w:rsidRPr="00BB2644" w:rsidDel="00E2408D" w:rsidRDefault="00BB2644" w:rsidP="00BB2644">
            <w:pPr>
              <w:jc w:val="center"/>
              <w:rPr>
                <w:del w:id="4453" w:author="Gombosová Erika" w:date="2015-12-11T09:54:00Z"/>
                <w:color w:val="000000"/>
                <w:sz w:val="22"/>
                <w:szCs w:val="22"/>
              </w:rPr>
            </w:pPr>
            <w:del w:id="4454" w:author="Gombosová Erika" w:date="2015-12-11T09:54:00Z">
              <w:r w:rsidRPr="00BB2644" w:rsidDel="00E2408D">
                <w:rPr>
                  <w:color w:val="000000"/>
                  <w:sz w:val="22"/>
                  <w:szCs w:val="22"/>
                </w:rPr>
                <w:delText> </w:delText>
              </w:r>
            </w:del>
          </w:p>
        </w:tc>
      </w:tr>
      <w:tr w:rsidR="00BB2644" w:rsidRPr="00BB2644" w:rsidDel="00E2408D" w:rsidTr="00526B68">
        <w:trPr>
          <w:trHeight w:val="300"/>
          <w:del w:id="4455" w:author="Gombosová Erika" w:date="2015-12-11T09:54:00Z"/>
        </w:trPr>
        <w:tc>
          <w:tcPr>
            <w:tcW w:w="3559" w:type="dxa"/>
            <w:gridSpan w:val="2"/>
            <w:shd w:val="clear" w:color="000000" w:fill="FFFFFF"/>
            <w:hideMark/>
          </w:tcPr>
          <w:p w:rsidR="00BB2644" w:rsidRPr="00BB2644" w:rsidDel="00E2408D" w:rsidRDefault="00BB2644" w:rsidP="00BB2644">
            <w:pPr>
              <w:rPr>
                <w:del w:id="4456" w:author="Gombosová Erika" w:date="2015-12-11T09:54:00Z"/>
                <w:b/>
                <w:bCs/>
                <w:sz w:val="22"/>
                <w:szCs w:val="22"/>
              </w:rPr>
            </w:pPr>
            <w:del w:id="4457" w:author="Gombosová Erika" w:date="2015-12-11T09:54: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4458" w:author="Gombosová Erika" w:date="2015-12-11T09:54:00Z"/>
                <w:color w:val="000000"/>
                <w:sz w:val="22"/>
                <w:szCs w:val="22"/>
              </w:rPr>
            </w:pPr>
            <w:del w:id="4459" w:author="Gombosová Erika" w:date="2015-12-11T09:54:00Z">
              <w:r w:rsidRPr="00BB2644" w:rsidDel="00E2408D">
                <w:rPr>
                  <w:color w:val="000000"/>
                  <w:sz w:val="22"/>
                  <w:szCs w:val="22"/>
                </w:rPr>
                <w:delText> </w:delText>
              </w:r>
            </w:del>
          </w:p>
        </w:tc>
      </w:tr>
      <w:tr w:rsidR="00BB2644" w:rsidRPr="00BB2644" w:rsidDel="00E2408D" w:rsidTr="00526B68">
        <w:trPr>
          <w:trHeight w:val="300"/>
          <w:del w:id="4460" w:author="Gombosová Erika" w:date="2015-12-11T09:54:00Z"/>
        </w:trPr>
        <w:tc>
          <w:tcPr>
            <w:tcW w:w="3559" w:type="dxa"/>
            <w:gridSpan w:val="2"/>
            <w:shd w:val="clear" w:color="000000" w:fill="FFFFFF"/>
            <w:hideMark/>
          </w:tcPr>
          <w:p w:rsidR="00BB2644" w:rsidRPr="00BB2644" w:rsidDel="00E2408D" w:rsidRDefault="00BB2644" w:rsidP="00BB2644">
            <w:pPr>
              <w:rPr>
                <w:del w:id="4461" w:author="Gombosová Erika" w:date="2015-12-11T09:54:00Z"/>
                <w:b/>
                <w:bCs/>
                <w:sz w:val="22"/>
                <w:szCs w:val="22"/>
              </w:rPr>
            </w:pPr>
            <w:del w:id="4462" w:author="Gombosová Erika" w:date="2015-12-11T09:54:00Z">
              <w:r w:rsidRPr="00BB2644" w:rsidDel="00E2408D">
                <w:rPr>
                  <w:b/>
                  <w:bCs/>
                  <w:sz w:val="22"/>
                  <w:szCs w:val="22"/>
                </w:rPr>
                <w:delText xml:space="preserve">Dátum: </w:delText>
              </w:r>
            </w:del>
          </w:p>
        </w:tc>
        <w:tc>
          <w:tcPr>
            <w:tcW w:w="5528" w:type="dxa"/>
            <w:gridSpan w:val="5"/>
            <w:shd w:val="clear" w:color="auto" w:fill="auto"/>
            <w:vAlign w:val="center"/>
            <w:hideMark/>
          </w:tcPr>
          <w:p w:rsidR="00BB2644" w:rsidRPr="00BB2644" w:rsidDel="00E2408D" w:rsidRDefault="00BB2644" w:rsidP="00BB2644">
            <w:pPr>
              <w:rPr>
                <w:del w:id="4463" w:author="Gombosová Erika" w:date="2015-12-11T09:54:00Z"/>
                <w:color w:val="000000"/>
                <w:sz w:val="22"/>
                <w:szCs w:val="22"/>
              </w:rPr>
            </w:pPr>
            <w:del w:id="4464" w:author="Gombosová Erika" w:date="2015-12-11T09:54:00Z">
              <w:r w:rsidRPr="00BB2644" w:rsidDel="00E2408D">
                <w:rPr>
                  <w:color w:val="000000"/>
                  <w:sz w:val="22"/>
                  <w:szCs w:val="22"/>
                </w:rPr>
                <w:delText> </w:delText>
              </w:r>
            </w:del>
          </w:p>
        </w:tc>
      </w:tr>
      <w:tr w:rsidR="00BB2644" w:rsidRPr="00BB2644" w:rsidDel="00E2408D" w:rsidTr="00526B68">
        <w:trPr>
          <w:trHeight w:val="330"/>
          <w:del w:id="4465" w:author="Gombosová Erika" w:date="2015-12-11T09:54:00Z"/>
        </w:trPr>
        <w:tc>
          <w:tcPr>
            <w:tcW w:w="3559" w:type="dxa"/>
            <w:gridSpan w:val="2"/>
            <w:shd w:val="clear" w:color="000000" w:fill="FFFFFF"/>
            <w:hideMark/>
          </w:tcPr>
          <w:p w:rsidR="00BB2644" w:rsidRPr="00BB2644" w:rsidDel="00E2408D" w:rsidRDefault="00BB2644" w:rsidP="00BB2644">
            <w:pPr>
              <w:rPr>
                <w:del w:id="4466" w:author="Gombosová Erika" w:date="2015-12-11T09:54:00Z"/>
                <w:b/>
                <w:bCs/>
                <w:sz w:val="22"/>
                <w:szCs w:val="22"/>
              </w:rPr>
            </w:pPr>
            <w:del w:id="4467" w:author="Gombosová Erika" w:date="2015-12-11T09:54: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4468" w:author="Gombosová Erika" w:date="2015-12-11T09:54:00Z"/>
                <w:color w:val="000000"/>
                <w:sz w:val="22"/>
                <w:szCs w:val="22"/>
              </w:rPr>
            </w:pPr>
            <w:del w:id="4469" w:author="Gombosová Erika" w:date="2015-12-11T09:54:00Z">
              <w:r w:rsidRPr="00BB2644" w:rsidDel="00E2408D">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470" w:name="KZ_40"/>
            <w:r w:rsidRPr="00BB2644">
              <w:rPr>
                <w:b/>
                <w:bCs/>
                <w:color w:val="FFFFFF"/>
              </w:rPr>
              <w:lastRenderedPageBreak/>
              <w:t xml:space="preserve">Kontrolný zoznam k </w:t>
            </w:r>
            <w:ins w:id="4471" w:author="Gombosová Erika" w:date="2015-12-15T16:48:00Z">
              <w:r w:rsidR="00432B14">
                <w:rPr>
                  <w:b/>
                  <w:bCs/>
                  <w:color w:val="FFFFFF"/>
                </w:rPr>
                <w:t>finančnej</w:t>
              </w:r>
            </w:ins>
            <w:del w:id="4472" w:author="Gombosová Erika" w:date="2015-12-15T16:48:00Z">
              <w:r w:rsidRPr="00BB2644" w:rsidDel="00432B14">
                <w:rPr>
                  <w:b/>
                  <w:bCs/>
                  <w:color w:val="FFFFFF"/>
                </w:rPr>
                <w:delText>administratívnej</w:delText>
              </w:r>
            </w:del>
            <w:r w:rsidRPr="00BB2644">
              <w:rPr>
                <w:b/>
                <w:bCs/>
                <w:color w:val="FFFFFF"/>
              </w:rPr>
              <w:t xml:space="preserve"> kontrole O</w:t>
            </w:r>
            <w:r w:rsidRPr="00BB2644">
              <w:rPr>
                <w:b/>
                <w:bCs/>
                <w:color w:val="FFFFFF"/>
              </w:rPr>
              <w:br/>
            </w:r>
            <w:r w:rsidR="002A537C" w:rsidRPr="002A537C">
              <w:rPr>
                <w:b/>
                <w:bCs/>
                <w:color w:val="FFFFFF"/>
              </w:rPr>
              <w:t>Výnimka podľa § 1 ZVO - štandardná ex-post kontrola</w:t>
            </w:r>
          </w:p>
        </w:tc>
      </w:tr>
      <w:bookmarkEnd w:id="4470"/>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Výnimka zo zákona podľa § 1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Identifikátor zákazky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proofErr w:type="spellStart"/>
            <w:r w:rsidRPr="00BB2644">
              <w:rPr>
                <w:color w:val="000000"/>
                <w:sz w:val="22"/>
                <w:szCs w:val="22"/>
              </w:rPr>
              <w:t>Link</w:t>
            </w:r>
            <w:proofErr w:type="spellEnd"/>
            <w:r w:rsidRPr="00BB2644">
              <w:rPr>
                <w:color w:val="000000"/>
                <w:sz w:val="22"/>
                <w:szCs w:val="22"/>
              </w:rPr>
              <w:t xml:space="preserve">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V prípade uplatnenia </w:t>
            </w:r>
            <w:r w:rsidR="00526B68" w:rsidRPr="00BB2644">
              <w:rPr>
                <w:color w:val="000000"/>
                <w:sz w:val="22"/>
                <w:szCs w:val="22"/>
              </w:rPr>
              <w:t>vý</w:t>
            </w:r>
            <w:r w:rsidR="00526B68">
              <w:rPr>
                <w:color w:val="000000"/>
                <w:sz w:val="22"/>
                <w:szCs w:val="22"/>
              </w:rPr>
              <w:t>n</w:t>
            </w:r>
            <w:r w:rsidR="00526B68" w:rsidRPr="00BB2644">
              <w:rPr>
                <w:color w:val="000000"/>
                <w:sz w:val="22"/>
                <w:szCs w:val="22"/>
              </w:rPr>
              <w:t>i</w:t>
            </w:r>
            <w:r w:rsidR="00526B68">
              <w:rPr>
                <w:color w:val="000000"/>
                <w:sz w:val="22"/>
                <w:szCs w:val="22"/>
              </w:rPr>
              <w:t>m</w:t>
            </w:r>
            <w:r w:rsidR="00526B68" w:rsidRPr="00BB2644">
              <w:rPr>
                <w:color w:val="000000"/>
                <w:sz w:val="22"/>
                <w:szCs w:val="22"/>
              </w:rPr>
              <w:t xml:space="preserve">ky </w:t>
            </w:r>
            <w:r w:rsidRPr="00BB2644">
              <w:rPr>
                <w:color w:val="000000"/>
                <w:sz w:val="22"/>
                <w:szCs w:val="22"/>
              </w:rPr>
              <w:t>z použí</w:t>
            </w:r>
            <w:r w:rsidR="00526B68">
              <w:rPr>
                <w:color w:val="000000"/>
                <w:sz w:val="22"/>
                <w:szCs w:val="22"/>
              </w:rPr>
              <w:t>v</w:t>
            </w:r>
            <w:r w:rsidRPr="00BB2644">
              <w:rPr>
                <w:color w:val="000000"/>
                <w:sz w:val="22"/>
                <w:szCs w:val="22"/>
              </w:rPr>
              <w:t>ania postupov podľa zákona o verejnom obstarávaní, boli splnené zákonné predpoklady odôvodňujúce použitý postup bez použitia pravidiel podľa zákona o verejno</w:t>
            </w:r>
            <w:r w:rsidR="00526B68">
              <w:rPr>
                <w:color w:val="000000"/>
                <w:sz w:val="22"/>
                <w:szCs w:val="22"/>
              </w:rPr>
              <w:t>m</w:t>
            </w:r>
            <w:r w:rsidRPr="00BB2644">
              <w:rPr>
                <w:color w:val="000000"/>
                <w:sz w:val="22"/>
                <w:szCs w:val="22"/>
              </w:rPr>
              <w:t xml:space="preserve">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dokumentácia doklady,</w:t>
            </w:r>
            <w:r w:rsidR="00526B68">
              <w:rPr>
                <w:color w:val="000000"/>
                <w:sz w:val="22"/>
                <w:szCs w:val="22"/>
              </w:rPr>
              <w:t xml:space="preserve"> </w:t>
            </w:r>
            <w:r w:rsidRPr="00BB2644">
              <w:rPr>
                <w:color w:val="000000"/>
                <w:sz w:val="22"/>
                <w:szCs w:val="22"/>
              </w:rPr>
              <w:t>ktoré vysvetľujú resp. dokladujú opodstatnenosť uplatnenia výnimky?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ins w:id="4473" w:author="Gombosová Erika" w:date="2015-12-11T09:54:00Z"/>
        </w:trPr>
        <w:tc>
          <w:tcPr>
            <w:tcW w:w="9087" w:type="dxa"/>
            <w:gridSpan w:val="7"/>
            <w:shd w:val="clear" w:color="auto" w:fill="auto"/>
            <w:noWrap/>
            <w:vAlign w:val="center"/>
          </w:tcPr>
          <w:p w:rsidR="00E2408D" w:rsidRPr="00BD2FCC" w:rsidRDefault="00E2408D" w:rsidP="00CB451E">
            <w:pPr>
              <w:jc w:val="both"/>
              <w:rPr>
                <w:ins w:id="4474" w:author="Gombosová Erika" w:date="2015-12-11T09:54:00Z"/>
                <w:b/>
                <w:sz w:val="20"/>
                <w:szCs w:val="20"/>
              </w:rPr>
            </w:pPr>
            <w:ins w:id="4475" w:author="Gombosová Erika" w:date="2015-12-11T09:54:00Z">
              <w:r w:rsidRPr="00BD2FCC">
                <w:rPr>
                  <w:b/>
                  <w:sz w:val="20"/>
                  <w:szCs w:val="20"/>
                </w:rPr>
                <w:t>VYJADRENIE</w:t>
              </w:r>
            </w:ins>
          </w:p>
          <w:p w:rsidR="00E2408D" w:rsidRPr="00BD2FCC" w:rsidRDefault="00E2408D" w:rsidP="00CB451E">
            <w:pPr>
              <w:jc w:val="both"/>
              <w:rPr>
                <w:ins w:id="4476" w:author="Gombosová Erika" w:date="2015-12-11T09:54:00Z"/>
                <w:sz w:val="20"/>
                <w:szCs w:val="20"/>
              </w:rPr>
            </w:pPr>
          </w:p>
          <w:p w:rsidR="000C1AA0" w:rsidRPr="00A54276" w:rsidRDefault="000C1AA0" w:rsidP="000C1AA0">
            <w:pPr>
              <w:rPr>
                <w:ins w:id="4477" w:author="Gombosová Erika" w:date="2015-12-15T13:10:00Z"/>
              </w:rPr>
            </w:pPr>
            <w:ins w:id="4478" w:author="Gombosová Erika" w:date="2015-12-15T13:10:00Z">
              <w:r w:rsidRPr="00B64015">
                <w:rPr>
                  <w:sz w:val="20"/>
                  <w:szCs w:val="20"/>
                </w:rPr>
                <w:t xml:space="preserve">Na základe overených skutočností potvrdzujem, že </w:t>
              </w:r>
              <w:r>
                <w:rPr>
                  <w:sz w:val="20"/>
                  <w:szCs w:val="20"/>
                </w:rPr>
                <w:t xml:space="preserve"> </w:t>
              </w:r>
            </w:ins>
            <w:customXmlInsRangeStart w:id="4479" w:author="Gombosová Erika" w:date="2015-12-15T13:10:00Z"/>
            <w:sdt>
              <w:sdtPr>
                <w:rPr>
                  <w:sz w:val="20"/>
                  <w:szCs w:val="20"/>
                </w:rPr>
                <w:id w:val="-249897307"/>
                <w:placeholder>
                  <w:docPart w:val="A5960FA25A0241C882FBC6F0FD68FA1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InsRangeEnd w:id="4479"/>
                <w:ins w:id="4480" w:author="Gombosová Erika" w:date="2015-12-15T13:10:00Z">
                  <w:r w:rsidRPr="00B64015">
                    <w:rPr>
                      <w:sz w:val="20"/>
                      <w:szCs w:val="20"/>
                    </w:rPr>
                    <w:t>Vyberte položku.</w:t>
                  </w:r>
                </w:ins>
                <w:customXmlInsRangeStart w:id="4481" w:author="Gombosová Erika" w:date="2015-12-15T13:10:00Z"/>
              </w:sdtContent>
            </w:sdt>
            <w:customXmlInsRangeEnd w:id="4481"/>
            <w:ins w:id="4482" w:author="Gombosová Erika" w:date="2015-12-15T13:10:00Z">
              <w:r w:rsidRPr="00B64015">
                <w:rPr>
                  <w:sz w:val="20"/>
                  <w:szCs w:val="20"/>
                </w:rPr>
                <w:t xml:space="preserve">   </w:t>
              </w:r>
            </w:ins>
          </w:p>
          <w:p w:rsidR="00E2408D" w:rsidRPr="00BB2644" w:rsidRDefault="00E2408D">
            <w:pPr>
              <w:rPr>
                <w:ins w:id="4483" w:author="Gombosová Erika" w:date="2015-12-11T09:54:00Z"/>
                <w:b/>
                <w:bCs/>
                <w:color w:val="000000"/>
                <w:sz w:val="22"/>
                <w:szCs w:val="22"/>
              </w:rPr>
              <w:pPrChange w:id="4484" w:author="Gombosová Erika" w:date="2015-12-15T13:10:00Z">
                <w:pPr>
                  <w:jc w:val="center"/>
                </w:pPr>
              </w:pPrChange>
            </w:pPr>
          </w:p>
        </w:tc>
      </w:tr>
      <w:tr w:rsidR="00E2408D" w:rsidRPr="00BB2644" w:rsidTr="00CB451E">
        <w:trPr>
          <w:trHeight w:val="300"/>
          <w:ins w:id="4485" w:author="Gombosová Erika" w:date="2015-12-11T09:54:00Z"/>
        </w:trPr>
        <w:tc>
          <w:tcPr>
            <w:tcW w:w="3559" w:type="dxa"/>
            <w:gridSpan w:val="2"/>
            <w:shd w:val="clear" w:color="auto" w:fill="auto"/>
            <w:vAlign w:val="center"/>
            <w:hideMark/>
          </w:tcPr>
          <w:p w:rsidR="00E2408D" w:rsidRPr="00BB2644" w:rsidRDefault="00E2408D" w:rsidP="00CB451E">
            <w:pPr>
              <w:rPr>
                <w:ins w:id="4486" w:author="Gombosová Erika" w:date="2015-12-11T09:54:00Z"/>
                <w:b/>
                <w:bCs/>
                <w:sz w:val="22"/>
                <w:szCs w:val="22"/>
              </w:rPr>
            </w:pPr>
            <w:ins w:id="4487" w:author="Gombosová Erika" w:date="2015-12-11T09:54:00Z">
              <w:r w:rsidRPr="00BB2644">
                <w:rPr>
                  <w:b/>
                  <w:bCs/>
                  <w:sz w:val="22"/>
                  <w:szCs w:val="22"/>
                </w:rPr>
                <w:t>Kontrolu vykonal</w:t>
              </w:r>
              <w:r w:rsidRPr="00BD2FCC">
                <w:rPr>
                  <w:rStyle w:val="Odkaznapoznmkupodiarou"/>
                  <w:b/>
                  <w:bCs/>
                  <w:sz w:val="20"/>
                  <w:szCs w:val="20"/>
                </w:rPr>
                <w:footnoteReference w:id="79"/>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4490" w:author="Gombosová Erika" w:date="2015-12-11T09:54:00Z"/>
                <w:color w:val="000000"/>
                <w:sz w:val="22"/>
                <w:szCs w:val="22"/>
              </w:rPr>
            </w:pPr>
            <w:ins w:id="4491" w:author="Gombosová Erika" w:date="2015-12-11T09:54:00Z">
              <w:r w:rsidRPr="00BB2644">
                <w:rPr>
                  <w:color w:val="000000"/>
                  <w:sz w:val="22"/>
                  <w:szCs w:val="22"/>
                </w:rPr>
                <w:t> </w:t>
              </w:r>
            </w:ins>
          </w:p>
        </w:tc>
      </w:tr>
      <w:tr w:rsidR="00E2408D" w:rsidRPr="00BB2644" w:rsidTr="00CB451E">
        <w:trPr>
          <w:trHeight w:val="300"/>
          <w:ins w:id="4492" w:author="Gombosová Erika" w:date="2015-12-11T09:54:00Z"/>
        </w:trPr>
        <w:tc>
          <w:tcPr>
            <w:tcW w:w="3559" w:type="dxa"/>
            <w:gridSpan w:val="2"/>
            <w:shd w:val="clear" w:color="auto" w:fill="auto"/>
            <w:vAlign w:val="center"/>
            <w:hideMark/>
          </w:tcPr>
          <w:p w:rsidR="00E2408D" w:rsidRPr="00BB2644" w:rsidRDefault="00E2408D" w:rsidP="00CB451E">
            <w:pPr>
              <w:rPr>
                <w:ins w:id="4493" w:author="Gombosová Erika" w:date="2015-12-11T09:54:00Z"/>
                <w:b/>
                <w:bCs/>
                <w:sz w:val="22"/>
                <w:szCs w:val="22"/>
              </w:rPr>
            </w:pPr>
            <w:ins w:id="4494" w:author="Gombosová Erika" w:date="2015-12-11T09:54:00Z">
              <w:r w:rsidRPr="00BB2644">
                <w:rPr>
                  <w:b/>
                  <w:bCs/>
                  <w:sz w:val="22"/>
                  <w:szCs w:val="22"/>
                </w:rPr>
                <w:t>Dátum:</w:t>
              </w:r>
            </w:ins>
          </w:p>
        </w:tc>
        <w:tc>
          <w:tcPr>
            <w:tcW w:w="5528" w:type="dxa"/>
            <w:gridSpan w:val="5"/>
            <w:shd w:val="clear" w:color="auto" w:fill="auto"/>
            <w:vAlign w:val="center"/>
            <w:hideMark/>
          </w:tcPr>
          <w:p w:rsidR="00E2408D" w:rsidRPr="00BB2644" w:rsidRDefault="00E2408D" w:rsidP="00CB451E">
            <w:pPr>
              <w:rPr>
                <w:ins w:id="4495" w:author="Gombosová Erika" w:date="2015-12-11T09:54:00Z"/>
                <w:color w:val="000000"/>
                <w:sz w:val="22"/>
                <w:szCs w:val="22"/>
              </w:rPr>
            </w:pPr>
            <w:ins w:id="4496" w:author="Gombosová Erika" w:date="2015-12-11T09:54:00Z">
              <w:r w:rsidRPr="00BB2644">
                <w:rPr>
                  <w:color w:val="000000"/>
                  <w:sz w:val="22"/>
                  <w:szCs w:val="22"/>
                </w:rPr>
                <w:t> </w:t>
              </w:r>
            </w:ins>
          </w:p>
        </w:tc>
      </w:tr>
      <w:tr w:rsidR="00E2408D" w:rsidRPr="00BB2644" w:rsidTr="00CB451E">
        <w:trPr>
          <w:trHeight w:val="300"/>
          <w:ins w:id="4497" w:author="Gombosová Erika" w:date="2015-12-11T09:54:00Z"/>
        </w:trPr>
        <w:tc>
          <w:tcPr>
            <w:tcW w:w="3559" w:type="dxa"/>
            <w:gridSpan w:val="2"/>
            <w:shd w:val="clear" w:color="000000" w:fill="FFFFFF"/>
            <w:vAlign w:val="center"/>
            <w:hideMark/>
          </w:tcPr>
          <w:p w:rsidR="00E2408D" w:rsidRPr="00BB2644" w:rsidRDefault="00E2408D" w:rsidP="00CB451E">
            <w:pPr>
              <w:rPr>
                <w:ins w:id="4498" w:author="Gombosová Erika" w:date="2015-12-11T09:54:00Z"/>
                <w:b/>
                <w:bCs/>
                <w:sz w:val="22"/>
                <w:szCs w:val="22"/>
              </w:rPr>
            </w:pPr>
            <w:ins w:id="4499" w:author="Gombosová Erika" w:date="2015-12-11T09:54: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4500" w:author="Gombosová Erika" w:date="2015-12-11T09:54:00Z"/>
                <w:color w:val="000000"/>
                <w:sz w:val="22"/>
                <w:szCs w:val="22"/>
              </w:rPr>
            </w:pPr>
            <w:ins w:id="4501" w:author="Gombosová Erika" w:date="2015-12-11T09:54:00Z">
              <w:r w:rsidRPr="00BB2644">
                <w:rPr>
                  <w:color w:val="000000"/>
                  <w:sz w:val="22"/>
                  <w:szCs w:val="22"/>
                </w:rPr>
                <w:t> </w:t>
              </w:r>
            </w:ins>
          </w:p>
        </w:tc>
      </w:tr>
      <w:tr w:rsidR="00E2408D" w:rsidRPr="00BB2644" w:rsidTr="00CB451E">
        <w:trPr>
          <w:trHeight w:val="300"/>
          <w:ins w:id="4502" w:author="Gombosová Erika" w:date="2015-12-11T09:54:00Z"/>
        </w:trPr>
        <w:tc>
          <w:tcPr>
            <w:tcW w:w="9087" w:type="dxa"/>
            <w:gridSpan w:val="7"/>
            <w:shd w:val="clear" w:color="auto" w:fill="auto"/>
            <w:noWrap/>
            <w:vAlign w:val="bottom"/>
            <w:hideMark/>
          </w:tcPr>
          <w:p w:rsidR="00E2408D" w:rsidRPr="00BB2644" w:rsidRDefault="00E2408D" w:rsidP="00CB451E">
            <w:pPr>
              <w:jc w:val="center"/>
              <w:rPr>
                <w:ins w:id="4503" w:author="Gombosová Erika" w:date="2015-12-11T09:54:00Z"/>
                <w:color w:val="000000"/>
                <w:sz w:val="22"/>
                <w:szCs w:val="22"/>
              </w:rPr>
            </w:pPr>
            <w:ins w:id="4504" w:author="Gombosová Erika" w:date="2015-12-11T09:54:00Z">
              <w:r w:rsidRPr="00BB2644">
                <w:rPr>
                  <w:color w:val="000000"/>
                  <w:sz w:val="22"/>
                  <w:szCs w:val="22"/>
                </w:rPr>
                <w:t> </w:t>
              </w:r>
            </w:ins>
          </w:p>
        </w:tc>
      </w:tr>
      <w:tr w:rsidR="00E2408D" w:rsidRPr="00BB2644" w:rsidTr="00CB451E">
        <w:trPr>
          <w:trHeight w:val="300"/>
          <w:ins w:id="4505" w:author="Gombosová Erika" w:date="2015-12-11T09:54:00Z"/>
        </w:trPr>
        <w:tc>
          <w:tcPr>
            <w:tcW w:w="3559" w:type="dxa"/>
            <w:gridSpan w:val="2"/>
            <w:shd w:val="clear" w:color="000000" w:fill="FFFFFF"/>
            <w:vAlign w:val="center"/>
            <w:hideMark/>
          </w:tcPr>
          <w:p w:rsidR="00E2408D" w:rsidRPr="00BB2644" w:rsidRDefault="00E2408D" w:rsidP="00CB451E">
            <w:pPr>
              <w:rPr>
                <w:ins w:id="4506" w:author="Gombosová Erika" w:date="2015-12-11T09:54:00Z"/>
                <w:b/>
                <w:bCs/>
                <w:sz w:val="22"/>
                <w:szCs w:val="22"/>
              </w:rPr>
            </w:pPr>
            <w:ins w:id="4507" w:author="Gombosová Erika" w:date="2015-12-11T09:54:00Z">
              <w:r w:rsidRPr="00BB2644">
                <w:rPr>
                  <w:b/>
                  <w:bCs/>
                  <w:sz w:val="22"/>
                  <w:szCs w:val="22"/>
                </w:rPr>
                <w:t>Kontrolu vykonal</w:t>
              </w:r>
              <w:r w:rsidRPr="00BD2FCC">
                <w:rPr>
                  <w:rStyle w:val="Odkaznapoznmkupodiarou"/>
                  <w:b/>
                  <w:bCs/>
                  <w:sz w:val="20"/>
                  <w:szCs w:val="20"/>
                </w:rPr>
                <w:footnoteReference w:id="80"/>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4510" w:author="Gombosová Erika" w:date="2015-12-11T09:54:00Z"/>
                <w:color w:val="000000"/>
                <w:sz w:val="22"/>
                <w:szCs w:val="22"/>
              </w:rPr>
            </w:pPr>
            <w:ins w:id="4511" w:author="Gombosová Erika" w:date="2015-12-11T09:54:00Z">
              <w:r w:rsidRPr="00BB2644">
                <w:rPr>
                  <w:color w:val="000000"/>
                  <w:sz w:val="22"/>
                  <w:szCs w:val="22"/>
                </w:rPr>
                <w:t> </w:t>
              </w:r>
            </w:ins>
          </w:p>
        </w:tc>
      </w:tr>
      <w:tr w:rsidR="00E2408D" w:rsidRPr="00BB2644" w:rsidTr="00CB451E">
        <w:trPr>
          <w:trHeight w:val="300"/>
          <w:ins w:id="4512" w:author="Gombosová Erika" w:date="2015-12-11T09:54:00Z"/>
        </w:trPr>
        <w:tc>
          <w:tcPr>
            <w:tcW w:w="3559" w:type="dxa"/>
            <w:gridSpan w:val="2"/>
            <w:shd w:val="clear" w:color="000000" w:fill="FFFFFF"/>
            <w:vAlign w:val="center"/>
            <w:hideMark/>
          </w:tcPr>
          <w:p w:rsidR="00E2408D" w:rsidRPr="00BB2644" w:rsidRDefault="00E2408D" w:rsidP="00CB451E">
            <w:pPr>
              <w:rPr>
                <w:ins w:id="4513" w:author="Gombosová Erika" w:date="2015-12-11T09:54:00Z"/>
                <w:b/>
                <w:bCs/>
                <w:sz w:val="22"/>
                <w:szCs w:val="22"/>
              </w:rPr>
            </w:pPr>
            <w:ins w:id="4514" w:author="Gombosová Erika" w:date="2015-12-11T09:54:00Z">
              <w:r w:rsidRPr="00BB2644">
                <w:rPr>
                  <w:b/>
                  <w:bCs/>
                  <w:sz w:val="22"/>
                  <w:szCs w:val="22"/>
                </w:rPr>
                <w:t xml:space="preserve">Dátum: </w:t>
              </w:r>
            </w:ins>
          </w:p>
        </w:tc>
        <w:tc>
          <w:tcPr>
            <w:tcW w:w="5528" w:type="dxa"/>
            <w:gridSpan w:val="5"/>
            <w:shd w:val="clear" w:color="auto" w:fill="auto"/>
            <w:vAlign w:val="center"/>
            <w:hideMark/>
          </w:tcPr>
          <w:p w:rsidR="00E2408D" w:rsidRPr="00BB2644" w:rsidRDefault="00E2408D" w:rsidP="00CB451E">
            <w:pPr>
              <w:rPr>
                <w:ins w:id="4515" w:author="Gombosová Erika" w:date="2015-12-11T09:54:00Z"/>
                <w:color w:val="000000"/>
                <w:sz w:val="22"/>
                <w:szCs w:val="22"/>
              </w:rPr>
            </w:pPr>
            <w:ins w:id="4516" w:author="Gombosová Erika" w:date="2015-12-11T09:54:00Z">
              <w:r w:rsidRPr="00BB2644">
                <w:rPr>
                  <w:color w:val="000000"/>
                  <w:sz w:val="22"/>
                  <w:szCs w:val="22"/>
                </w:rPr>
                <w:t> </w:t>
              </w:r>
            </w:ins>
          </w:p>
        </w:tc>
      </w:tr>
      <w:tr w:rsidR="00E2408D" w:rsidRPr="00BB2644" w:rsidTr="00CB451E">
        <w:trPr>
          <w:trHeight w:val="300"/>
          <w:ins w:id="4517" w:author="Gombosová Erika" w:date="2015-12-11T09:54:00Z"/>
        </w:trPr>
        <w:tc>
          <w:tcPr>
            <w:tcW w:w="3559" w:type="dxa"/>
            <w:gridSpan w:val="2"/>
            <w:shd w:val="clear" w:color="000000" w:fill="FFFFFF"/>
            <w:vAlign w:val="center"/>
            <w:hideMark/>
          </w:tcPr>
          <w:p w:rsidR="00E2408D" w:rsidRPr="00BB2644" w:rsidRDefault="00E2408D" w:rsidP="00CB451E">
            <w:pPr>
              <w:rPr>
                <w:ins w:id="4518" w:author="Gombosová Erika" w:date="2015-12-11T09:54:00Z"/>
                <w:b/>
                <w:bCs/>
                <w:sz w:val="22"/>
                <w:szCs w:val="22"/>
              </w:rPr>
            </w:pPr>
            <w:ins w:id="4519" w:author="Gombosová Erika" w:date="2015-12-11T09:54: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4520" w:author="Gombosová Erika" w:date="2015-12-11T09:54:00Z"/>
                <w:color w:val="000000"/>
                <w:sz w:val="22"/>
                <w:szCs w:val="22"/>
              </w:rPr>
            </w:pPr>
            <w:ins w:id="4521" w:author="Gombosová Erika" w:date="2015-12-11T09:54:00Z">
              <w:r w:rsidRPr="00BB2644">
                <w:rPr>
                  <w:color w:val="000000"/>
                  <w:sz w:val="22"/>
                  <w:szCs w:val="22"/>
                </w:rPr>
                <w:t> </w:t>
              </w:r>
            </w:ins>
          </w:p>
        </w:tc>
      </w:tr>
      <w:tr w:rsidR="00BB2644" w:rsidRPr="00BB2644" w:rsidDel="00E2408D" w:rsidTr="00526B68">
        <w:trPr>
          <w:trHeight w:val="300"/>
          <w:del w:id="4522" w:author="Gombosová Erika" w:date="2015-12-11T09:54:00Z"/>
        </w:trPr>
        <w:tc>
          <w:tcPr>
            <w:tcW w:w="3559" w:type="dxa"/>
            <w:gridSpan w:val="2"/>
            <w:shd w:val="clear" w:color="auto" w:fill="auto"/>
            <w:hideMark/>
          </w:tcPr>
          <w:p w:rsidR="00BB2644" w:rsidRPr="00BB2644" w:rsidDel="00E2408D" w:rsidRDefault="00BB2644" w:rsidP="00BB2644">
            <w:pPr>
              <w:rPr>
                <w:del w:id="4523" w:author="Gombosová Erika" w:date="2015-12-11T09:54:00Z"/>
                <w:b/>
                <w:bCs/>
                <w:sz w:val="22"/>
                <w:szCs w:val="22"/>
              </w:rPr>
            </w:pPr>
            <w:del w:id="4524" w:author="Gombosová Erika" w:date="2015-12-11T09:54: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4525" w:author="Gombosová Erika" w:date="2015-12-11T09:54:00Z"/>
                <w:color w:val="000000"/>
                <w:sz w:val="22"/>
                <w:szCs w:val="22"/>
              </w:rPr>
            </w:pPr>
            <w:del w:id="4526" w:author="Gombosová Erika" w:date="2015-12-11T09:54:00Z">
              <w:r w:rsidRPr="00BB2644" w:rsidDel="00E2408D">
                <w:rPr>
                  <w:color w:val="000000"/>
                  <w:sz w:val="22"/>
                  <w:szCs w:val="22"/>
                </w:rPr>
                <w:delText> </w:delText>
              </w:r>
            </w:del>
          </w:p>
        </w:tc>
      </w:tr>
      <w:tr w:rsidR="00BB2644" w:rsidRPr="00BB2644" w:rsidDel="00E2408D" w:rsidTr="00526B68">
        <w:trPr>
          <w:trHeight w:val="300"/>
          <w:del w:id="4527" w:author="Gombosová Erika" w:date="2015-12-11T09:54:00Z"/>
        </w:trPr>
        <w:tc>
          <w:tcPr>
            <w:tcW w:w="3559" w:type="dxa"/>
            <w:gridSpan w:val="2"/>
            <w:shd w:val="clear" w:color="auto" w:fill="auto"/>
            <w:hideMark/>
          </w:tcPr>
          <w:p w:rsidR="00BB2644" w:rsidRPr="00BB2644" w:rsidDel="00E2408D" w:rsidRDefault="00BB2644" w:rsidP="00BB2644">
            <w:pPr>
              <w:rPr>
                <w:del w:id="4528" w:author="Gombosová Erika" w:date="2015-12-11T09:54:00Z"/>
                <w:b/>
                <w:bCs/>
                <w:sz w:val="22"/>
                <w:szCs w:val="22"/>
              </w:rPr>
            </w:pPr>
            <w:del w:id="4529" w:author="Gombosová Erika" w:date="2015-12-11T09:54:00Z">
              <w:r w:rsidRPr="00BB2644" w:rsidDel="00E2408D">
                <w:rPr>
                  <w:b/>
                  <w:bCs/>
                  <w:sz w:val="22"/>
                  <w:szCs w:val="22"/>
                </w:rPr>
                <w:delText>Dátum:</w:delText>
              </w:r>
            </w:del>
          </w:p>
        </w:tc>
        <w:tc>
          <w:tcPr>
            <w:tcW w:w="5528" w:type="dxa"/>
            <w:gridSpan w:val="5"/>
            <w:shd w:val="clear" w:color="auto" w:fill="auto"/>
            <w:vAlign w:val="center"/>
            <w:hideMark/>
          </w:tcPr>
          <w:p w:rsidR="00BB2644" w:rsidRPr="00BB2644" w:rsidDel="00E2408D" w:rsidRDefault="00BB2644" w:rsidP="00BB2644">
            <w:pPr>
              <w:rPr>
                <w:del w:id="4530" w:author="Gombosová Erika" w:date="2015-12-11T09:54:00Z"/>
                <w:color w:val="000000"/>
                <w:sz w:val="22"/>
                <w:szCs w:val="22"/>
              </w:rPr>
            </w:pPr>
            <w:del w:id="4531" w:author="Gombosová Erika" w:date="2015-12-11T09:54:00Z">
              <w:r w:rsidRPr="00BB2644" w:rsidDel="00E2408D">
                <w:rPr>
                  <w:color w:val="000000"/>
                  <w:sz w:val="22"/>
                  <w:szCs w:val="22"/>
                </w:rPr>
                <w:delText> </w:delText>
              </w:r>
            </w:del>
          </w:p>
        </w:tc>
      </w:tr>
      <w:tr w:rsidR="00BB2644" w:rsidRPr="00BB2644" w:rsidDel="00E2408D" w:rsidTr="00526B68">
        <w:trPr>
          <w:trHeight w:val="330"/>
          <w:del w:id="4532" w:author="Gombosová Erika" w:date="2015-12-11T09:54:00Z"/>
        </w:trPr>
        <w:tc>
          <w:tcPr>
            <w:tcW w:w="3559" w:type="dxa"/>
            <w:gridSpan w:val="2"/>
            <w:shd w:val="clear" w:color="000000" w:fill="FFFFFF"/>
            <w:hideMark/>
          </w:tcPr>
          <w:p w:rsidR="00BB2644" w:rsidRPr="00BB2644" w:rsidDel="00E2408D" w:rsidRDefault="00BB2644" w:rsidP="00BB2644">
            <w:pPr>
              <w:rPr>
                <w:del w:id="4533" w:author="Gombosová Erika" w:date="2015-12-11T09:54:00Z"/>
                <w:b/>
                <w:bCs/>
                <w:sz w:val="22"/>
                <w:szCs w:val="22"/>
              </w:rPr>
            </w:pPr>
            <w:del w:id="4534" w:author="Gombosová Erika" w:date="2015-12-11T09:54: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4535" w:author="Gombosová Erika" w:date="2015-12-11T09:54:00Z"/>
                <w:color w:val="000000"/>
                <w:sz w:val="22"/>
                <w:szCs w:val="22"/>
              </w:rPr>
            </w:pPr>
            <w:del w:id="4536" w:author="Gombosová Erika" w:date="2015-12-11T09:54:00Z">
              <w:r w:rsidRPr="00BB2644" w:rsidDel="00E2408D">
                <w:rPr>
                  <w:color w:val="000000"/>
                  <w:sz w:val="22"/>
                  <w:szCs w:val="22"/>
                </w:rPr>
                <w:delText> </w:delText>
              </w:r>
            </w:del>
          </w:p>
        </w:tc>
      </w:tr>
      <w:tr w:rsidR="00BB2644" w:rsidRPr="00BB2644" w:rsidDel="00E2408D" w:rsidTr="00526B68">
        <w:trPr>
          <w:trHeight w:val="300"/>
          <w:del w:id="4537" w:author="Gombosová Erika" w:date="2015-12-11T09:54:00Z"/>
        </w:trPr>
        <w:tc>
          <w:tcPr>
            <w:tcW w:w="9087" w:type="dxa"/>
            <w:gridSpan w:val="7"/>
            <w:shd w:val="clear" w:color="auto" w:fill="auto"/>
            <w:noWrap/>
            <w:vAlign w:val="bottom"/>
            <w:hideMark/>
          </w:tcPr>
          <w:p w:rsidR="00BB2644" w:rsidRPr="00BB2644" w:rsidDel="00E2408D" w:rsidRDefault="00BB2644" w:rsidP="00BB2644">
            <w:pPr>
              <w:jc w:val="center"/>
              <w:rPr>
                <w:del w:id="4538" w:author="Gombosová Erika" w:date="2015-12-11T09:54:00Z"/>
                <w:color w:val="000000"/>
                <w:sz w:val="22"/>
                <w:szCs w:val="22"/>
              </w:rPr>
            </w:pPr>
            <w:del w:id="4539" w:author="Gombosová Erika" w:date="2015-12-11T09:54:00Z">
              <w:r w:rsidRPr="00BB2644" w:rsidDel="00E2408D">
                <w:rPr>
                  <w:color w:val="000000"/>
                  <w:sz w:val="22"/>
                  <w:szCs w:val="22"/>
                </w:rPr>
                <w:delText> </w:delText>
              </w:r>
            </w:del>
          </w:p>
        </w:tc>
      </w:tr>
      <w:tr w:rsidR="00BB2644" w:rsidRPr="00BB2644" w:rsidDel="00E2408D" w:rsidTr="00526B68">
        <w:trPr>
          <w:trHeight w:val="300"/>
          <w:del w:id="4540" w:author="Gombosová Erika" w:date="2015-12-11T09:54:00Z"/>
        </w:trPr>
        <w:tc>
          <w:tcPr>
            <w:tcW w:w="3559" w:type="dxa"/>
            <w:gridSpan w:val="2"/>
            <w:shd w:val="clear" w:color="000000" w:fill="FFFFFF"/>
            <w:hideMark/>
          </w:tcPr>
          <w:p w:rsidR="00BB2644" w:rsidRPr="00BB2644" w:rsidDel="00E2408D" w:rsidRDefault="00BB2644" w:rsidP="00BB2644">
            <w:pPr>
              <w:rPr>
                <w:del w:id="4541" w:author="Gombosová Erika" w:date="2015-12-11T09:54:00Z"/>
                <w:b/>
                <w:bCs/>
                <w:sz w:val="22"/>
                <w:szCs w:val="22"/>
              </w:rPr>
            </w:pPr>
            <w:del w:id="4542" w:author="Gombosová Erika" w:date="2015-12-11T09:54: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4543" w:author="Gombosová Erika" w:date="2015-12-11T09:54:00Z"/>
                <w:color w:val="000000"/>
                <w:sz w:val="22"/>
                <w:szCs w:val="22"/>
              </w:rPr>
            </w:pPr>
            <w:del w:id="4544" w:author="Gombosová Erika" w:date="2015-12-11T09:54:00Z">
              <w:r w:rsidRPr="00BB2644" w:rsidDel="00E2408D">
                <w:rPr>
                  <w:color w:val="000000"/>
                  <w:sz w:val="22"/>
                  <w:szCs w:val="22"/>
                </w:rPr>
                <w:delText> </w:delText>
              </w:r>
            </w:del>
          </w:p>
        </w:tc>
      </w:tr>
      <w:tr w:rsidR="00BB2644" w:rsidRPr="00BB2644" w:rsidDel="00E2408D" w:rsidTr="00526B68">
        <w:trPr>
          <w:trHeight w:val="300"/>
          <w:del w:id="4545" w:author="Gombosová Erika" w:date="2015-12-11T09:54:00Z"/>
        </w:trPr>
        <w:tc>
          <w:tcPr>
            <w:tcW w:w="3559" w:type="dxa"/>
            <w:gridSpan w:val="2"/>
            <w:shd w:val="clear" w:color="000000" w:fill="FFFFFF"/>
            <w:hideMark/>
          </w:tcPr>
          <w:p w:rsidR="00BB2644" w:rsidRPr="00BB2644" w:rsidDel="00E2408D" w:rsidRDefault="00BB2644" w:rsidP="00BB2644">
            <w:pPr>
              <w:rPr>
                <w:del w:id="4546" w:author="Gombosová Erika" w:date="2015-12-11T09:54:00Z"/>
                <w:b/>
                <w:bCs/>
                <w:sz w:val="22"/>
                <w:szCs w:val="22"/>
              </w:rPr>
            </w:pPr>
            <w:del w:id="4547" w:author="Gombosová Erika" w:date="2015-12-11T09:54:00Z">
              <w:r w:rsidRPr="00BB2644" w:rsidDel="00E2408D">
                <w:rPr>
                  <w:b/>
                  <w:bCs/>
                  <w:sz w:val="22"/>
                  <w:szCs w:val="22"/>
                </w:rPr>
                <w:delText xml:space="preserve">Dátum: </w:delText>
              </w:r>
            </w:del>
          </w:p>
        </w:tc>
        <w:tc>
          <w:tcPr>
            <w:tcW w:w="5528" w:type="dxa"/>
            <w:gridSpan w:val="5"/>
            <w:shd w:val="clear" w:color="auto" w:fill="auto"/>
            <w:vAlign w:val="center"/>
            <w:hideMark/>
          </w:tcPr>
          <w:p w:rsidR="00BB2644" w:rsidRPr="00BB2644" w:rsidDel="00E2408D" w:rsidRDefault="00BB2644" w:rsidP="00BB2644">
            <w:pPr>
              <w:rPr>
                <w:del w:id="4548" w:author="Gombosová Erika" w:date="2015-12-11T09:54:00Z"/>
                <w:color w:val="000000"/>
                <w:sz w:val="22"/>
                <w:szCs w:val="22"/>
              </w:rPr>
            </w:pPr>
            <w:del w:id="4549" w:author="Gombosová Erika" w:date="2015-12-11T09:54:00Z">
              <w:r w:rsidRPr="00BB2644" w:rsidDel="00E2408D">
                <w:rPr>
                  <w:color w:val="000000"/>
                  <w:sz w:val="22"/>
                  <w:szCs w:val="22"/>
                </w:rPr>
                <w:delText> </w:delText>
              </w:r>
            </w:del>
          </w:p>
        </w:tc>
      </w:tr>
      <w:tr w:rsidR="00BB2644" w:rsidRPr="00BB2644" w:rsidDel="00E2408D" w:rsidTr="00526B68">
        <w:trPr>
          <w:trHeight w:val="330"/>
          <w:del w:id="4550" w:author="Gombosová Erika" w:date="2015-12-11T09:54:00Z"/>
        </w:trPr>
        <w:tc>
          <w:tcPr>
            <w:tcW w:w="3559" w:type="dxa"/>
            <w:gridSpan w:val="2"/>
            <w:shd w:val="clear" w:color="000000" w:fill="FFFFFF"/>
            <w:hideMark/>
          </w:tcPr>
          <w:p w:rsidR="00BB2644" w:rsidRPr="00BB2644" w:rsidDel="00E2408D" w:rsidRDefault="00BB2644" w:rsidP="00BB2644">
            <w:pPr>
              <w:rPr>
                <w:del w:id="4551" w:author="Gombosová Erika" w:date="2015-12-11T09:54:00Z"/>
                <w:b/>
                <w:bCs/>
                <w:sz w:val="22"/>
                <w:szCs w:val="22"/>
              </w:rPr>
            </w:pPr>
            <w:del w:id="4552" w:author="Gombosová Erika" w:date="2015-12-11T09:54: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4553" w:author="Gombosová Erika" w:date="2015-12-11T09:54:00Z"/>
                <w:color w:val="000000"/>
                <w:sz w:val="22"/>
                <w:szCs w:val="22"/>
              </w:rPr>
            </w:pPr>
            <w:del w:id="4554" w:author="Gombosová Erika" w:date="2015-12-11T09:54:00Z">
              <w:r w:rsidRPr="00BB2644" w:rsidDel="00E2408D">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555" w:name="KZ_41"/>
            <w:r w:rsidRPr="00BB2644">
              <w:rPr>
                <w:b/>
                <w:bCs/>
                <w:color w:val="FFFFFF"/>
              </w:rPr>
              <w:lastRenderedPageBreak/>
              <w:t xml:space="preserve">Kontrolný zoznam k </w:t>
            </w:r>
            <w:ins w:id="4556" w:author="Gombosová Erika" w:date="2015-12-15T16:48:00Z">
              <w:r w:rsidR="00432B14">
                <w:rPr>
                  <w:b/>
                  <w:bCs/>
                  <w:color w:val="FFFFFF"/>
                </w:rPr>
                <w:t>finančnej</w:t>
              </w:r>
            </w:ins>
            <w:del w:id="4557" w:author="Gombosová Erika" w:date="2015-12-15T16:48:00Z">
              <w:r w:rsidRPr="00BB2644" w:rsidDel="00432B14">
                <w:rPr>
                  <w:b/>
                  <w:bCs/>
                  <w:color w:val="FFFFFF"/>
                </w:rPr>
                <w:delText>administratívnej</w:delText>
              </w:r>
            </w:del>
            <w:r w:rsidRPr="00BB2644">
              <w:rPr>
                <w:b/>
                <w:bCs/>
                <w:color w:val="FFFFFF"/>
              </w:rPr>
              <w:t xml:space="preserve"> kontrole VO</w:t>
            </w:r>
            <w:r w:rsidRPr="00BB2644">
              <w:rPr>
                <w:b/>
                <w:bCs/>
                <w:color w:val="FFFFFF"/>
              </w:rPr>
              <w:br/>
            </w:r>
            <w:r w:rsidR="003B69BD" w:rsidRPr="003B69BD">
              <w:rPr>
                <w:b/>
                <w:bCs/>
                <w:color w:val="FFFFFF"/>
              </w:rPr>
              <w:t>Dodatok pred podpisom - 1. ex-ante kontrola</w:t>
            </w:r>
          </w:p>
        </w:tc>
      </w:tr>
      <w:bookmarkEnd w:id="4555"/>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Moment kontroly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 podpisom dodatku</w:t>
            </w:r>
          </w:p>
        </w:tc>
      </w:tr>
      <w:tr w:rsidR="00BB2644" w:rsidRPr="00BB2644" w:rsidTr="00526B68">
        <w:trPr>
          <w:trHeight w:val="9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dodatok uzavretý na základe rokovacieho konania? (</w:t>
            </w:r>
            <w:proofErr w:type="spellStart"/>
            <w:r w:rsidRPr="00BB2644">
              <w:rPr>
                <w:color w:val="000000"/>
                <w:sz w:val="22"/>
                <w:szCs w:val="22"/>
              </w:rPr>
              <w:t>pozn</w:t>
            </w:r>
            <w:proofErr w:type="spellEnd"/>
            <w:r w:rsidRPr="00BB2644">
              <w:rPr>
                <w:color w:val="000000"/>
                <w:sz w:val="22"/>
                <w:szCs w:val="22"/>
              </w:rPr>
              <w:t>- ak áno, vyplní sa aj príslušný KZ pre rokovacie konanie)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Počet uzavretých dodatkov k zmluve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Poradové </w:t>
            </w:r>
            <w:proofErr w:type="spellStart"/>
            <w:r w:rsidRPr="00BB2644">
              <w:rPr>
                <w:color w:val="000000"/>
                <w:sz w:val="22"/>
                <w:szCs w:val="22"/>
              </w:rPr>
              <w:t>čislo</w:t>
            </w:r>
            <w:proofErr w:type="spellEnd"/>
            <w:r w:rsidRPr="00BB2644">
              <w:rPr>
                <w:color w:val="000000"/>
                <w:sz w:val="22"/>
                <w:szCs w:val="22"/>
              </w:rPr>
              <w:t xml:space="preserve">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12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cenu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dodatok k zmluve, ktorá je výsledkom postupu verejného obstarávania,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k zmluve podstatným spôsobom pôvodný predmet zákazky?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Nemenia alebo nedopĺňajú sa obsahom dodatku k zmluve podmienky, ktoré by v pôvodnom postupe zadávania zákazky umožnili účasť iných záujemcov alebo uchádzačov, alebo ktoré by umožnili prijať inú ponuku ako pôvodne prijatú ponuku?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Nezvyšuje sa obsahom dodatku k zmluve cena plnenia alebo jeho 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ekonomická rovnováha zmluvy v prospech úspešného uchádzača?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7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doplňujúce stavebné práce alebo služby, ktorých potreba vyplynula dodatočne z nepredvídateľných okolností zadané v súlade so zákonom, napr. postupom priameho rokovacieho konania podľa § 58 ods. 1 písm. i) ZVO? Pozn.: Zmluvné podmienky upravené vo všeobecných obchodných podmienkach, založených na medzinárodne uznávaných štandardoch ako FIDIC, EBRD, EIB, podmienky Svetovej banky alebo obdobné všeobecné zmluvné podmienky, ktoré sú súčasťou zmluvy uzavretej s úspešným uchádzačom verejného obstarávania, nie sú nadradené pravidlám a postupom verejného obstarávania v zmysle zákona o verejnom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znenie dodatku z pohľadu kontroly predmetu jeho zmien,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ins w:id="4558" w:author="Gombosová Erika" w:date="2015-12-11T09:55:00Z"/>
        </w:trPr>
        <w:tc>
          <w:tcPr>
            <w:tcW w:w="9087" w:type="dxa"/>
            <w:gridSpan w:val="7"/>
            <w:shd w:val="clear" w:color="auto" w:fill="auto"/>
            <w:noWrap/>
            <w:vAlign w:val="center"/>
          </w:tcPr>
          <w:p w:rsidR="00E2408D" w:rsidRPr="00BD2FCC" w:rsidRDefault="00E2408D" w:rsidP="00CB451E">
            <w:pPr>
              <w:jc w:val="both"/>
              <w:rPr>
                <w:ins w:id="4559" w:author="Gombosová Erika" w:date="2015-12-11T09:55:00Z"/>
                <w:b/>
                <w:sz w:val="20"/>
                <w:szCs w:val="20"/>
              </w:rPr>
            </w:pPr>
            <w:ins w:id="4560" w:author="Gombosová Erika" w:date="2015-12-11T09:55:00Z">
              <w:r w:rsidRPr="00BD2FCC">
                <w:rPr>
                  <w:b/>
                  <w:sz w:val="20"/>
                  <w:szCs w:val="20"/>
                </w:rPr>
                <w:t>VYJADRENIE</w:t>
              </w:r>
            </w:ins>
          </w:p>
          <w:p w:rsidR="00E2408D" w:rsidRPr="00BD2FCC" w:rsidRDefault="00E2408D" w:rsidP="00CB451E">
            <w:pPr>
              <w:jc w:val="both"/>
              <w:rPr>
                <w:ins w:id="4561" w:author="Gombosová Erika" w:date="2015-12-11T09:55:00Z"/>
                <w:sz w:val="20"/>
                <w:szCs w:val="20"/>
              </w:rPr>
            </w:pPr>
          </w:p>
          <w:p w:rsidR="000C1AA0" w:rsidRPr="00A54276" w:rsidRDefault="000C1AA0" w:rsidP="000C1AA0">
            <w:pPr>
              <w:rPr>
                <w:ins w:id="4562" w:author="Gombosová Erika" w:date="2015-12-15T13:10:00Z"/>
              </w:rPr>
            </w:pPr>
            <w:ins w:id="4563" w:author="Gombosová Erika" w:date="2015-12-15T13:10:00Z">
              <w:r w:rsidRPr="00B64015">
                <w:rPr>
                  <w:sz w:val="20"/>
                  <w:szCs w:val="20"/>
                </w:rPr>
                <w:t xml:space="preserve">Na základe overených skutočností potvrdzujem, že </w:t>
              </w:r>
              <w:r>
                <w:rPr>
                  <w:sz w:val="20"/>
                  <w:szCs w:val="20"/>
                </w:rPr>
                <w:t xml:space="preserve"> </w:t>
              </w:r>
            </w:ins>
            <w:customXmlInsRangeStart w:id="4564" w:author="Gombosová Erika" w:date="2015-12-15T13:10:00Z"/>
            <w:sdt>
              <w:sdtPr>
                <w:rPr>
                  <w:sz w:val="20"/>
                  <w:szCs w:val="20"/>
                </w:rPr>
                <w:id w:val="-1525323553"/>
                <w:placeholder>
                  <w:docPart w:val="6D1E8EB704004FFDBD33F64694A9BDC7"/>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customXmlInsRangeEnd w:id="4564"/>
                <w:ins w:id="4565" w:author="Gombosová Erika" w:date="2015-12-15T13:10:00Z">
                  <w:r w:rsidRPr="00B64015">
                    <w:rPr>
                      <w:sz w:val="20"/>
                      <w:szCs w:val="20"/>
                    </w:rPr>
                    <w:t>Vyberte položku.</w:t>
                  </w:r>
                </w:ins>
                <w:customXmlInsRangeStart w:id="4566" w:author="Gombosová Erika" w:date="2015-12-15T13:10:00Z"/>
              </w:sdtContent>
            </w:sdt>
            <w:customXmlInsRangeEnd w:id="4566"/>
            <w:ins w:id="4567" w:author="Gombosová Erika" w:date="2015-12-15T13:10:00Z">
              <w:r w:rsidRPr="00B64015">
                <w:rPr>
                  <w:sz w:val="20"/>
                  <w:szCs w:val="20"/>
                </w:rPr>
                <w:t xml:space="preserve">   </w:t>
              </w:r>
            </w:ins>
          </w:p>
          <w:p w:rsidR="00E2408D" w:rsidRPr="00BB2644" w:rsidRDefault="00E2408D">
            <w:pPr>
              <w:rPr>
                <w:ins w:id="4568" w:author="Gombosová Erika" w:date="2015-12-11T09:55:00Z"/>
                <w:b/>
                <w:bCs/>
                <w:color w:val="000000"/>
                <w:sz w:val="22"/>
                <w:szCs w:val="22"/>
              </w:rPr>
              <w:pPrChange w:id="4569" w:author="Gombosová Erika" w:date="2015-12-15T13:10:00Z">
                <w:pPr>
                  <w:jc w:val="center"/>
                </w:pPr>
              </w:pPrChange>
            </w:pPr>
          </w:p>
        </w:tc>
      </w:tr>
      <w:tr w:rsidR="00E2408D" w:rsidRPr="00BB2644" w:rsidTr="00CB451E">
        <w:trPr>
          <w:trHeight w:val="300"/>
          <w:ins w:id="4570" w:author="Gombosová Erika" w:date="2015-12-11T09:55:00Z"/>
        </w:trPr>
        <w:tc>
          <w:tcPr>
            <w:tcW w:w="3559" w:type="dxa"/>
            <w:gridSpan w:val="2"/>
            <w:shd w:val="clear" w:color="auto" w:fill="auto"/>
            <w:vAlign w:val="center"/>
            <w:hideMark/>
          </w:tcPr>
          <w:p w:rsidR="00E2408D" w:rsidRPr="00BB2644" w:rsidRDefault="00E2408D" w:rsidP="00CB451E">
            <w:pPr>
              <w:rPr>
                <w:ins w:id="4571" w:author="Gombosová Erika" w:date="2015-12-11T09:55:00Z"/>
                <w:b/>
                <w:bCs/>
                <w:sz w:val="22"/>
                <w:szCs w:val="22"/>
              </w:rPr>
            </w:pPr>
            <w:ins w:id="4572" w:author="Gombosová Erika" w:date="2015-12-11T09:55:00Z">
              <w:r w:rsidRPr="00BB2644">
                <w:rPr>
                  <w:b/>
                  <w:bCs/>
                  <w:sz w:val="22"/>
                  <w:szCs w:val="22"/>
                </w:rPr>
                <w:t>Kontrolu vykonal</w:t>
              </w:r>
              <w:r w:rsidRPr="00BD2FCC">
                <w:rPr>
                  <w:rStyle w:val="Odkaznapoznmkupodiarou"/>
                  <w:b/>
                  <w:bCs/>
                  <w:sz w:val="20"/>
                  <w:szCs w:val="20"/>
                </w:rPr>
                <w:footnoteReference w:id="81"/>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4575" w:author="Gombosová Erika" w:date="2015-12-11T09:55:00Z"/>
                <w:color w:val="000000"/>
                <w:sz w:val="22"/>
                <w:szCs w:val="22"/>
              </w:rPr>
            </w:pPr>
            <w:ins w:id="4576" w:author="Gombosová Erika" w:date="2015-12-11T09:55:00Z">
              <w:r w:rsidRPr="00BB2644">
                <w:rPr>
                  <w:color w:val="000000"/>
                  <w:sz w:val="22"/>
                  <w:szCs w:val="22"/>
                </w:rPr>
                <w:t> </w:t>
              </w:r>
            </w:ins>
          </w:p>
        </w:tc>
      </w:tr>
      <w:tr w:rsidR="00E2408D" w:rsidRPr="00BB2644" w:rsidTr="00CB451E">
        <w:trPr>
          <w:trHeight w:val="300"/>
          <w:ins w:id="4577" w:author="Gombosová Erika" w:date="2015-12-11T09:55:00Z"/>
        </w:trPr>
        <w:tc>
          <w:tcPr>
            <w:tcW w:w="3559" w:type="dxa"/>
            <w:gridSpan w:val="2"/>
            <w:shd w:val="clear" w:color="auto" w:fill="auto"/>
            <w:vAlign w:val="center"/>
            <w:hideMark/>
          </w:tcPr>
          <w:p w:rsidR="00E2408D" w:rsidRPr="00BB2644" w:rsidRDefault="00E2408D" w:rsidP="00CB451E">
            <w:pPr>
              <w:rPr>
                <w:ins w:id="4578" w:author="Gombosová Erika" w:date="2015-12-11T09:55:00Z"/>
                <w:b/>
                <w:bCs/>
                <w:sz w:val="22"/>
                <w:szCs w:val="22"/>
              </w:rPr>
            </w:pPr>
            <w:ins w:id="4579" w:author="Gombosová Erika" w:date="2015-12-11T09:55:00Z">
              <w:r w:rsidRPr="00BB2644">
                <w:rPr>
                  <w:b/>
                  <w:bCs/>
                  <w:sz w:val="22"/>
                  <w:szCs w:val="22"/>
                </w:rPr>
                <w:t>Dátum:</w:t>
              </w:r>
            </w:ins>
          </w:p>
        </w:tc>
        <w:tc>
          <w:tcPr>
            <w:tcW w:w="5528" w:type="dxa"/>
            <w:gridSpan w:val="5"/>
            <w:shd w:val="clear" w:color="auto" w:fill="auto"/>
            <w:vAlign w:val="center"/>
            <w:hideMark/>
          </w:tcPr>
          <w:p w:rsidR="00E2408D" w:rsidRPr="00BB2644" w:rsidRDefault="00E2408D" w:rsidP="00CB451E">
            <w:pPr>
              <w:rPr>
                <w:ins w:id="4580" w:author="Gombosová Erika" w:date="2015-12-11T09:55:00Z"/>
                <w:color w:val="000000"/>
                <w:sz w:val="22"/>
                <w:szCs w:val="22"/>
              </w:rPr>
            </w:pPr>
            <w:ins w:id="4581" w:author="Gombosová Erika" w:date="2015-12-11T09:55:00Z">
              <w:r w:rsidRPr="00BB2644">
                <w:rPr>
                  <w:color w:val="000000"/>
                  <w:sz w:val="22"/>
                  <w:szCs w:val="22"/>
                </w:rPr>
                <w:t> </w:t>
              </w:r>
            </w:ins>
          </w:p>
        </w:tc>
      </w:tr>
      <w:tr w:rsidR="00E2408D" w:rsidRPr="00BB2644" w:rsidTr="00CB451E">
        <w:trPr>
          <w:trHeight w:val="300"/>
          <w:ins w:id="4582" w:author="Gombosová Erika" w:date="2015-12-11T09:55:00Z"/>
        </w:trPr>
        <w:tc>
          <w:tcPr>
            <w:tcW w:w="3559" w:type="dxa"/>
            <w:gridSpan w:val="2"/>
            <w:shd w:val="clear" w:color="000000" w:fill="FFFFFF"/>
            <w:vAlign w:val="center"/>
            <w:hideMark/>
          </w:tcPr>
          <w:p w:rsidR="00E2408D" w:rsidRPr="00BB2644" w:rsidRDefault="00E2408D" w:rsidP="00CB451E">
            <w:pPr>
              <w:rPr>
                <w:ins w:id="4583" w:author="Gombosová Erika" w:date="2015-12-11T09:55:00Z"/>
                <w:b/>
                <w:bCs/>
                <w:sz w:val="22"/>
                <w:szCs w:val="22"/>
              </w:rPr>
            </w:pPr>
            <w:ins w:id="4584" w:author="Gombosová Erika" w:date="2015-12-11T09:55: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4585" w:author="Gombosová Erika" w:date="2015-12-11T09:55:00Z"/>
                <w:color w:val="000000"/>
                <w:sz w:val="22"/>
                <w:szCs w:val="22"/>
              </w:rPr>
            </w:pPr>
            <w:ins w:id="4586" w:author="Gombosová Erika" w:date="2015-12-11T09:55:00Z">
              <w:r w:rsidRPr="00BB2644">
                <w:rPr>
                  <w:color w:val="000000"/>
                  <w:sz w:val="22"/>
                  <w:szCs w:val="22"/>
                </w:rPr>
                <w:t> </w:t>
              </w:r>
            </w:ins>
          </w:p>
        </w:tc>
      </w:tr>
      <w:tr w:rsidR="00E2408D" w:rsidRPr="00BB2644" w:rsidTr="00CB451E">
        <w:trPr>
          <w:trHeight w:val="300"/>
          <w:ins w:id="4587" w:author="Gombosová Erika" w:date="2015-12-11T09:55:00Z"/>
        </w:trPr>
        <w:tc>
          <w:tcPr>
            <w:tcW w:w="9087" w:type="dxa"/>
            <w:gridSpan w:val="7"/>
            <w:shd w:val="clear" w:color="auto" w:fill="auto"/>
            <w:noWrap/>
            <w:vAlign w:val="bottom"/>
            <w:hideMark/>
          </w:tcPr>
          <w:p w:rsidR="00E2408D" w:rsidRPr="00BB2644" w:rsidRDefault="00E2408D" w:rsidP="00CB451E">
            <w:pPr>
              <w:jc w:val="center"/>
              <w:rPr>
                <w:ins w:id="4588" w:author="Gombosová Erika" w:date="2015-12-11T09:55:00Z"/>
                <w:color w:val="000000"/>
                <w:sz w:val="22"/>
                <w:szCs w:val="22"/>
              </w:rPr>
            </w:pPr>
            <w:ins w:id="4589" w:author="Gombosová Erika" w:date="2015-12-11T09:55:00Z">
              <w:r w:rsidRPr="00BB2644">
                <w:rPr>
                  <w:color w:val="000000"/>
                  <w:sz w:val="22"/>
                  <w:szCs w:val="22"/>
                </w:rPr>
                <w:t> </w:t>
              </w:r>
            </w:ins>
          </w:p>
        </w:tc>
      </w:tr>
      <w:tr w:rsidR="00E2408D" w:rsidRPr="00BB2644" w:rsidTr="00CB451E">
        <w:trPr>
          <w:trHeight w:val="300"/>
          <w:ins w:id="4590" w:author="Gombosová Erika" w:date="2015-12-11T09:55:00Z"/>
        </w:trPr>
        <w:tc>
          <w:tcPr>
            <w:tcW w:w="3559" w:type="dxa"/>
            <w:gridSpan w:val="2"/>
            <w:shd w:val="clear" w:color="000000" w:fill="FFFFFF"/>
            <w:vAlign w:val="center"/>
            <w:hideMark/>
          </w:tcPr>
          <w:p w:rsidR="00E2408D" w:rsidRPr="00BB2644" w:rsidRDefault="00E2408D" w:rsidP="00CB451E">
            <w:pPr>
              <w:rPr>
                <w:ins w:id="4591" w:author="Gombosová Erika" w:date="2015-12-11T09:55:00Z"/>
                <w:b/>
                <w:bCs/>
                <w:sz w:val="22"/>
                <w:szCs w:val="22"/>
              </w:rPr>
            </w:pPr>
            <w:ins w:id="4592" w:author="Gombosová Erika" w:date="2015-12-11T09:55:00Z">
              <w:r w:rsidRPr="00BB2644">
                <w:rPr>
                  <w:b/>
                  <w:bCs/>
                  <w:sz w:val="22"/>
                  <w:szCs w:val="22"/>
                </w:rPr>
                <w:t>Kontrolu vykonal</w:t>
              </w:r>
              <w:r w:rsidRPr="00BD2FCC">
                <w:rPr>
                  <w:rStyle w:val="Odkaznapoznmkupodiarou"/>
                  <w:b/>
                  <w:bCs/>
                  <w:sz w:val="20"/>
                  <w:szCs w:val="20"/>
                </w:rPr>
                <w:footnoteReference w:id="82"/>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4595" w:author="Gombosová Erika" w:date="2015-12-11T09:55:00Z"/>
                <w:color w:val="000000"/>
                <w:sz w:val="22"/>
                <w:szCs w:val="22"/>
              </w:rPr>
            </w:pPr>
            <w:ins w:id="4596" w:author="Gombosová Erika" w:date="2015-12-11T09:55:00Z">
              <w:r w:rsidRPr="00BB2644">
                <w:rPr>
                  <w:color w:val="000000"/>
                  <w:sz w:val="22"/>
                  <w:szCs w:val="22"/>
                </w:rPr>
                <w:t> </w:t>
              </w:r>
            </w:ins>
          </w:p>
        </w:tc>
      </w:tr>
      <w:tr w:rsidR="00E2408D" w:rsidRPr="00BB2644" w:rsidTr="00CB451E">
        <w:trPr>
          <w:trHeight w:val="300"/>
          <w:ins w:id="4597" w:author="Gombosová Erika" w:date="2015-12-11T09:55:00Z"/>
        </w:trPr>
        <w:tc>
          <w:tcPr>
            <w:tcW w:w="3559" w:type="dxa"/>
            <w:gridSpan w:val="2"/>
            <w:shd w:val="clear" w:color="000000" w:fill="FFFFFF"/>
            <w:vAlign w:val="center"/>
            <w:hideMark/>
          </w:tcPr>
          <w:p w:rsidR="00E2408D" w:rsidRPr="00BB2644" w:rsidRDefault="00E2408D" w:rsidP="00CB451E">
            <w:pPr>
              <w:rPr>
                <w:ins w:id="4598" w:author="Gombosová Erika" w:date="2015-12-11T09:55:00Z"/>
                <w:b/>
                <w:bCs/>
                <w:sz w:val="22"/>
                <w:szCs w:val="22"/>
              </w:rPr>
            </w:pPr>
            <w:ins w:id="4599" w:author="Gombosová Erika" w:date="2015-12-11T09:55:00Z">
              <w:r w:rsidRPr="00BB2644">
                <w:rPr>
                  <w:b/>
                  <w:bCs/>
                  <w:sz w:val="22"/>
                  <w:szCs w:val="22"/>
                </w:rPr>
                <w:t xml:space="preserve">Dátum: </w:t>
              </w:r>
            </w:ins>
          </w:p>
        </w:tc>
        <w:tc>
          <w:tcPr>
            <w:tcW w:w="5528" w:type="dxa"/>
            <w:gridSpan w:val="5"/>
            <w:shd w:val="clear" w:color="auto" w:fill="auto"/>
            <w:vAlign w:val="center"/>
            <w:hideMark/>
          </w:tcPr>
          <w:p w:rsidR="00E2408D" w:rsidRPr="00BB2644" w:rsidRDefault="00E2408D" w:rsidP="00CB451E">
            <w:pPr>
              <w:rPr>
                <w:ins w:id="4600" w:author="Gombosová Erika" w:date="2015-12-11T09:55:00Z"/>
                <w:color w:val="000000"/>
                <w:sz w:val="22"/>
                <w:szCs w:val="22"/>
              </w:rPr>
            </w:pPr>
            <w:ins w:id="4601" w:author="Gombosová Erika" w:date="2015-12-11T09:55:00Z">
              <w:r w:rsidRPr="00BB2644">
                <w:rPr>
                  <w:color w:val="000000"/>
                  <w:sz w:val="22"/>
                  <w:szCs w:val="22"/>
                </w:rPr>
                <w:t> </w:t>
              </w:r>
            </w:ins>
          </w:p>
        </w:tc>
      </w:tr>
      <w:tr w:rsidR="00E2408D" w:rsidRPr="00BB2644" w:rsidTr="00CB451E">
        <w:trPr>
          <w:trHeight w:val="300"/>
          <w:ins w:id="4602" w:author="Gombosová Erika" w:date="2015-12-11T09:55:00Z"/>
        </w:trPr>
        <w:tc>
          <w:tcPr>
            <w:tcW w:w="3559" w:type="dxa"/>
            <w:gridSpan w:val="2"/>
            <w:shd w:val="clear" w:color="000000" w:fill="FFFFFF"/>
            <w:vAlign w:val="center"/>
            <w:hideMark/>
          </w:tcPr>
          <w:p w:rsidR="00E2408D" w:rsidRPr="00BB2644" w:rsidRDefault="00E2408D" w:rsidP="00CB451E">
            <w:pPr>
              <w:rPr>
                <w:ins w:id="4603" w:author="Gombosová Erika" w:date="2015-12-11T09:55:00Z"/>
                <w:b/>
                <w:bCs/>
                <w:sz w:val="22"/>
                <w:szCs w:val="22"/>
              </w:rPr>
            </w:pPr>
            <w:ins w:id="4604" w:author="Gombosová Erika" w:date="2015-12-11T09:55: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4605" w:author="Gombosová Erika" w:date="2015-12-11T09:55:00Z"/>
                <w:color w:val="000000"/>
                <w:sz w:val="22"/>
                <w:szCs w:val="22"/>
              </w:rPr>
            </w:pPr>
            <w:ins w:id="4606" w:author="Gombosová Erika" w:date="2015-12-11T09:55:00Z">
              <w:r w:rsidRPr="00BB2644">
                <w:rPr>
                  <w:color w:val="000000"/>
                  <w:sz w:val="22"/>
                  <w:szCs w:val="22"/>
                </w:rPr>
                <w:t> </w:t>
              </w:r>
            </w:ins>
          </w:p>
        </w:tc>
      </w:tr>
      <w:tr w:rsidR="00BB2644" w:rsidRPr="00BB2644" w:rsidDel="00E2408D" w:rsidTr="00526B68">
        <w:trPr>
          <w:trHeight w:val="300"/>
          <w:del w:id="4607" w:author="Gombosová Erika" w:date="2015-12-11T09:55:00Z"/>
        </w:trPr>
        <w:tc>
          <w:tcPr>
            <w:tcW w:w="3559" w:type="dxa"/>
            <w:gridSpan w:val="2"/>
            <w:shd w:val="clear" w:color="auto" w:fill="auto"/>
            <w:hideMark/>
          </w:tcPr>
          <w:p w:rsidR="00BB2644" w:rsidRPr="00BB2644" w:rsidDel="00E2408D" w:rsidRDefault="00BB2644" w:rsidP="00BB2644">
            <w:pPr>
              <w:rPr>
                <w:del w:id="4608" w:author="Gombosová Erika" w:date="2015-12-11T09:55:00Z"/>
                <w:b/>
                <w:bCs/>
                <w:sz w:val="22"/>
                <w:szCs w:val="22"/>
              </w:rPr>
            </w:pPr>
            <w:del w:id="4609" w:author="Gombosová Erika" w:date="2015-12-11T09:55: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4610" w:author="Gombosová Erika" w:date="2015-12-11T09:55:00Z"/>
                <w:color w:val="000000"/>
                <w:sz w:val="22"/>
                <w:szCs w:val="22"/>
              </w:rPr>
            </w:pPr>
            <w:del w:id="4611" w:author="Gombosová Erika" w:date="2015-12-11T09:55:00Z">
              <w:r w:rsidRPr="00BB2644" w:rsidDel="00E2408D">
                <w:rPr>
                  <w:color w:val="000000"/>
                  <w:sz w:val="22"/>
                  <w:szCs w:val="22"/>
                </w:rPr>
                <w:delText> </w:delText>
              </w:r>
            </w:del>
          </w:p>
        </w:tc>
      </w:tr>
      <w:tr w:rsidR="00BB2644" w:rsidRPr="00BB2644" w:rsidDel="00E2408D" w:rsidTr="00526B68">
        <w:trPr>
          <w:trHeight w:val="300"/>
          <w:del w:id="4612" w:author="Gombosová Erika" w:date="2015-12-11T09:55:00Z"/>
        </w:trPr>
        <w:tc>
          <w:tcPr>
            <w:tcW w:w="3559" w:type="dxa"/>
            <w:gridSpan w:val="2"/>
            <w:shd w:val="clear" w:color="auto" w:fill="auto"/>
            <w:hideMark/>
          </w:tcPr>
          <w:p w:rsidR="00BB2644" w:rsidRPr="00BB2644" w:rsidDel="00E2408D" w:rsidRDefault="00BB2644" w:rsidP="00BB2644">
            <w:pPr>
              <w:rPr>
                <w:del w:id="4613" w:author="Gombosová Erika" w:date="2015-12-11T09:55:00Z"/>
                <w:b/>
                <w:bCs/>
                <w:sz w:val="22"/>
                <w:szCs w:val="22"/>
              </w:rPr>
            </w:pPr>
            <w:del w:id="4614" w:author="Gombosová Erika" w:date="2015-12-11T09:55:00Z">
              <w:r w:rsidRPr="00BB2644" w:rsidDel="00E2408D">
                <w:rPr>
                  <w:b/>
                  <w:bCs/>
                  <w:sz w:val="22"/>
                  <w:szCs w:val="22"/>
                </w:rPr>
                <w:delText>Dátum:</w:delText>
              </w:r>
            </w:del>
          </w:p>
        </w:tc>
        <w:tc>
          <w:tcPr>
            <w:tcW w:w="5528" w:type="dxa"/>
            <w:gridSpan w:val="5"/>
            <w:shd w:val="clear" w:color="auto" w:fill="auto"/>
            <w:vAlign w:val="center"/>
            <w:hideMark/>
          </w:tcPr>
          <w:p w:rsidR="00BB2644" w:rsidRPr="00BB2644" w:rsidDel="00E2408D" w:rsidRDefault="00BB2644" w:rsidP="00BB2644">
            <w:pPr>
              <w:rPr>
                <w:del w:id="4615" w:author="Gombosová Erika" w:date="2015-12-11T09:55:00Z"/>
                <w:color w:val="000000"/>
                <w:sz w:val="22"/>
                <w:szCs w:val="22"/>
              </w:rPr>
            </w:pPr>
            <w:del w:id="4616" w:author="Gombosová Erika" w:date="2015-12-11T09:55:00Z">
              <w:r w:rsidRPr="00BB2644" w:rsidDel="00E2408D">
                <w:rPr>
                  <w:color w:val="000000"/>
                  <w:sz w:val="22"/>
                  <w:szCs w:val="22"/>
                </w:rPr>
                <w:delText> </w:delText>
              </w:r>
            </w:del>
          </w:p>
        </w:tc>
      </w:tr>
      <w:tr w:rsidR="00BB2644" w:rsidRPr="00BB2644" w:rsidDel="00E2408D" w:rsidTr="00526B68">
        <w:trPr>
          <w:trHeight w:val="330"/>
          <w:del w:id="4617" w:author="Gombosová Erika" w:date="2015-12-11T09:55:00Z"/>
        </w:trPr>
        <w:tc>
          <w:tcPr>
            <w:tcW w:w="3559" w:type="dxa"/>
            <w:gridSpan w:val="2"/>
            <w:shd w:val="clear" w:color="000000" w:fill="FFFFFF"/>
            <w:hideMark/>
          </w:tcPr>
          <w:p w:rsidR="00BB2644" w:rsidRPr="00BB2644" w:rsidDel="00E2408D" w:rsidRDefault="00BB2644" w:rsidP="00BB2644">
            <w:pPr>
              <w:rPr>
                <w:del w:id="4618" w:author="Gombosová Erika" w:date="2015-12-11T09:55:00Z"/>
                <w:b/>
                <w:bCs/>
                <w:sz w:val="22"/>
                <w:szCs w:val="22"/>
              </w:rPr>
            </w:pPr>
            <w:del w:id="4619" w:author="Gombosová Erika" w:date="2015-12-11T09:55: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4620" w:author="Gombosová Erika" w:date="2015-12-11T09:55:00Z"/>
                <w:color w:val="000000"/>
                <w:sz w:val="22"/>
                <w:szCs w:val="22"/>
              </w:rPr>
            </w:pPr>
            <w:del w:id="4621" w:author="Gombosová Erika" w:date="2015-12-11T09:55:00Z">
              <w:r w:rsidRPr="00BB2644" w:rsidDel="00E2408D">
                <w:rPr>
                  <w:color w:val="000000"/>
                  <w:sz w:val="22"/>
                  <w:szCs w:val="22"/>
                </w:rPr>
                <w:delText> </w:delText>
              </w:r>
            </w:del>
          </w:p>
        </w:tc>
      </w:tr>
      <w:tr w:rsidR="00BB2644" w:rsidRPr="00BB2644" w:rsidDel="00E2408D" w:rsidTr="00526B68">
        <w:trPr>
          <w:trHeight w:val="300"/>
          <w:del w:id="4622" w:author="Gombosová Erika" w:date="2015-12-11T09:55:00Z"/>
        </w:trPr>
        <w:tc>
          <w:tcPr>
            <w:tcW w:w="9087" w:type="dxa"/>
            <w:gridSpan w:val="7"/>
            <w:shd w:val="clear" w:color="auto" w:fill="auto"/>
            <w:noWrap/>
            <w:vAlign w:val="bottom"/>
            <w:hideMark/>
          </w:tcPr>
          <w:p w:rsidR="00BB2644" w:rsidRPr="00BB2644" w:rsidDel="00E2408D" w:rsidRDefault="00BB2644" w:rsidP="00BB2644">
            <w:pPr>
              <w:jc w:val="center"/>
              <w:rPr>
                <w:del w:id="4623" w:author="Gombosová Erika" w:date="2015-12-11T09:55:00Z"/>
                <w:color w:val="000000"/>
                <w:sz w:val="22"/>
                <w:szCs w:val="22"/>
              </w:rPr>
            </w:pPr>
            <w:del w:id="4624" w:author="Gombosová Erika" w:date="2015-12-11T09:55:00Z">
              <w:r w:rsidRPr="00BB2644" w:rsidDel="00E2408D">
                <w:rPr>
                  <w:color w:val="000000"/>
                  <w:sz w:val="22"/>
                  <w:szCs w:val="22"/>
                </w:rPr>
                <w:delText> </w:delText>
              </w:r>
            </w:del>
          </w:p>
        </w:tc>
      </w:tr>
      <w:tr w:rsidR="00BB2644" w:rsidRPr="00BB2644" w:rsidDel="00E2408D" w:rsidTr="00526B68">
        <w:trPr>
          <w:trHeight w:val="300"/>
          <w:del w:id="4625" w:author="Gombosová Erika" w:date="2015-12-11T09:55:00Z"/>
        </w:trPr>
        <w:tc>
          <w:tcPr>
            <w:tcW w:w="3559" w:type="dxa"/>
            <w:gridSpan w:val="2"/>
            <w:shd w:val="clear" w:color="000000" w:fill="FFFFFF"/>
            <w:hideMark/>
          </w:tcPr>
          <w:p w:rsidR="00BB2644" w:rsidRPr="00BB2644" w:rsidDel="00E2408D" w:rsidRDefault="00BB2644" w:rsidP="00BB2644">
            <w:pPr>
              <w:rPr>
                <w:del w:id="4626" w:author="Gombosová Erika" w:date="2015-12-11T09:55:00Z"/>
                <w:b/>
                <w:bCs/>
                <w:sz w:val="22"/>
                <w:szCs w:val="22"/>
              </w:rPr>
            </w:pPr>
            <w:del w:id="4627" w:author="Gombosová Erika" w:date="2015-12-11T09:55: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4628" w:author="Gombosová Erika" w:date="2015-12-11T09:55:00Z"/>
                <w:color w:val="000000"/>
                <w:sz w:val="22"/>
                <w:szCs w:val="22"/>
              </w:rPr>
            </w:pPr>
            <w:del w:id="4629" w:author="Gombosová Erika" w:date="2015-12-11T09:55:00Z">
              <w:r w:rsidRPr="00BB2644" w:rsidDel="00E2408D">
                <w:rPr>
                  <w:color w:val="000000"/>
                  <w:sz w:val="22"/>
                  <w:szCs w:val="22"/>
                </w:rPr>
                <w:delText> </w:delText>
              </w:r>
            </w:del>
          </w:p>
        </w:tc>
      </w:tr>
      <w:tr w:rsidR="00BB2644" w:rsidRPr="00BB2644" w:rsidDel="00E2408D" w:rsidTr="00526B68">
        <w:trPr>
          <w:trHeight w:val="300"/>
          <w:del w:id="4630" w:author="Gombosová Erika" w:date="2015-12-11T09:55:00Z"/>
        </w:trPr>
        <w:tc>
          <w:tcPr>
            <w:tcW w:w="3559" w:type="dxa"/>
            <w:gridSpan w:val="2"/>
            <w:shd w:val="clear" w:color="000000" w:fill="FFFFFF"/>
            <w:hideMark/>
          </w:tcPr>
          <w:p w:rsidR="00BB2644" w:rsidRPr="00BB2644" w:rsidDel="00E2408D" w:rsidRDefault="00BB2644" w:rsidP="00BB2644">
            <w:pPr>
              <w:rPr>
                <w:del w:id="4631" w:author="Gombosová Erika" w:date="2015-12-11T09:55:00Z"/>
                <w:b/>
                <w:bCs/>
                <w:sz w:val="22"/>
                <w:szCs w:val="22"/>
              </w:rPr>
            </w:pPr>
            <w:del w:id="4632" w:author="Gombosová Erika" w:date="2015-12-11T09:55:00Z">
              <w:r w:rsidRPr="00BB2644" w:rsidDel="00E2408D">
                <w:rPr>
                  <w:b/>
                  <w:bCs/>
                  <w:sz w:val="22"/>
                  <w:szCs w:val="22"/>
                </w:rPr>
                <w:delText xml:space="preserve">Dátum: </w:delText>
              </w:r>
            </w:del>
          </w:p>
        </w:tc>
        <w:tc>
          <w:tcPr>
            <w:tcW w:w="5528" w:type="dxa"/>
            <w:gridSpan w:val="5"/>
            <w:shd w:val="clear" w:color="auto" w:fill="auto"/>
            <w:vAlign w:val="center"/>
            <w:hideMark/>
          </w:tcPr>
          <w:p w:rsidR="00BB2644" w:rsidRPr="00BB2644" w:rsidDel="00E2408D" w:rsidRDefault="00BB2644" w:rsidP="00BB2644">
            <w:pPr>
              <w:rPr>
                <w:del w:id="4633" w:author="Gombosová Erika" w:date="2015-12-11T09:55:00Z"/>
                <w:color w:val="000000"/>
                <w:sz w:val="22"/>
                <w:szCs w:val="22"/>
              </w:rPr>
            </w:pPr>
            <w:del w:id="4634" w:author="Gombosová Erika" w:date="2015-12-11T09:55:00Z">
              <w:r w:rsidRPr="00BB2644" w:rsidDel="00E2408D">
                <w:rPr>
                  <w:color w:val="000000"/>
                  <w:sz w:val="22"/>
                  <w:szCs w:val="22"/>
                </w:rPr>
                <w:delText> </w:delText>
              </w:r>
            </w:del>
          </w:p>
        </w:tc>
      </w:tr>
      <w:tr w:rsidR="00BB2644" w:rsidRPr="00BB2644" w:rsidDel="00E2408D" w:rsidTr="00526B68">
        <w:trPr>
          <w:trHeight w:val="330"/>
          <w:del w:id="4635" w:author="Gombosová Erika" w:date="2015-12-11T09:55:00Z"/>
        </w:trPr>
        <w:tc>
          <w:tcPr>
            <w:tcW w:w="3559" w:type="dxa"/>
            <w:gridSpan w:val="2"/>
            <w:shd w:val="clear" w:color="000000" w:fill="FFFFFF"/>
            <w:hideMark/>
          </w:tcPr>
          <w:p w:rsidR="00BB2644" w:rsidRPr="00BB2644" w:rsidDel="00E2408D" w:rsidRDefault="00BB2644" w:rsidP="00BB2644">
            <w:pPr>
              <w:rPr>
                <w:del w:id="4636" w:author="Gombosová Erika" w:date="2015-12-11T09:55:00Z"/>
                <w:b/>
                <w:bCs/>
                <w:sz w:val="22"/>
                <w:szCs w:val="22"/>
              </w:rPr>
            </w:pPr>
            <w:del w:id="4637" w:author="Gombosová Erika" w:date="2015-12-11T09:55: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4638" w:author="Gombosová Erika" w:date="2015-12-11T09:55:00Z"/>
                <w:color w:val="000000"/>
                <w:sz w:val="22"/>
                <w:szCs w:val="22"/>
              </w:rPr>
            </w:pPr>
            <w:del w:id="4639" w:author="Gombosová Erika" w:date="2015-12-11T09:55:00Z">
              <w:r w:rsidRPr="00BB2644" w:rsidDel="00E2408D">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4B5937">
        <w:trPr>
          <w:cantSplit/>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640" w:name="KZ_42"/>
            <w:r w:rsidRPr="00BB2644">
              <w:rPr>
                <w:b/>
                <w:bCs/>
                <w:color w:val="FFFFFF"/>
              </w:rPr>
              <w:lastRenderedPageBreak/>
              <w:t xml:space="preserve">Kontrolný zoznam k </w:t>
            </w:r>
            <w:ins w:id="4641" w:author="Gombosová Erika" w:date="2015-12-15T16:48:00Z">
              <w:r w:rsidR="00432B14">
                <w:rPr>
                  <w:b/>
                  <w:bCs/>
                  <w:color w:val="FFFFFF"/>
                </w:rPr>
                <w:t>finančnej</w:t>
              </w:r>
            </w:ins>
            <w:del w:id="4642" w:author="Gombosová Erika" w:date="2015-12-15T16:48:00Z">
              <w:r w:rsidRPr="00BB2644" w:rsidDel="00432B14">
                <w:rPr>
                  <w:b/>
                  <w:bCs/>
                  <w:color w:val="FFFFFF"/>
                </w:rPr>
                <w:delText>administratívnej</w:delText>
              </w:r>
            </w:del>
            <w:r w:rsidRPr="00BB2644">
              <w:rPr>
                <w:b/>
                <w:bCs/>
                <w:color w:val="FFFFFF"/>
              </w:rPr>
              <w:t xml:space="preserve"> kontrole VO</w:t>
            </w:r>
            <w:r w:rsidRPr="00BB2644">
              <w:rPr>
                <w:b/>
                <w:bCs/>
                <w:color w:val="FFFFFF"/>
              </w:rPr>
              <w:br/>
            </w:r>
            <w:r w:rsidR="003B69BD" w:rsidRPr="003B69BD">
              <w:rPr>
                <w:b/>
                <w:bCs/>
                <w:color w:val="FFFFFF"/>
              </w:rPr>
              <w:t>Dodatok po podpise - následná ex-post kontrola</w:t>
            </w:r>
          </w:p>
        </w:tc>
      </w:tr>
      <w:bookmarkEnd w:id="4640"/>
      <w:tr w:rsidR="00BB2644" w:rsidRPr="00BB2644" w:rsidTr="004B5937">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4B5937">
        <w:trPr>
          <w:cantSplit/>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Moment kontroly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 podpise dodatku</w:t>
            </w:r>
          </w:p>
        </w:tc>
      </w:tr>
      <w:tr w:rsidR="00BB2644" w:rsidRPr="00BB2644" w:rsidTr="004B5937">
        <w:trPr>
          <w:cantSplit/>
          <w:trHeight w:val="885"/>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Bol dodatok uzavretý na základe rokovacieho konania? (pozn</w:t>
            </w:r>
            <w:r w:rsidR="00526B68">
              <w:rPr>
                <w:color w:val="000000"/>
                <w:sz w:val="22"/>
                <w:szCs w:val="22"/>
              </w:rPr>
              <w:t>.</w:t>
            </w:r>
            <w:r w:rsidRPr="00BB2644">
              <w:rPr>
                <w:color w:val="000000"/>
                <w:sz w:val="22"/>
                <w:szCs w:val="22"/>
              </w:rPr>
              <w:t xml:space="preserve"> </w:t>
            </w:r>
            <w:r w:rsidR="00526B68">
              <w:rPr>
                <w:color w:val="000000"/>
                <w:sz w:val="22"/>
                <w:szCs w:val="22"/>
              </w:rPr>
              <w:t xml:space="preserve">- </w:t>
            </w:r>
            <w:r w:rsidRPr="00BB2644">
              <w:rPr>
                <w:color w:val="000000"/>
                <w:sz w:val="22"/>
                <w:szCs w:val="22"/>
              </w:rPr>
              <w:t>ak áno, vyplní sa aj príslušný KZ pre rokovacie konanie)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Počet uzavretých dodatkov k zmluve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Poradové </w:t>
            </w:r>
            <w:r w:rsidR="00526B68" w:rsidRPr="00BB2644">
              <w:rPr>
                <w:color w:val="000000"/>
                <w:sz w:val="22"/>
                <w:szCs w:val="22"/>
              </w:rPr>
              <w:t>č</w:t>
            </w:r>
            <w:r w:rsidR="00526B68">
              <w:rPr>
                <w:color w:val="000000"/>
                <w:sz w:val="22"/>
                <w:szCs w:val="22"/>
              </w:rPr>
              <w:t>í</w:t>
            </w:r>
            <w:r w:rsidR="00526B68" w:rsidRPr="00BB2644">
              <w:rPr>
                <w:color w:val="000000"/>
                <w:sz w:val="22"/>
                <w:szCs w:val="22"/>
              </w:rPr>
              <w:t xml:space="preserve">slo </w:t>
            </w:r>
            <w:r w:rsidRPr="00BB2644">
              <w:rPr>
                <w:color w:val="000000"/>
                <w:sz w:val="22"/>
                <w:szCs w:val="22"/>
              </w:rPr>
              <w:t>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1395"/>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cenu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4B5937">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dodatok k zmluve menil cenu plnenia zákazky alebo jej časti, bol tento postup schválený rozhodnutím Rady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4B5937">
        <w:trPr>
          <w:cantSplit/>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Je výsledný dodatok zverejnený v súlade so zákonom o slobodnom prístupe k informáciám? </w:t>
            </w:r>
            <w:r w:rsidRPr="00BB2644">
              <w:rPr>
                <w:color w:val="000000"/>
                <w:sz w:val="22"/>
                <w:szCs w:val="22"/>
              </w:rPr>
              <w:br/>
              <w:t>b) Je znenie dodatku v súlade so závermi vykonanej ex-ante kontroly a dokumentáciou schválenou v rámci tejto ex-ante kontroly?</w:t>
            </w:r>
            <w:r w:rsidRPr="00BB2644">
              <w:rPr>
                <w:color w:val="000000"/>
                <w:sz w:val="22"/>
                <w:szCs w:val="22"/>
              </w:rPr>
              <w:br/>
              <w:t>c) Je dodatok podpísaný oprávnenými osobami?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4B5937">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4B5937">
        <w:trPr>
          <w:cantSplit/>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4B5937">
        <w:trPr>
          <w:cantSplit/>
          <w:trHeight w:val="300"/>
          <w:ins w:id="4643" w:author="Gombosová Erika" w:date="2015-12-11T09:55:00Z"/>
        </w:trPr>
        <w:tc>
          <w:tcPr>
            <w:tcW w:w="9087" w:type="dxa"/>
            <w:gridSpan w:val="7"/>
            <w:shd w:val="clear" w:color="auto" w:fill="auto"/>
            <w:noWrap/>
            <w:vAlign w:val="center"/>
          </w:tcPr>
          <w:p w:rsidR="00E2408D" w:rsidRPr="00BD2FCC" w:rsidRDefault="00E2408D" w:rsidP="00CB451E">
            <w:pPr>
              <w:jc w:val="both"/>
              <w:rPr>
                <w:ins w:id="4644" w:author="Gombosová Erika" w:date="2015-12-11T09:55:00Z"/>
                <w:b/>
                <w:sz w:val="20"/>
                <w:szCs w:val="20"/>
              </w:rPr>
            </w:pPr>
            <w:ins w:id="4645" w:author="Gombosová Erika" w:date="2015-12-11T09:55:00Z">
              <w:r w:rsidRPr="00BD2FCC">
                <w:rPr>
                  <w:b/>
                  <w:sz w:val="20"/>
                  <w:szCs w:val="20"/>
                </w:rPr>
                <w:t>VYJADRENIE</w:t>
              </w:r>
            </w:ins>
          </w:p>
          <w:p w:rsidR="00E2408D" w:rsidRPr="00BD2FCC" w:rsidRDefault="00E2408D" w:rsidP="00CB451E">
            <w:pPr>
              <w:jc w:val="both"/>
              <w:rPr>
                <w:ins w:id="4646" w:author="Gombosová Erika" w:date="2015-12-11T09:55:00Z"/>
                <w:sz w:val="20"/>
                <w:szCs w:val="20"/>
              </w:rPr>
            </w:pPr>
          </w:p>
          <w:p w:rsidR="000C1AA0" w:rsidRPr="00A54276" w:rsidRDefault="000C1AA0" w:rsidP="000C1AA0">
            <w:pPr>
              <w:rPr>
                <w:ins w:id="4647" w:author="Gombosová Erika" w:date="2015-12-15T13:10:00Z"/>
              </w:rPr>
            </w:pPr>
            <w:ins w:id="4648" w:author="Gombosová Erika" w:date="2015-12-15T13:10:00Z">
              <w:r w:rsidRPr="00B64015">
                <w:rPr>
                  <w:sz w:val="20"/>
                  <w:szCs w:val="20"/>
                </w:rPr>
                <w:t xml:space="preserve">Na základe overených skutočností potvrdzujem, že </w:t>
              </w:r>
              <w:r>
                <w:rPr>
                  <w:sz w:val="20"/>
                  <w:szCs w:val="20"/>
                </w:rPr>
                <w:t xml:space="preserve"> </w:t>
              </w:r>
            </w:ins>
            <w:customXmlInsRangeStart w:id="4649" w:author="Gombosová Erika" w:date="2015-12-15T13:10:00Z"/>
            <w:sdt>
              <w:sdtPr>
                <w:rPr>
                  <w:sz w:val="20"/>
                  <w:szCs w:val="20"/>
                </w:rPr>
                <w:id w:val="1195959687"/>
                <w:placeholder>
                  <w:docPart w:val="9B2218CF14994A5DAF21AC76962E1BD8"/>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InsRangeEnd w:id="4649"/>
                <w:ins w:id="4650" w:author="Gombosová Erika" w:date="2015-12-15T13:10:00Z">
                  <w:r w:rsidRPr="00B64015">
                    <w:rPr>
                      <w:sz w:val="20"/>
                      <w:szCs w:val="20"/>
                    </w:rPr>
                    <w:t>Vyberte položku.</w:t>
                  </w:r>
                </w:ins>
                <w:customXmlInsRangeStart w:id="4651" w:author="Gombosová Erika" w:date="2015-12-15T13:10:00Z"/>
              </w:sdtContent>
            </w:sdt>
            <w:customXmlInsRangeEnd w:id="4651"/>
            <w:ins w:id="4652" w:author="Gombosová Erika" w:date="2015-12-15T13:10:00Z">
              <w:r w:rsidRPr="00B64015">
                <w:rPr>
                  <w:sz w:val="20"/>
                  <w:szCs w:val="20"/>
                </w:rPr>
                <w:t xml:space="preserve">   </w:t>
              </w:r>
            </w:ins>
          </w:p>
          <w:p w:rsidR="000C1AA0" w:rsidRDefault="000C1AA0" w:rsidP="00CB451E">
            <w:pPr>
              <w:rPr>
                <w:ins w:id="4653" w:author="Gombosová Erika" w:date="2015-12-15T13:10:00Z"/>
                <w:sz w:val="20"/>
                <w:szCs w:val="20"/>
              </w:rPr>
            </w:pPr>
          </w:p>
          <w:p w:rsidR="00E2408D" w:rsidRPr="00BB2644" w:rsidRDefault="00E2408D">
            <w:pPr>
              <w:rPr>
                <w:ins w:id="4654" w:author="Gombosová Erika" w:date="2015-12-11T09:55:00Z"/>
                <w:b/>
                <w:bCs/>
                <w:color w:val="000000"/>
                <w:sz w:val="22"/>
                <w:szCs w:val="22"/>
              </w:rPr>
              <w:pPrChange w:id="4655" w:author="Gombosová Erika" w:date="2015-12-15T13:10:00Z">
                <w:pPr>
                  <w:jc w:val="center"/>
                </w:pPr>
              </w:pPrChange>
            </w:pPr>
          </w:p>
        </w:tc>
      </w:tr>
      <w:tr w:rsidR="00E2408D" w:rsidRPr="00BB2644" w:rsidTr="004B5937">
        <w:trPr>
          <w:cantSplit/>
          <w:trHeight w:val="300"/>
          <w:ins w:id="4656" w:author="Gombosová Erika" w:date="2015-12-11T09:55:00Z"/>
        </w:trPr>
        <w:tc>
          <w:tcPr>
            <w:tcW w:w="3559" w:type="dxa"/>
            <w:gridSpan w:val="2"/>
            <w:shd w:val="clear" w:color="auto" w:fill="auto"/>
            <w:vAlign w:val="center"/>
            <w:hideMark/>
          </w:tcPr>
          <w:p w:rsidR="00E2408D" w:rsidRPr="00BB2644" w:rsidRDefault="004B5937" w:rsidP="00CB451E">
            <w:pPr>
              <w:rPr>
                <w:ins w:id="4657" w:author="Gombosová Erika" w:date="2015-12-11T09:55:00Z"/>
                <w:b/>
                <w:bCs/>
                <w:sz w:val="22"/>
                <w:szCs w:val="22"/>
              </w:rPr>
            </w:pPr>
            <w:ins w:id="4658" w:author="Gombosová Erika" w:date="2015-12-11T09:55:00Z">
              <w:r w:rsidRPr="004B5937">
                <w:rPr>
                  <w:b/>
                  <w:bCs/>
                  <w:sz w:val="22"/>
                  <w:szCs w:val="22"/>
                </w:rPr>
                <w:t>Kontrolu vykonal</w:t>
              </w:r>
              <w:r w:rsidRPr="004B5937">
                <w:rPr>
                  <w:b/>
                  <w:bCs/>
                  <w:sz w:val="20"/>
                  <w:szCs w:val="20"/>
                  <w:vertAlign w:val="superscript"/>
                </w:rPr>
                <w:footnoteReference w:id="83"/>
              </w:r>
              <w:r w:rsidRPr="004B5937">
                <w:rPr>
                  <w:b/>
                  <w:bCs/>
                  <w:sz w:val="22"/>
                  <w:szCs w:val="22"/>
                </w:rPr>
                <w:t>:</w:t>
              </w:r>
            </w:ins>
          </w:p>
        </w:tc>
        <w:tc>
          <w:tcPr>
            <w:tcW w:w="5528" w:type="dxa"/>
            <w:gridSpan w:val="5"/>
            <w:shd w:val="clear" w:color="auto" w:fill="auto"/>
            <w:vAlign w:val="center"/>
            <w:hideMark/>
          </w:tcPr>
          <w:p w:rsidR="00E2408D" w:rsidRPr="00BB2644" w:rsidRDefault="00E2408D" w:rsidP="00CB451E">
            <w:pPr>
              <w:rPr>
                <w:ins w:id="4661" w:author="Gombosová Erika" w:date="2015-12-11T09:55:00Z"/>
                <w:color w:val="000000"/>
                <w:sz w:val="22"/>
                <w:szCs w:val="22"/>
              </w:rPr>
            </w:pPr>
            <w:ins w:id="4662" w:author="Gombosová Erika" w:date="2015-12-11T09:55:00Z">
              <w:r w:rsidRPr="00BB2644">
                <w:rPr>
                  <w:color w:val="000000"/>
                  <w:sz w:val="22"/>
                  <w:szCs w:val="22"/>
                </w:rPr>
                <w:t> </w:t>
              </w:r>
            </w:ins>
          </w:p>
        </w:tc>
      </w:tr>
      <w:tr w:rsidR="00E2408D" w:rsidRPr="00BB2644" w:rsidTr="004B5937">
        <w:trPr>
          <w:cantSplit/>
          <w:trHeight w:val="300"/>
          <w:ins w:id="4663" w:author="Gombosová Erika" w:date="2015-12-11T09:55:00Z"/>
        </w:trPr>
        <w:tc>
          <w:tcPr>
            <w:tcW w:w="3559" w:type="dxa"/>
            <w:gridSpan w:val="2"/>
            <w:shd w:val="clear" w:color="auto" w:fill="auto"/>
            <w:vAlign w:val="center"/>
            <w:hideMark/>
          </w:tcPr>
          <w:p w:rsidR="00E2408D" w:rsidRPr="00BB2644" w:rsidRDefault="00E2408D" w:rsidP="00CB451E">
            <w:pPr>
              <w:rPr>
                <w:ins w:id="4664" w:author="Gombosová Erika" w:date="2015-12-11T09:55:00Z"/>
                <w:b/>
                <w:bCs/>
                <w:sz w:val="22"/>
                <w:szCs w:val="22"/>
              </w:rPr>
            </w:pPr>
            <w:ins w:id="4665" w:author="Gombosová Erika" w:date="2015-12-11T09:55:00Z">
              <w:r w:rsidRPr="00BB2644">
                <w:rPr>
                  <w:b/>
                  <w:bCs/>
                  <w:sz w:val="22"/>
                  <w:szCs w:val="22"/>
                </w:rPr>
                <w:t>Dátum:</w:t>
              </w:r>
            </w:ins>
          </w:p>
        </w:tc>
        <w:tc>
          <w:tcPr>
            <w:tcW w:w="5528" w:type="dxa"/>
            <w:gridSpan w:val="5"/>
            <w:shd w:val="clear" w:color="auto" w:fill="auto"/>
            <w:vAlign w:val="center"/>
            <w:hideMark/>
          </w:tcPr>
          <w:p w:rsidR="00E2408D" w:rsidRPr="00BB2644" w:rsidRDefault="00E2408D" w:rsidP="00CB451E">
            <w:pPr>
              <w:rPr>
                <w:ins w:id="4666" w:author="Gombosová Erika" w:date="2015-12-11T09:55:00Z"/>
                <w:color w:val="000000"/>
                <w:sz w:val="22"/>
                <w:szCs w:val="22"/>
              </w:rPr>
            </w:pPr>
            <w:ins w:id="4667" w:author="Gombosová Erika" w:date="2015-12-11T09:55:00Z">
              <w:r w:rsidRPr="00BB2644">
                <w:rPr>
                  <w:color w:val="000000"/>
                  <w:sz w:val="22"/>
                  <w:szCs w:val="22"/>
                </w:rPr>
                <w:t> </w:t>
              </w:r>
            </w:ins>
          </w:p>
        </w:tc>
      </w:tr>
      <w:tr w:rsidR="00E2408D" w:rsidRPr="00BB2644" w:rsidTr="004B5937">
        <w:trPr>
          <w:cantSplit/>
          <w:trHeight w:val="300"/>
          <w:ins w:id="4668" w:author="Gombosová Erika" w:date="2015-12-11T09:55:00Z"/>
        </w:trPr>
        <w:tc>
          <w:tcPr>
            <w:tcW w:w="3559" w:type="dxa"/>
            <w:gridSpan w:val="2"/>
            <w:shd w:val="clear" w:color="000000" w:fill="FFFFFF"/>
            <w:vAlign w:val="center"/>
            <w:hideMark/>
          </w:tcPr>
          <w:p w:rsidR="00E2408D" w:rsidRPr="00BB2644" w:rsidRDefault="00E2408D" w:rsidP="00CB451E">
            <w:pPr>
              <w:rPr>
                <w:ins w:id="4669" w:author="Gombosová Erika" w:date="2015-12-11T09:55:00Z"/>
                <w:b/>
                <w:bCs/>
                <w:sz w:val="22"/>
                <w:szCs w:val="22"/>
              </w:rPr>
            </w:pPr>
            <w:ins w:id="4670" w:author="Gombosová Erika" w:date="2015-12-11T09:55: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4671" w:author="Gombosová Erika" w:date="2015-12-11T09:55:00Z"/>
                <w:color w:val="000000"/>
                <w:sz w:val="22"/>
                <w:szCs w:val="22"/>
              </w:rPr>
            </w:pPr>
            <w:ins w:id="4672" w:author="Gombosová Erika" w:date="2015-12-11T09:55:00Z">
              <w:r w:rsidRPr="00BB2644">
                <w:rPr>
                  <w:color w:val="000000"/>
                  <w:sz w:val="22"/>
                  <w:szCs w:val="22"/>
                </w:rPr>
                <w:t> </w:t>
              </w:r>
            </w:ins>
          </w:p>
        </w:tc>
      </w:tr>
      <w:tr w:rsidR="00E2408D" w:rsidRPr="00BB2644" w:rsidTr="004B5937">
        <w:trPr>
          <w:cantSplit/>
          <w:trHeight w:val="300"/>
          <w:ins w:id="4673" w:author="Gombosová Erika" w:date="2015-12-11T09:55:00Z"/>
        </w:trPr>
        <w:tc>
          <w:tcPr>
            <w:tcW w:w="9087" w:type="dxa"/>
            <w:gridSpan w:val="7"/>
            <w:shd w:val="clear" w:color="auto" w:fill="auto"/>
            <w:noWrap/>
            <w:vAlign w:val="bottom"/>
            <w:hideMark/>
          </w:tcPr>
          <w:p w:rsidR="00E2408D" w:rsidRPr="00BB2644" w:rsidRDefault="00E2408D" w:rsidP="00CB451E">
            <w:pPr>
              <w:jc w:val="center"/>
              <w:rPr>
                <w:ins w:id="4674" w:author="Gombosová Erika" w:date="2015-12-11T09:55:00Z"/>
                <w:color w:val="000000"/>
                <w:sz w:val="22"/>
                <w:szCs w:val="22"/>
              </w:rPr>
            </w:pPr>
            <w:ins w:id="4675" w:author="Gombosová Erika" w:date="2015-12-11T09:55:00Z">
              <w:r w:rsidRPr="00BB2644">
                <w:rPr>
                  <w:color w:val="000000"/>
                  <w:sz w:val="22"/>
                  <w:szCs w:val="22"/>
                </w:rPr>
                <w:t> </w:t>
              </w:r>
            </w:ins>
          </w:p>
        </w:tc>
      </w:tr>
      <w:tr w:rsidR="00E2408D" w:rsidRPr="00BB2644" w:rsidTr="004B5937">
        <w:trPr>
          <w:cantSplit/>
          <w:trHeight w:val="300"/>
          <w:ins w:id="4676" w:author="Gombosová Erika" w:date="2015-12-11T09:55:00Z"/>
        </w:trPr>
        <w:tc>
          <w:tcPr>
            <w:tcW w:w="3559" w:type="dxa"/>
            <w:gridSpan w:val="2"/>
            <w:shd w:val="clear" w:color="000000" w:fill="FFFFFF"/>
            <w:vAlign w:val="center"/>
            <w:hideMark/>
          </w:tcPr>
          <w:p w:rsidR="00E2408D" w:rsidRPr="00BB2644" w:rsidRDefault="00E2408D" w:rsidP="00CB451E">
            <w:pPr>
              <w:rPr>
                <w:ins w:id="4677" w:author="Gombosová Erika" w:date="2015-12-11T09:55:00Z"/>
                <w:b/>
                <w:bCs/>
                <w:sz w:val="22"/>
                <w:szCs w:val="22"/>
              </w:rPr>
            </w:pPr>
            <w:ins w:id="4678" w:author="Gombosová Erika" w:date="2015-12-11T09:55:00Z">
              <w:r w:rsidRPr="00BB2644">
                <w:rPr>
                  <w:b/>
                  <w:bCs/>
                  <w:sz w:val="22"/>
                  <w:szCs w:val="22"/>
                </w:rPr>
                <w:t>Kontrolu vykonal</w:t>
              </w:r>
              <w:r w:rsidRPr="00BD2FCC">
                <w:rPr>
                  <w:rStyle w:val="Odkaznapoznmkupodiarou"/>
                  <w:b/>
                  <w:bCs/>
                  <w:sz w:val="20"/>
                  <w:szCs w:val="20"/>
                </w:rPr>
                <w:footnoteReference w:id="84"/>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4681" w:author="Gombosová Erika" w:date="2015-12-11T09:55:00Z"/>
                <w:color w:val="000000"/>
                <w:sz w:val="22"/>
                <w:szCs w:val="22"/>
              </w:rPr>
            </w:pPr>
            <w:ins w:id="4682" w:author="Gombosová Erika" w:date="2015-12-11T09:55:00Z">
              <w:r w:rsidRPr="00BB2644">
                <w:rPr>
                  <w:color w:val="000000"/>
                  <w:sz w:val="22"/>
                  <w:szCs w:val="22"/>
                </w:rPr>
                <w:t> </w:t>
              </w:r>
            </w:ins>
          </w:p>
        </w:tc>
      </w:tr>
      <w:tr w:rsidR="00E2408D" w:rsidRPr="00BB2644" w:rsidTr="004B5937">
        <w:trPr>
          <w:cantSplit/>
          <w:trHeight w:val="300"/>
          <w:ins w:id="4683" w:author="Gombosová Erika" w:date="2015-12-11T09:55:00Z"/>
        </w:trPr>
        <w:tc>
          <w:tcPr>
            <w:tcW w:w="3559" w:type="dxa"/>
            <w:gridSpan w:val="2"/>
            <w:shd w:val="clear" w:color="000000" w:fill="FFFFFF"/>
            <w:vAlign w:val="center"/>
            <w:hideMark/>
          </w:tcPr>
          <w:p w:rsidR="00E2408D" w:rsidRPr="00BB2644" w:rsidRDefault="00E2408D" w:rsidP="00CB451E">
            <w:pPr>
              <w:rPr>
                <w:ins w:id="4684" w:author="Gombosová Erika" w:date="2015-12-11T09:55:00Z"/>
                <w:b/>
                <w:bCs/>
                <w:sz w:val="22"/>
                <w:szCs w:val="22"/>
              </w:rPr>
            </w:pPr>
            <w:ins w:id="4685" w:author="Gombosová Erika" w:date="2015-12-11T09:55:00Z">
              <w:r w:rsidRPr="00BB2644">
                <w:rPr>
                  <w:b/>
                  <w:bCs/>
                  <w:sz w:val="22"/>
                  <w:szCs w:val="22"/>
                </w:rPr>
                <w:t xml:space="preserve">Dátum: </w:t>
              </w:r>
            </w:ins>
          </w:p>
        </w:tc>
        <w:tc>
          <w:tcPr>
            <w:tcW w:w="5528" w:type="dxa"/>
            <w:gridSpan w:val="5"/>
            <w:shd w:val="clear" w:color="auto" w:fill="auto"/>
            <w:vAlign w:val="center"/>
            <w:hideMark/>
          </w:tcPr>
          <w:p w:rsidR="00E2408D" w:rsidRPr="00BB2644" w:rsidRDefault="00E2408D" w:rsidP="00CB451E">
            <w:pPr>
              <w:rPr>
                <w:ins w:id="4686" w:author="Gombosová Erika" w:date="2015-12-11T09:55:00Z"/>
                <w:color w:val="000000"/>
                <w:sz w:val="22"/>
                <w:szCs w:val="22"/>
              </w:rPr>
            </w:pPr>
            <w:ins w:id="4687" w:author="Gombosová Erika" w:date="2015-12-11T09:55:00Z">
              <w:r w:rsidRPr="00BB2644">
                <w:rPr>
                  <w:color w:val="000000"/>
                  <w:sz w:val="22"/>
                  <w:szCs w:val="22"/>
                </w:rPr>
                <w:t> </w:t>
              </w:r>
            </w:ins>
          </w:p>
        </w:tc>
      </w:tr>
      <w:tr w:rsidR="00E2408D" w:rsidRPr="00BB2644" w:rsidTr="004B5937">
        <w:trPr>
          <w:cantSplit/>
          <w:trHeight w:val="300"/>
          <w:ins w:id="4688" w:author="Gombosová Erika" w:date="2015-12-11T09:55:00Z"/>
        </w:trPr>
        <w:tc>
          <w:tcPr>
            <w:tcW w:w="3559" w:type="dxa"/>
            <w:gridSpan w:val="2"/>
            <w:shd w:val="clear" w:color="000000" w:fill="FFFFFF"/>
            <w:vAlign w:val="center"/>
            <w:hideMark/>
          </w:tcPr>
          <w:p w:rsidR="00E2408D" w:rsidRPr="00BB2644" w:rsidRDefault="00E2408D" w:rsidP="00CB451E">
            <w:pPr>
              <w:rPr>
                <w:ins w:id="4689" w:author="Gombosová Erika" w:date="2015-12-11T09:55:00Z"/>
                <w:b/>
                <w:bCs/>
                <w:sz w:val="22"/>
                <w:szCs w:val="22"/>
              </w:rPr>
            </w:pPr>
            <w:ins w:id="4690" w:author="Gombosová Erika" w:date="2015-12-11T09:55: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4691" w:author="Gombosová Erika" w:date="2015-12-11T09:55:00Z"/>
                <w:color w:val="000000"/>
                <w:sz w:val="22"/>
                <w:szCs w:val="22"/>
              </w:rPr>
            </w:pPr>
            <w:ins w:id="4692" w:author="Gombosová Erika" w:date="2015-12-11T09:55:00Z">
              <w:r w:rsidRPr="00BB2644">
                <w:rPr>
                  <w:color w:val="000000"/>
                  <w:sz w:val="22"/>
                  <w:szCs w:val="22"/>
                </w:rPr>
                <w:t> </w:t>
              </w:r>
            </w:ins>
          </w:p>
        </w:tc>
      </w:tr>
      <w:tr w:rsidR="00BB2644" w:rsidRPr="00BB2644" w:rsidDel="00E2408D" w:rsidTr="004B5937">
        <w:trPr>
          <w:cantSplit/>
          <w:trHeight w:val="300"/>
          <w:del w:id="4693" w:author="Gombosová Erika" w:date="2015-12-11T09:55:00Z"/>
        </w:trPr>
        <w:tc>
          <w:tcPr>
            <w:tcW w:w="3559" w:type="dxa"/>
            <w:gridSpan w:val="2"/>
            <w:shd w:val="clear" w:color="auto" w:fill="auto"/>
            <w:hideMark/>
          </w:tcPr>
          <w:p w:rsidR="00BB2644" w:rsidRPr="00BB2644" w:rsidDel="00E2408D" w:rsidRDefault="00BB2644" w:rsidP="00BB2644">
            <w:pPr>
              <w:rPr>
                <w:del w:id="4694" w:author="Gombosová Erika" w:date="2015-12-11T09:55:00Z"/>
                <w:b/>
                <w:bCs/>
                <w:sz w:val="22"/>
                <w:szCs w:val="22"/>
              </w:rPr>
            </w:pPr>
            <w:del w:id="4695" w:author="Gombosová Erika" w:date="2015-12-11T09:55: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4696" w:author="Gombosová Erika" w:date="2015-12-11T09:55:00Z"/>
                <w:color w:val="000000"/>
                <w:sz w:val="22"/>
                <w:szCs w:val="22"/>
              </w:rPr>
            </w:pPr>
            <w:del w:id="4697" w:author="Gombosová Erika" w:date="2015-12-11T09:55:00Z">
              <w:r w:rsidRPr="00BB2644" w:rsidDel="00E2408D">
                <w:rPr>
                  <w:color w:val="000000"/>
                  <w:sz w:val="22"/>
                  <w:szCs w:val="22"/>
                </w:rPr>
                <w:delText> </w:delText>
              </w:r>
            </w:del>
          </w:p>
        </w:tc>
      </w:tr>
      <w:tr w:rsidR="00BB2644" w:rsidRPr="00BB2644" w:rsidDel="00E2408D" w:rsidTr="004B5937">
        <w:trPr>
          <w:cantSplit/>
          <w:trHeight w:val="300"/>
          <w:del w:id="4698" w:author="Gombosová Erika" w:date="2015-12-11T09:55:00Z"/>
        </w:trPr>
        <w:tc>
          <w:tcPr>
            <w:tcW w:w="3559" w:type="dxa"/>
            <w:gridSpan w:val="2"/>
            <w:shd w:val="clear" w:color="auto" w:fill="auto"/>
            <w:hideMark/>
          </w:tcPr>
          <w:p w:rsidR="00BB2644" w:rsidRPr="00BB2644" w:rsidDel="00E2408D" w:rsidRDefault="00BB2644" w:rsidP="00BB2644">
            <w:pPr>
              <w:rPr>
                <w:del w:id="4699" w:author="Gombosová Erika" w:date="2015-12-11T09:55:00Z"/>
                <w:b/>
                <w:bCs/>
                <w:sz w:val="22"/>
                <w:szCs w:val="22"/>
              </w:rPr>
            </w:pPr>
            <w:del w:id="4700" w:author="Gombosová Erika" w:date="2015-12-11T09:55:00Z">
              <w:r w:rsidRPr="00BB2644" w:rsidDel="00E2408D">
                <w:rPr>
                  <w:b/>
                  <w:bCs/>
                  <w:sz w:val="22"/>
                  <w:szCs w:val="22"/>
                </w:rPr>
                <w:delText>Dátum:</w:delText>
              </w:r>
            </w:del>
          </w:p>
        </w:tc>
        <w:tc>
          <w:tcPr>
            <w:tcW w:w="5528" w:type="dxa"/>
            <w:gridSpan w:val="5"/>
            <w:shd w:val="clear" w:color="auto" w:fill="auto"/>
            <w:vAlign w:val="center"/>
            <w:hideMark/>
          </w:tcPr>
          <w:p w:rsidR="00BB2644" w:rsidRPr="00BB2644" w:rsidDel="00E2408D" w:rsidRDefault="00BB2644" w:rsidP="00BB2644">
            <w:pPr>
              <w:rPr>
                <w:del w:id="4701" w:author="Gombosová Erika" w:date="2015-12-11T09:55:00Z"/>
                <w:color w:val="000000"/>
                <w:sz w:val="22"/>
                <w:szCs w:val="22"/>
              </w:rPr>
            </w:pPr>
            <w:del w:id="4702" w:author="Gombosová Erika" w:date="2015-12-11T09:55:00Z">
              <w:r w:rsidRPr="00BB2644" w:rsidDel="00E2408D">
                <w:rPr>
                  <w:color w:val="000000"/>
                  <w:sz w:val="22"/>
                  <w:szCs w:val="22"/>
                </w:rPr>
                <w:delText> </w:delText>
              </w:r>
            </w:del>
          </w:p>
        </w:tc>
      </w:tr>
      <w:tr w:rsidR="00BB2644" w:rsidRPr="00BB2644" w:rsidDel="00E2408D" w:rsidTr="004B5937">
        <w:trPr>
          <w:cantSplit/>
          <w:trHeight w:val="330"/>
          <w:del w:id="4703" w:author="Gombosová Erika" w:date="2015-12-11T09:55:00Z"/>
        </w:trPr>
        <w:tc>
          <w:tcPr>
            <w:tcW w:w="3559" w:type="dxa"/>
            <w:gridSpan w:val="2"/>
            <w:shd w:val="clear" w:color="000000" w:fill="FFFFFF"/>
            <w:hideMark/>
          </w:tcPr>
          <w:p w:rsidR="00BB2644" w:rsidRPr="00BB2644" w:rsidDel="00E2408D" w:rsidRDefault="00BB2644" w:rsidP="00BB2644">
            <w:pPr>
              <w:rPr>
                <w:del w:id="4704" w:author="Gombosová Erika" w:date="2015-12-11T09:55:00Z"/>
                <w:b/>
                <w:bCs/>
                <w:sz w:val="22"/>
                <w:szCs w:val="22"/>
              </w:rPr>
            </w:pPr>
            <w:del w:id="4705" w:author="Gombosová Erika" w:date="2015-12-11T09:55: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4706" w:author="Gombosová Erika" w:date="2015-12-11T09:55:00Z"/>
                <w:color w:val="000000"/>
                <w:sz w:val="22"/>
                <w:szCs w:val="22"/>
              </w:rPr>
            </w:pPr>
            <w:del w:id="4707" w:author="Gombosová Erika" w:date="2015-12-11T09:55:00Z">
              <w:r w:rsidRPr="00BB2644" w:rsidDel="00E2408D">
                <w:rPr>
                  <w:color w:val="000000"/>
                  <w:sz w:val="22"/>
                  <w:szCs w:val="22"/>
                </w:rPr>
                <w:delText> </w:delText>
              </w:r>
            </w:del>
          </w:p>
        </w:tc>
      </w:tr>
      <w:tr w:rsidR="00BB2644" w:rsidRPr="00BB2644" w:rsidDel="00E2408D" w:rsidTr="004B5937">
        <w:trPr>
          <w:cantSplit/>
          <w:trHeight w:val="300"/>
          <w:del w:id="4708" w:author="Gombosová Erika" w:date="2015-12-11T09:55:00Z"/>
        </w:trPr>
        <w:tc>
          <w:tcPr>
            <w:tcW w:w="9087" w:type="dxa"/>
            <w:gridSpan w:val="7"/>
            <w:shd w:val="clear" w:color="auto" w:fill="auto"/>
            <w:noWrap/>
            <w:vAlign w:val="bottom"/>
            <w:hideMark/>
          </w:tcPr>
          <w:p w:rsidR="00BB2644" w:rsidRPr="00BB2644" w:rsidDel="00E2408D" w:rsidRDefault="00BB2644" w:rsidP="00BB2644">
            <w:pPr>
              <w:jc w:val="center"/>
              <w:rPr>
                <w:del w:id="4709" w:author="Gombosová Erika" w:date="2015-12-11T09:55:00Z"/>
                <w:color w:val="000000"/>
                <w:sz w:val="22"/>
                <w:szCs w:val="22"/>
              </w:rPr>
            </w:pPr>
            <w:del w:id="4710" w:author="Gombosová Erika" w:date="2015-12-11T09:55:00Z">
              <w:r w:rsidRPr="00BB2644" w:rsidDel="00E2408D">
                <w:rPr>
                  <w:color w:val="000000"/>
                  <w:sz w:val="22"/>
                  <w:szCs w:val="22"/>
                </w:rPr>
                <w:delText> </w:delText>
              </w:r>
            </w:del>
          </w:p>
        </w:tc>
      </w:tr>
      <w:tr w:rsidR="00BB2644" w:rsidRPr="00BB2644" w:rsidDel="00E2408D" w:rsidTr="004B5937">
        <w:trPr>
          <w:cantSplit/>
          <w:trHeight w:val="300"/>
          <w:del w:id="4711" w:author="Gombosová Erika" w:date="2015-12-11T09:55:00Z"/>
        </w:trPr>
        <w:tc>
          <w:tcPr>
            <w:tcW w:w="3559" w:type="dxa"/>
            <w:gridSpan w:val="2"/>
            <w:shd w:val="clear" w:color="000000" w:fill="FFFFFF"/>
            <w:hideMark/>
          </w:tcPr>
          <w:p w:rsidR="00BB2644" w:rsidRPr="00BB2644" w:rsidDel="00E2408D" w:rsidRDefault="00BB2644" w:rsidP="00BB2644">
            <w:pPr>
              <w:rPr>
                <w:del w:id="4712" w:author="Gombosová Erika" w:date="2015-12-11T09:55:00Z"/>
                <w:b/>
                <w:bCs/>
                <w:sz w:val="22"/>
                <w:szCs w:val="22"/>
              </w:rPr>
            </w:pPr>
            <w:del w:id="4713" w:author="Gombosová Erika" w:date="2015-12-11T09:55: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4714" w:author="Gombosová Erika" w:date="2015-12-11T09:55:00Z"/>
                <w:color w:val="000000"/>
                <w:sz w:val="22"/>
                <w:szCs w:val="22"/>
              </w:rPr>
            </w:pPr>
            <w:del w:id="4715" w:author="Gombosová Erika" w:date="2015-12-11T09:55:00Z">
              <w:r w:rsidRPr="00BB2644" w:rsidDel="00E2408D">
                <w:rPr>
                  <w:color w:val="000000"/>
                  <w:sz w:val="22"/>
                  <w:szCs w:val="22"/>
                </w:rPr>
                <w:delText> </w:delText>
              </w:r>
            </w:del>
          </w:p>
        </w:tc>
      </w:tr>
      <w:tr w:rsidR="00BB2644" w:rsidRPr="00BB2644" w:rsidDel="00E2408D" w:rsidTr="004B5937">
        <w:trPr>
          <w:cantSplit/>
          <w:trHeight w:val="300"/>
          <w:del w:id="4716" w:author="Gombosová Erika" w:date="2015-12-11T09:55:00Z"/>
        </w:trPr>
        <w:tc>
          <w:tcPr>
            <w:tcW w:w="3559" w:type="dxa"/>
            <w:gridSpan w:val="2"/>
            <w:shd w:val="clear" w:color="000000" w:fill="FFFFFF"/>
            <w:hideMark/>
          </w:tcPr>
          <w:p w:rsidR="00BB2644" w:rsidRPr="00BB2644" w:rsidDel="00E2408D" w:rsidRDefault="00BB2644" w:rsidP="00BB2644">
            <w:pPr>
              <w:rPr>
                <w:del w:id="4717" w:author="Gombosová Erika" w:date="2015-12-11T09:55:00Z"/>
                <w:b/>
                <w:bCs/>
                <w:sz w:val="22"/>
                <w:szCs w:val="22"/>
              </w:rPr>
            </w:pPr>
            <w:del w:id="4718" w:author="Gombosová Erika" w:date="2015-12-11T09:55:00Z">
              <w:r w:rsidRPr="00BB2644" w:rsidDel="00E2408D">
                <w:rPr>
                  <w:b/>
                  <w:bCs/>
                  <w:sz w:val="22"/>
                  <w:szCs w:val="22"/>
                </w:rPr>
                <w:delText xml:space="preserve">Dátum: </w:delText>
              </w:r>
            </w:del>
          </w:p>
        </w:tc>
        <w:tc>
          <w:tcPr>
            <w:tcW w:w="5528" w:type="dxa"/>
            <w:gridSpan w:val="5"/>
            <w:shd w:val="clear" w:color="auto" w:fill="auto"/>
            <w:vAlign w:val="center"/>
            <w:hideMark/>
          </w:tcPr>
          <w:p w:rsidR="00BB2644" w:rsidRPr="00BB2644" w:rsidDel="00E2408D" w:rsidRDefault="00BB2644" w:rsidP="00BB2644">
            <w:pPr>
              <w:rPr>
                <w:del w:id="4719" w:author="Gombosová Erika" w:date="2015-12-11T09:55:00Z"/>
                <w:color w:val="000000"/>
                <w:sz w:val="22"/>
                <w:szCs w:val="22"/>
              </w:rPr>
            </w:pPr>
            <w:del w:id="4720" w:author="Gombosová Erika" w:date="2015-12-11T09:55:00Z">
              <w:r w:rsidRPr="00BB2644" w:rsidDel="00E2408D">
                <w:rPr>
                  <w:color w:val="000000"/>
                  <w:sz w:val="22"/>
                  <w:szCs w:val="22"/>
                </w:rPr>
                <w:delText> </w:delText>
              </w:r>
            </w:del>
          </w:p>
        </w:tc>
      </w:tr>
      <w:tr w:rsidR="00BB2644" w:rsidRPr="00BB2644" w:rsidDel="00E2408D" w:rsidTr="004B5937">
        <w:trPr>
          <w:cantSplit/>
          <w:trHeight w:val="330"/>
          <w:del w:id="4721" w:author="Gombosová Erika" w:date="2015-12-11T09:55:00Z"/>
        </w:trPr>
        <w:tc>
          <w:tcPr>
            <w:tcW w:w="3559" w:type="dxa"/>
            <w:gridSpan w:val="2"/>
            <w:shd w:val="clear" w:color="000000" w:fill="FFFFFF"/>
            <w:hideMark/>
          </w:tcPr>
          <w:p w:rsidR="00BB2644" w:rsidRPr="00BB2644" w:rsidDel="00E2408D" w:rsidRDefault="00BB2644" w:rsidP="00BB2644">
            <w:pPr>
              <w:rPr>
                <w:del w:id="4722" w:author="Gombosová Erika" w:date="2015-12-11T09:55:00Z"/>
                <w:b/>
                <w:bCs/>
                <w:sz w:val="22"/>
                <w:szCs w:val="22"/>
              </w:rPr>
            </w:pPr>
            <w:del w:id="4723" w:author="Gombosová Erika" w:date="2015-12-11T09:55: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4724" w:author="Gombosová Erika" w:date="2015-12-11T09:55:00Z"/>
                <w:color w:val="000000"/>
                <w:sz w:val="22"/>
                <w:szCs w:val="22"/>
              </w:rPr>
            </w:pPr>
            <w:del w:id="4725" w:author="Gombosová Erika" w:date="2015-12-11T09:55:00Z">
              <w:r w:rsidRPr="00BB2644" w:rsidDel="00E2408D">
                <w:rPr>
                  <w:color w:val="000000"/>
                  <w:sz w:val="22"/>
                  <w:szCs w:val="22"/>
                </w:rPr>
                <w:delText> </w:delText>
              </w:r>
            </w:del>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726" w:name="KZ_43"/>
            <w:r w:rsidRPr="00BB2644">
              <w:rPr>
                <w:b/>
                <w:bCs/>
                <w:color w:val="FFFFFF"/>
              </w:rPr>
              <w:lastRenderedPageBreak/>
              <w:t xml:space="preserve">Kontrolný zoznam k </w:t>
            </w:r>
            <w:ins w:id="4727" w:author="Gombosová Erika" w:date="2015-12-15T16:48:00Z">
              <w:r w:rsidR="00432B14">
                <w:rPr>
                  <w:b/>
                  <w:bCs/>
                  <w:color w:val="FFFFFF"/>
                </w:rPr>
                <w:t>finančnej</w:t>
              </w:r>
            </w:ins>
            <w:del w:id="4728" w:author="Gombosová Erika" w:date="2015-12-15T16:48:00Z">
              <w:r w:rsidRPr="00BB2644" w:rsidDel="00432B14">
                <w:rPr>
                  <w:b/>
                  <w:bCs/>
                  <w:color w:val="FFFFFF"/>
                </w:rPr>
                <w:delText>administratívnej</w:delText>
              </w:r>
            </w:del>
            <w:r w:rsidRPr="00BB2644">
              <w:rPr>
                <w:b/>
                <w:bCs/>
                <w:color w:val="FFFFFF"/>
              </w:rPr>
              <w:t xml:space="preserve"> kontrole VO</w:t>
            </w:r>
            <w:r w:rsidRPr="00BB2644">
              <w:rPr>
                <w:b/>
                <w:bCs/>
                <w:color w:val="FFFFFF"/>
              </w:rPr>
              <w:br/>
            </w:r>
            <w:r w:rsidR="003B69BD" w:rsidRPr="003B69BD">
              <w:rPr>
                <w:b/>
                <w:bCs/>
                <w:color w:val="FFFFFF"/>
              </w:rPr>
              <w:t>Dodatok po podpise - štandardná ex-post kontrola</w:t>
            </w:r>
          </w:p>
        </w:tc>
      </w:tr>
      <w:bookmarkEnd w:id="472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 ITMS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Moment kontroly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 podpise dodatku - (pokiaľ nebola vykonaná ex-ante kontrola dodatku)</w:t>
            </w:r>
          </w:p>
        </w:tc>
      </w:tr>
      <w:tr w:rsidR="00BB2644" w:rsidRPr="00BB2644" w:rsidTr="00526B68">
        <w:trPr>
          <w:trHeight w:val="1005"/>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dodatok uzavretý na základe rokovacieho konania? (pozn</w:t>
            </w:r>
            <w:r w:rsidR="00526B68">
              <w:rPr>
                <w:color w:val="000000"/>
                <w:sz w:val="22"/>
                <w:szCs w:val="22"/>
              </w:rPr>
              <w:t xml:space="preserve">. </w:t>
            </w:r>
            <w:r w:rsidRPr="00BB2644">
              <w:rPr>
                <w:color w:val="000000"/>
                <w:sz w:val="22"/>
                <w:szCs w:val="22"/>
              </w:rPr>
              <w:t>- ak áno, vyplní sa aj príslušný KZ pre rokovacie konanie)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Počet uzavretých dodatkov k zmluve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Poradové </w:t>
            </w:r>
            <w:r w:rsidR="00526B68" w:rsidRPr="00BB2644">
              <w:rPr>
                <w:color w:val="000000"/>
                <w:sz w:val="22"/>
                <w:szCs w:val="22"/>
              </w:rPr>
              <w:t>č</w:t>
            </w:r>
            <w:r w:rsidR="00526B68">
              <w:rPr>
                <w:color w:val="000000"/>
                <w:sz w:val="22"/>
                <w:szCs w:val="22"/>
              </w:rPr>
              <w:t>í</w:t>
            </w:r>
            <w:r w:rsidR="00526B68" w:rsidRPr="00BB2644">
              <w:rPr>
                <w:color w:val="000000"/>
                <w:sz w:val="22"/>
                <w:szCs w:val="22"/>
              </w:rPr>
              <w:t xml:space="preserve">slo </w:t>
            </w:r>
            <w:r w:rsidRPr="00BB2644">
              <w:rPr>
                <w:color w:val="000000"/>
                <w:sz w:val="22"/>
                <w:szCs w:val="22"/>
              </w:rPr>
              <w:t>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786DE9">
        <w:trPr>
          <w:trHeight w:val="929"/>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cenu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dodatok k zmluve, ktorá je výsledkom postupu verejného obstarávania,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k zmluve podstatným spôsobom pôvodný predmet zákazky?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Nemenia alebo nedopĺňajú sa obsahom dodatku k zmluve podmienky, ktoré by v pôvodnom postupe zadávania zákazky umožnili účasť iných záujemcov alebo uchádzačov, alebo ktoré by umožnili prijať inú ponuku ako pôvodne prijatú ponuku?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Nezvyšuje sa obsahom dodatku k zmluve cena plnenia alebo jeho 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ekonomická rovnováha zmluvy v prospech úspešného uchádzača?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7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doplňujúce stavebné práce alebo služby, ktorých potreba vyplynula dodatočne z nepredvídateľných okolností zadané v súlade so zákonom, napr. postupom priameho rokovacieho konania podľa § 58 ods. 1 písm. i) ZVO? Pozn.: Zmluvné podmienky upravené vo všeobecných obchodných podmienkach, založených na medzinárodne uznávaných štandardoch ako FIDIC, EBRD, EIB, podmienky Svetovej banky alebo obdobné všeobecné zmluvné podmienky, ktoré sú súčasťou zmluvy uzavretej s úspešným uchádzačom verejného obstarávania, nie sú nadradené pravidlám a postupom verejného obstarávania v zmysle zákona o verejnom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bookmarkStart w:id="4729" w:name="_GoBack"/>
            <w:bookmarkEnd w:id="4729"/>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znenie dodatku z pohľadu kontroly predmetu jeho zmien,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dodatok k zmluve menil cenu plnenia zákazky alebo jej časti, bol tento postup schválený rozhodnutím Rady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5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 Je výsledný dodatok zverejnený v súlade so zákonom o slobodnom prístupe k informáciám? </w:t>
            </w:r>
            <w:r w:rsidRPr="00BB2644">
              <w:rPr>
                <w:color w:val="000000"/>
                <w:sz w:val="22"/>
                <w:szCs w:val="22"/>
              </w:rPr>
              <w:br/>
              <w:t>b) Je znenie dodatku v súlade so závermi vykonanej ex-ante kontroly a dokumentáciou schválenou v rámci tejto ex-ante kontroly?</w:t>
            </w:r>
            <w:r w:rsidRPr="00BB2644">
              <w:rPr>
                <w:color w:val="000000"/>
                <w:sz w:val="22"/>
                <w:szCs w:val="22"/>
              </w:rPr>
              <w:br/>
              <w:t>c) Je dodatok podpísaný oprávnenými osobami?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ins w:id="4730" w:author="Gombosová Erika" w:date="2015-12-11T09:55:00Z"/>
        </w:trPr>
        <w:tc>
          <w:tcPr>
            <w:tcW w:w="9087" w:type="dxa"/>
            <w:gridSpan w:val="7"/>
            <w:shd w:val="clear" w:color="auto" w:fill="auto"/>
            <w:noWrap/>
            <w:vAlign w:val="center"/>
          </w:tcPr>
          <w:p w:rsidR="00E2408D" w:rsidRPr="00BD2FCC" w:rsidRDefault="00E2408D" w:rsidP="00CB451E">
            <w:pPr>
              <w:jc w:val="both"/>
              <w:rPr>
                <w:ins w:id="4731" w:author="Gombosová Erika" w:date="2015-12-11T09:55:00Z"/>
                <w:b/>
                <w:sz w:val="20"/>
                <w:szCs w:val="20"/>
              </w:rPr>
            </w:pPr>
            <w:ins w:id="4732" w:author="Gombosová Erika" w:date="2015-12-11T09:55:00Z">
              <w:r w:rsidRPr="00BD2FCC">
                <w:rPr>
                  <w:b/>
                  <w:sz w:val="20"/>
                  <w:szCs w:val="20"/>
                </w:rPr>
                <w:t>VYJADRENIE</w:t>
              </w:r>
            </w:ins>
          </w:p>
          <w:p w:rsidR="00E2408D" w:rsidRPr="00BD2FCC" w:rsidRDefault="00E2408D" w:rsidP="00CB451E">
            <w:pPr>
              <w:jc w:val="both"/>
              <w:rPr>
                <w:ins w:id="4733" w:author="Gombosová Erika" w:date="2015-12-11T09:55:00Z"/>
                <w:sz w:val="20"/>
                <w:szCs w:val="20"/>
              </w:rPr>
            </w:pPr>
          </w:p>
          <w:p w:rsidR="000C1AA0" w:rsidRPr="00A54276" w:rsidRDefault="000C1AA0" w:rsidP="000C1AA0">
            <w:pPr>
              <w:rPr>
                <w:ins w:id="4734" w:author="Gombosová Erika" w:date="2015-12-15T13:10:00Z"/>
              </w:rPr>
            </w:pPr>
            <w:ins w:id="4735" w:author="Gombosová Erika" w:date="2015-12-15T13:10:00Z">
              <w:r w:rsidRPr="00B64015">
                <w:rPr>
                  <w:sz w:val="20"/>
                  <w:szCs w:val="20"/>
                </w:rPr>
                <w:t xml:space="preserve">Na základe overených skutočností potvrdzujem, že </w:t>
              </w:r>
              <w:r>
                <w:rPr>
                  <w:sz w:val="20"/>
                  <w:szCs w:val="20"/>
                </w:rPr>
                <w:t xml:space="preserve"> </w:t>
              </w:r>
            </w:ins>
            <w:customXmlInsRangeStart w:id="4736" w:author="Gombosová Erika" w:date="2015-12-15T13:10:00Z"/>
            <w:sdt>
              <w:sdtPr>
                <w:rPr>
                  <w:sz w:val="20"/>
                  <w:szCs w:val="20"/>
                </w:rPr>
                <w:id w:val="-1879999068"/>
                <w:placeholder>
                  <w:docPart w:val="30AEFEE8623D4898B7754A66DBD39F7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customXmlInsRangeEnd w:id="4736"/>
                <w:ins w:id="4737" w:author="Gombosová Erika" w:date="2015-12-15T13:10:00Z">
                  <w:r w:rsidRPr="00B64015">
                    <w:rPr>
                      <w:sz w:val="20"/>
                      <w:szCs w:val="20"/>
                    </w:rPr>
                    <w:t>Vyberte položku.</w:t>
                  </w:r>
                </w:ins>
                <w:customXmlInsRangeStart w:id="4738" w:author="Gombosová Erika" w:date="2015-12-15T13:10:00Z"/>
              </w:sdtContent>
            </w:sdt>
            <w:customXmlInsRangeEnd w:id="4738"/>
            <w:ins w:id="4739" w:author="Gombosová Erika" w:date="2015-12-15T13:10:00Z">
              <w:r w:rsidRPr="00B64015">
                <w:rPr>
                  <w:sz w:val="20"/>
                  <w:szCs w:val="20"/>
                </w:rPr>
                <w:t xml:space="preserve">   </w:t>
              </w:r>
            </w:ins>
          </w:p>
          <w:p w:rsidR="00E2408D" w:rsidRPr="00BB2644" w:rsidRDefault="00E2408D">
            <w:pPr>
              <w:rPr>
                <w:ins w:id="4740" w:author="Gombosová Erika" w:date="2015-12-11T09:55:00Z"/>
                <w:b/>
                <w:bCs/>
                <w:color w:val="000000"/>
                <w:sz w:val="22"/>
                <w:szCs w:val="22"/>
              </w:rPr>
              <w:pPrChange w:id="4741" w:author="Gombosová Erika" w:date="2015-12-15T13:10:00Z">
                <w:pPr>
                  <w:jc w:val="center"/>
                </w:pPr>
              </w:pPrChange>
            </w:pPr>
          </w:p>
        </w:tc>
      </w:tr>
      <w:tr w:rsidR="00E2408D" w:rsidRPr="00BB2644" w:rsidTr="00CB451E">
        <w:trPr>
          <w:trHeight w:val="300"/>
          <w:ins w:id="4742" w:author="Gombosová Erika" w:date="2015-12-11T09:55:00Z"/>
        </w:trPr>
        <w:tc>
          <w:tcPr>
            <w:tcW w:w="3559" w:type="dxa"/>
            <w:gridSpan w:val="2"/>
            <w:shd w:val="clear" w:color="auto" w:fill="auto"/>
            <w:vAlign w:val="center"/>
            <w:hideMark/>
          </w:tcPr>
          <w:p w:rsidR="00E2408D" w:rsidRPr="00BB2644" w:rsidRDefault="00E2408D" w:rsidP="00CB451E">
            <w:pPr>
              <w:rPr>
                <w:ins w:id="4743" w:author="Gombosová Erika" w:date="2015-12-11T09:55:00Z"/>
                <w:b/>
                <w:bCs/>
                <w:sz w:val="22"/>
                <w:szCs w:val="22"/>
              </w:rPr>
            </w:pPr>
            <w:ins w:id="4744" w:author="Gombosová Erika" w:date="2015-12-11T09:55:00Z">
              <w:r w:rsidRPr="00BB2644">
                <w:rPr>
                  <w:b/>
                  <w:bCs/>
                  <w:sz w:val="22"/>
                  <w:szCs w:val="22"/>
                </w:rPr>
                <w:t>Kontrolu vykonal</w:t>
              </w:r>
              <w:r w:rsidRPr="00BD2FCC">
                <w:rPr>
                  <w:rStyle w:val="Odkaznapoznmkupodiarou"/>
                  <w:b/>
                  <w:bCs/>
                  <w:sz w:val="20"/>
                  <w:szCs w:val="20"/>
                </w:rPr>
                <w:footnoteReference w:id="85"/>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4747" w:author="Gombosová Erika" w:date="2015-12-11T09:55:00Z"/>
                <w:color w:val="000000"/>
                <w:sz w:val="22"/>
                <w:szCs w:val="22"/>
              </w:rPr>
            </w:pPr>
            <w:ins w:id="4748" w:author="Gombosová Erika" w:date="2015-12-11T09:55:00Z">
              <w:r w:rsidRPr="00BB2644">
                <w:rPr>
                  <w:color w:val="000000"/>
                  <w:sz w:val="22"/>
                  <w:szCs w:val="22"/>
                </w:rPr>
                <w:t> </w:t>
              </w:r>
            </w:ins>
          </w:p>
        </w:tc>
      </w:tr>
      <w:tr w:rsidR="00E2408D" w:rsidRPr="00BB2644" w:rsidTr="00CB451E">
        <w:trPr>
          <w:trHeight w:val="300"/>
          <w:ins w:id="4749" w:author="Gombosová Erika" w:date="2015-12-11T09:55:00Z"/>
        </w:trPr>
        <w:tc>
          <w:tcPr>
            <w:tcW w:w="3559" w:type="dxa"/>
            <w:gridSpan w:val="2"/>
            <w:shd w:val="clear" w:color="auto" w:fill="auto"/>
            <w:vAlign w:val="center"/>
            <w:hideMark/>
          </w:tcPr>
          <w:p w:rsidR="00E2408D" w:rsidRPr="00BB2644" w:rsidRDefault="00E2408D" w:rsidP="00CB451E">
            <w:pPr>
              <w:rPr>
                <w:ins w:id="4750" w:author="Gombosová Erika" w:date="2015-12-11T09:55:00Z"/>
                <w:b/>
                <w:bCs/>
                <w:sz w:val="22"/>
                <w:szCs w:val="22"/>
              </w:rPr>
            </w:pPr>
            <w:ins w:id="4751" w:author="Gombosová Erika" w:date="2015-12-11T09:55:00Z">
              <w:r w:rsidRPr="00BB2644">
                <w:rPr>
                  <w:b/>
                  <w:bCs/>
                  <w:sz w:val="22"/>
                  <w:szCs w:val="22"/>
                </w:rPr>
                <w:t>Dátum:</w:t>
              </w:r>
            </w:ins>
          </w:p>
        </w:tc>
        <w:tc>
          <w:tcPr>
            <w:tcW w:w="5528" w:type="dxa"/>
            <w:gridSpan w:val="5"/>
            <w:shd w:val="clear" w:color="auto" w:fill="auto"/>
            <w:vAlign w:val="center"/>
            <w:hideMark/>
          </w:tcPr>
          <w:p w:rsidR="00E2408D" w:rsidRPr="00BB2644" w:rsidRDefault="00E2408D" w:rsidP="00CB451E">
            <w:pPr>
              <w:rPr>
                <w:ins w:id="4752" w:author="Gombosová Erika" w:date="2015-12-11T09:55:00Z"/>
                <w:color w:val="000000"/>
                <w:sz w:val="22"/>
                <w:szCs w:val="22"/>
              </w:rPr>
            </w:pPr>
            <w:ins w:id="4753" w:author="Gombosová Erika" w:date="2015-12-11T09:55:00Z">
              <w:r w:rsidRPr="00BB2644">
                <w:rPr>
                  <w:color w:val="000000"/>
                  <w:sz w:val="22"/>
                  <w:szCs w:val="22"/>
                </w:rPr>
                <w:t> </w:t>
              </w:r>
            </w:ins>
          </w:p>
        </w:tc>
      </w:tr>
      <w:tr w:rsidR="00E2408D" w:rsidRPr="00BB2644" w:rsidTr="00CB451E">
        <w:trPr>
          <w:trHeight w:val="300"/>
          <w:ins w:id="4754" w:author="Gombosová Erika" w:date="2015-12-11T09:55:00Z"/>
        </w:trPr>
        <w:tc>
          <w:tcPr>
            <w:tcW w:w="3559" w:type="dxa"/>
            <w:gridSpan w:val="2"/>
            <w:shd w:val="clear" w:color="000000" w:fill="FFFFFF"/>
            <w:vAlign w:val="center"/>
            <w:hideMark/>
          </w:tcPr>
          <w:p w:rsidR="00E2408D" w:rsidRPr="00BB2644" w:rsidRDefault="00E2408D" w:rsidP="00CB451E">
            <w:pPr>
              <w:rPr>
                <w:ins w:id="4755" w:author="Gombosová Erika" w:date="2015-12-11T09:55:00Z"/>
                <w:b/>
                <w:bCs/>
                <w:sz w:val="22"/>
                <w:szCs w:val="22"/>
              </w:rPr>
            </w:pPr>
            <w:ins w:id="4756" w:author="Gombosová Erika" w:date="2015-12-11T09:55:00Z">
              <w:r w:rsidRPr="00BB2644">
                <w:rPr>
                  <w:b/>
                  <w:bCs/>
                  <w:sz w:val="22"/>
                  <w:szCs w:val="22"/>
                </w:rPr>
                <w:lastRenderedPageBreak/>
                <w:t>Podpis:</w:t>
              </w:r>
            </w:ins>
          </w:p>
        </w:tc>
        <w:tc>
          <w:tcPr>
            <w:tcW w:w="5528" w:type="dxa"/>
            <w:gridSpan w:val="5"/>
            <w:shd w:val="clear" w:color="auto" w:fill="auto"/>
            <w:vAlign w:val="center"/>
            <w:hideMark/>
          </w:tcPr>
          <w:p w:rsidR="00E2408D" w:rsidRPr="00BB2644" w:rsidRDefault="00E2408D" w:rsidP="00CB451E">
            <w:pPr>
              <w:rPr>
                <w:ins w:id="4757" w:author="Gombosová Erika" w:date="2015-12-11T09:55:00Z"/>
                <w:color w:val="000000"/>
                <w:sz w:val="22"/>
                <w:szCs w:val="22"/>
              </w:rPr>
            </w:pPr>
            <w:ins w:id="4758" w:author="Gombosová Erika" w:date="2015-12-11T09:55:00Z">
              <w:r w:rsidRPr="00BB2644">
                <w:rPr>
                  <w:color w:val="000000"/>
                  <w:sz w:val="22"/>
                  <w:szCs w:val="22"/>
                </w:rPr>
                <w:t> </w:t>
              </w:r>
            </w:ins>
          </w:p>
        </w:tc>
      </w:tr>
      <w:tr w:rsidR="00E2408D" w:rsidRPr="00BB2644" w:rsidTr="00CB451E">
        <w:trPr>
          <w:trHeight w:val="300"/>
          <w:ins w:id="4759" w:author="Gombosová Erika" w:date="2015-12-11T09:55:00Z"/>
        </w:trPr>
        <w:tc>
          <w:tcPr>
            <w:tcW w:w="9087" w:type="dxa"/>
            <w:gridSpan w:val="7"/>
            <w:shd w:val="clear" w:color="auto" w:fill="auto"/>
            <w:noWrap/>
            <w:vAlign w:val="bottom"/>
            <w:hideMark/>
          </w:tcPr>
          <w:p w:rsidR="00E2408D" w:rsidRPr="00BB2644" w:rsidRDefault="00E2408D" w:rsidP="00CB451E">
            <w:pPr>
              <w:jc w:val="center"/>
              <w:rPr>
                <w:ins w:id="4760" w:author="Gombosová Erika" w:date="2015-12-11T09:55:00Z"/>
                <w:color w:val="000000"/>
                <w:sz w:val="22"/>
                <w:szCs w:val="22"/>
              </w:rPr>
            </w:pPr>
            <w:ins w:id="4761" w:author="Gombosová Erika" w:date="2015-12-11T09:55:00Z">
              <w:r w:rsidRPr="00BB2644">
                <w:rPr>
                  <w:color w:val="000000"/>
                  <w:sz w:val="22"/>
                  <w:szCs w:val="22"/>
                </w:rPr>
                <w:t> </w:t>
              </w:r>
            </w:ins>
          </w:p>
        </w:tc>
      </w:tr>
      <w:tr w:rsidR="00E2408D" w:rsidRPr="00BB2644" w:rsidTr="00CB451E">
        <w:trPr>
          <w:trHeight w:val="300"/>
          <w:ins w:id="4762" w:author="Gombosová Erika" w:date="2015-12-11T09:55:00Z"/>
        </w:trPr>
        <w:tc>
          <w:tcPr>
            <w:tcW w:w="3559" w:type="dxa"/>
            <w:gridSpan w:val="2"/>
            <w:shd w:val="clear" w:color="000000" w:fill="FFFFFF"/>
            <w:vAlign w:val="center"/>
            <w:hideMark/>
          </w:tcPr>
          <w:p w:rsidR="00E2408D" w:rsidRPr="00BB2644" w:rsidRDefault="00E2408D" w:rsidP="00CB451E">
            <w:pPr>
              <w:rPr>
                <w:ins w:id="4763" w:author="Gombosová Erika" w:date="2015-12-11T09:55:00Z"/>
                <w:b/>
                <w:bCs/>
                <w:sz w:val="22"/>
                <w:szCs w:val="22"/>
              </w:rPr>
            </w:pPr>
            <w:ins w:id="4764" w:author="Gombosová Erika" w:date="2015-12-11T09:55:00Z">
              <w:r w:rsidRPr="00BB2644">
                <w:rPr>
                  <w:b/>
                  <w:bCs/>
                  <w:sz w:val="22"/>
                  <w:szCs w:val="22"/>
                </w:rPr>
                <w:t>Kontrolu vykonal</w:t>
              </w:r>
              <w:r w:rsidRPr="00BD2FCC">
                <w:rPr>
                  <w:rStyle w:val="Odkaznapoznmkupodiarou"/>
                  <w:b/>
                  <w:bCs/>
                  <w:sz w:val="20"/>
                  <w:szCs w:val="20"/>
                </w:rPr>
                <w:footnoteReference w:id="86"/>
              </w:r>
              <w:r w:rsidRPr="00BB2644">
                <w:rPr>
                  <w:b/>
                  <w:bCs/>
                  <w:sz w:val="22"/>
                  <w:szCs w:val="22"/>
                </w:rPr>
                <w:t>:</w:t>
              </w:r>
            </w:ins>
          </w:p>
        </w:tc>
        <w:tc>
          <w:tcPr>
            <w:tcW w:w="5528" w:type="dxa"/>
            <w:gridSpan w:val="5"/>
            <w:shd w:val="clear" w:color="auto" w:fill="auto"/>
            <w:vAlign w:val="center"/>
            <w:hideMark/>
          </w:tcPr>
          <w:p w:rsidR="00E2408D" w:rsidRPr="00BB2644" w:rsidRDefault="00E2408D" w:rsidP="00CB451E">
            <w:pPr>
              <w:rPr>
                <w:ins w:id="4767" w:author="Gombosová Erika" w:date="2015-12-11T09:55:00Z"/>
                <w:color w:val="000000"/>
                <w:sz w:val="22"/>
                <w:szCs w:val="22"/>
              </w:rPr>
            </w:pPr>
            <w:ins w:id="4768" w:author="Gombosová Erika" w:date="2015-12-11T09:55:00Z">
              <w:r w:rsidRPr="00BB2644">
                <w:rPr>
                  <w:color w:val="000000"/>
                  <w:sz w:val="22"/>
                  <w:szCs w:val="22"/>
                </w:rPr>
                <w:t> </w:t>
              </w:r>
            </w:ins>
          </w:p>
        </w:tc>
      </w:tr>
      <w:tr w:rsidR="00E2408D" w:rsidRPr="00BB2644" w:rsidTr="00CB451E">
        <w:trPr>
          <w:trHeight w:val="300"/>
          <w:ins w:id="4769" w:author="Gombosová Erika" w:date="2015-12-11T09:55:00Z"/>
        </w:trPr>
        <w:tc>
          <w:tcPr>
            <w:tcW w:w="3559" w:type="dxa"/>
            <w:gridSpan w:val="2"/>
            <w:shd w:val="clear" w:color="000000" w:fill="FFFFFF"/>
            <w:vAlign w:val="center"/>
            <w:hideMark/>
          </w:tcPr>
          <w:p w:rsidR="00E2408D" w:rsidRPr="00BB2644" w:rsidRDefault="00E2408D" w:rsidP="00CB451E">
            <w:pPr>
              <w:rPr>
                <w:ins w:id="4770" w:author="Gombosová Erika" w:date="2015-12-11T09:55:00Z"/>
                <w:b/>
                <w:bCs/>
                <w:sz w:val="22"/>
                <w:szCs w:val="22"/>
              </w:rPr>
            </w:pPr>
            <w:ins w:id="4771" w:author="Gombosová Erika" w:date="2015-12-11T09:55:00Z">
              <w:r w:rsidRPr="00BB2644">
                <w:rPr>
                  <w:b/>
                  <w:bCs/>
                  <w:sz w:val="22"/>
                  <w:szCs w:val="22"/>
                </w:rPr>
                <w:t xml:space="preserve">Dátum: </w:t>
              </w:r>
            </w:ins>
          </w:p>
        </w:tc>
        <w:tc>
          <w:tcPr>
            <w:tcW w:w="5528" w:type="dxa"/>
            <w:gridSpan w:val="5"/>
            <w:shd w:val="clear" w:color="auto" w:fill="auto"/>
            <w:vAlign w:val="center"/>
            <w:hideMark/>
          </w:tcPr>
          <w:p w:rsidR="00E2408D" w:rsidRPr="00BB2644" w:rsidRDefault="00E2408D" w:rsidP="00CB451E">
            <w:pPr>
              <w:rPr>
                <w:ins w:id="4772" w:author="Gombosová Erika" w:date="2015-12-11T09:55:00Z"/>
                <w:color w:val="000000"/>
                <w:sz w:val="22"/>
                <w:szCs w:val="22"/>
              </w:rPr>
            </w:pPr>
            <w:ins w:id="4773" w:author="Gombosová Erika" w:date="2015-12-11T09:55:00Z">
              <w:r w:rsidRPr="00BB2644">
                <w:rPr>
                  <w:color w:val="000000"/>
                  <w:sz w:val="22"/>
                  <w:szCs w:val="22"/>
                </w:rPr>
                <w:t> </w:t>
              </w:r>
            </w:ins>
          </w:p>
        </w:tc>
      </w:tr>
      <w:tr w:rsidR="00E2408D" w:rsidRPr="00BB2644" w:rsidTr="00CB451E">
        <w:trPr>
          <w:trHeight w:val="300"/>
          <w:ins w:id="4774" w:author="Gombosová Erika" w:date="2015-12-11T09:55:00Z"/>
        </w:trPr>
        <w:tc>
          <w:tcPr>
            <w:tcW w:w="3559" w:type="dxa"/>
            <w:gridSpan w:val="2"/>
            <w:shd w:val="clear" w:color="000000" w:fill="FFFFFF"/>
            <w:vAlign w:val="center"/>
            <w:hideMark/>
          </w:tcPr>
          <w:p w:rsidR="00E2408D" w:rsidRPr="00BB2644" w:rsidRDefault="00E2408D" w:rsidP="00CB451E">
            <w:pPr>
              <w:rPr>
                <w:ins w:id="4775" w:author="Gombosová Erika" w:date="2015-12-11T09:55:00Z"/>
                <w:b/>
                <w:bCs/>
                <w:sz w:val="22"/>
                <w:szCs w:val="22"/>
              </w:rPr>
            </w:pPr>
            <w:ins w:id="4776" w:author="Gombosová Erika" w:date="2015-12-11T09:55:00Z">
              <w:r w:rsidRPr="00BB2644">
                <w:rPr>
                  <w:b/>
                  <w:bCs/>
                  <w:sz w:val="22"/>
                  <w:szCs w:val="22"/>
                </w:rPr>
                <w:t>Podpis:</w:t>
              </w:r>
            </w:ins>
          </w:p>
        </w:tc>
        <w:tc>
          <w:tcPr>
            <w:tcW w:w="5528" w:type="dxa"/>
            <w:gridSpan w:val="5"/>
            <w:shd w:val="clear" w:color="auto" w:fill="auto"/>
            <w:vAlign w:val="center"/>
            <w:hideMark/>
          </w:tcPr>
          <w:p w:rsidR="00E2408D" w:rsidRPr="00BB2644" w:rsidRDefault="00E2408D" w:rsidP="00CB451E">
            <w:pPr>
              <w:rPr>
                <w:ins w:id="4777" w:author="Gombosová Erika" w:date="2015-12-11T09:55:00Z"/>
                <w:color w:val="000000"/>
                <w:sz w:val="22"/>
                <w:szCs w:val="22"/>
              </w:rPr>
            </w:pPr>
            <w:ins w:id="4778" w:author="Gombosová Erika" w:date="2015-12-11T09:55:00Z">
              <w:r w:rsidRPr="00BB2644">
                <w:rPr>
                  <w:color w:val="000000"/>
                  <w:sz w:val="22"/>
                  <w:szCs w:val="22"/>
                </w:rPr>
                <w:t> </w:t>
              </w:r>
            </w:ins>
          </w:p>
        </w:tc>
      </w:tr>
      <w:tr w:rsidR="00BB2644" w:rsidRPr="00BB2644" w:rsidDel="00E2408D" w:rsidTr="00526B68">
        <w:trPr>
          <w:trHeight w:val="300"/>
          <w:del w:id="4779" w:author="Gombosová Erika" w:date="2015-12-11T09:55:00Z"/>
        </w:trPr>
        <w:tc>
          <w:tcPr>
            <w:tcW w:w="3559" w:type="dxa"/>
            <w:gridSpan w:val="2"/>
            <w:shd w:val="clear" w:color="auto" w:fill="auto"/>
            <w:hideMark/>
          </w:tcPr>
          <w:p w:rsidR="00BB2644" w:rsidRPr="00BB2644" w:rsidDel="00E2408D" w:rsidRDefault="00BB2644" w:rsidP="00BB2644">
            <w:pPr>
              <w:rPr>
                <w:del w:id="4780" w:author="Gombosová Erika" w:date="2015-12-11T09:55:00Z"/>
                <w:b/>
                <w:bCs/>
                <w:sz w:val="22"/>
                <w:szCs w:val="22"/>
              </w:rPr>
            </w:pPr>
            <w:del w:id="4781" w:author="Gombosová Erika" w:date="2015-12-11T09:55: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4782" w:author="Gombosová Erika" w:date="2015-12-11T09:55:00Z"/>
                <w:color w:val="000000"/>
                <w:sz w:val="22"/>
                <w:szCs w:val="22"/>
              </w:rPr>
            </w:pPr>
            <w:del w:id="4783" w:author="Gombosová Erika" w:date="2015-12-11T09:55:00Z">
              <w:r w:rsidRPr="00BB2644" w:rsidDel="00E2408D">
                <w:rPr>
                  <w:color w:val="000000"/>
                  <w:sz w:val="22"/>
                  <w:szCs w:val="22"/>
                </w:rPr>
                <w:delText> </w:delText>
              </w:r>
            </w:del>
          </w:p>
        </w:tc>
      </w:tr>
      <w:tr w:rsidR="00BB2644" w:rsidRPr="00BB2644" w:rsidDel="00E2408D" w:rsidTr="00526B68">
        <w:trPr>
          <w:trHeight w:val="300"/>
          <w:del w:id="4784" w:author="Gombosová Erika" w:date="2015-12-11T09:55:00Z"/>
        </w:trPr>
        <w:tc>
          <w:tcPr>
            <w:tcW w:w="3559" w:type="dxa"/>
            <w:gridSpan w:val="2"/>
            <w:shd w:val="clear" w:color="auto" w:fill="auto"/>
            <w:hideMark/>
          </w:tcPr>
          <w:p w:rsidR="00BB2644" w:rsidRPr="00BB2644" w:rsidDel="00E2408D" w:rsidRDefault="00BB2644" w:rsidP="00BB2644">
            <w:pPr>
              <w:rPr>
                <w:del w:id="4785" w:author="Gombosová Erika" w:date="2015-12-11T09:55:00Z"/>
                <w:b/>
                <w:bCs/>
                <w:sz w:val="22"/>
                <w:szCs w:val="22"/>
              </w:rPr>
            </w:pPr>
            <w:del w:id="4786" w:author="Gombosová Erika" w:date="2015-12-11T09:55:00Z">
              <w:r w:rsidRPr="00BB2644" w:rsidDel="00E2408D">
                <w:rPr>
                  <w:b/>
                  <w:bCs/>
                  <w:sz w:val="22"/>
                  <w:szCs w:val="22"/>
                </w:rPr>
                <w:delText>Dátum:</w:delText>
              </w:r>
            </w:del>
          </w:p>
        </w:tc>
        <w:tc>
          <w:tcPr>
            <w:tcW w:w="5528" w:type="dxa"/>
            <w:gridSpan w:val="5"/>
            <w:shd w:val="clear" w:color="auto" w:fill="auto"/>
            <w:vAlign w:val="center"/>
            <w:hideMark/>
          </w:tcPr>
          <w:p w:rsidR="00BB2644" w:rsidRPr="00BB2644" w:rsidDel="00E2408D" w:rsidRDefault="00BB2644" w:rsidP="00BB2644">
            <w:pPr>
              <w:rPr>
                <w:del w:id="4787" w:author="Gombosová Erika" w:date="2015-12-11T09:55:00Z"/>
                <w:color w:val="000000"/>
                <w:sz w:val="22"/>
                <w:szCs w:val="22"/>
              </w:rPr>
            </w:pPr>
            <w:del w:id="4788" w:author="Gombosová Erika" w:date="2015-12-11T09:55:00Z">
              <w:r w:rsidRPr="00BB2644" w:rsidDel="00E2408D">
                <w:rPr>
                  <w:color w:val="000000"/>
                  <w:sz w:val="22"/>
                  <w:szCs w:val="22"/>
                </w:rPr>
                <w:delText> </w:delText>
              </w:r>
            </w:del>
          </w:p>
        </w:tc>
      </w:tr>
      <w:tr w:rsidR="00BB2644" w:rsidRPr="00BB2644" w:rsidDel="00E2408D" w:rsidTr="00526B68">
        <w:trPr>
          <w:trHeight w:val="330"/>
          <w:del w:id="4789" w:author="Gombosová Erika" w:date="2015-12-11T09:55:00Z"/>
        </w:trPr>
        <w:tc>
          <w:tcPr>
            <w:tcW w:w="3559" w:type="dxa"/>
            <w:gridSpan w:val="2"/>
            <w:shd w:val="clear" w:color="000000" w:fill="FFFFFF"/>
            <w:hideMark/>
          </w:tcPr>
          <w:p w:rsidR="00BB2644" w:rsidRPr="00BB2644" w:rsidDel="00E2408D" w:rsidRDefault="00BB2644" w:rsidP="00BB2644">
            <w:pPr>
              <w:rPr>
                <w:del w:id="4790" w:author="Gombosová Erika" w:date="2015-12-11T09:55:00Z"/>
                <w:b/>
                <w:bCs/>
                <w:sz w:val="22"/>
                <w:szCs w:val="22"/>
              </w:rPr>
            </w:pPr>
            <w:del w:id="4791" w:author="Gombosová Erika" w:date="2015-12-11T09:55: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4792" w:author="Gombosová Erika" w:date="2015-12-11T09:55:00Z"/>
                <w:color w:val="000000"/>
                <w:sz w:val="22"/>
                <w:szCs w:val="22"/>
              </w:rPr>
            </w:pPr>
            <w:del w:id="4793" w:author="Gombosová Erika" w:date="2015-12-11T09:55:00Z">
              <w:r w:rsidRPr="00BB2644" w:rsidDel="00E2408D">
                <w:rPr>
                  <w:color w:val="000000"/>
                  <w:sz w:val="22"/>
                  <w:szCs w:val="22"/>
                </w:rPr>
                <w:delText> </w:delText>
              </w:r>
            </w:del>
          </w:p>
        </w:tc>
      </w:tr>
      <w:tr w:rsidR="00BB2644" w:rsidRPr="00BB2644" w:rsidDel="00E2408D" w:rsidTr="00526B68">
        <w:trPr>
          <w:trHeight w:val="300"/>
          <w:del w:id="4794" w:author="Gombosová Erika" w:date="2015-12-11T09:55:00Z"/>
        </w:trPr>
        <w:tc>
          <w:tcPr>
            <w:tcW w:w="9087" w:type="dxa"/>
            <w:gridSpan w:val="7"/>
            <w:shd w:val="clear" w:color="auto" w:fill="auto"/>
            <w:noWrap/>
            <w:vAlign w:val="bottom"/>
            <w:hideMark/>
          </w:tcPr>
          <w:p w:rsidR="00BB2644" w:rsidRPr="00BB2644" w:rsidDel="00E2408D" w:rsidRDefault="00BB2644" w:rsidP="00BB2644">
            <w:pPr>
              <w:jc w:val="center"/>
              <w:rPr>
                <w:del w:id="4795" w:author="Gombosová Erika" w:date="2015-12-11T09:55:00Z"/>
                <w:color w:val="000000"/>
                <w:sz w:val="22"/>
                <w:szCs w:val="22"/>
              </w:rPr>
            </w:pPr>
            <w:del w:id="4796" w:author="Gombosová Erika" w:date="2015-12-11T09:55:00Z">
              <w:r w:rsidRPr="00BB2644" w:rsidDel="00E2408D">
                <w:rPr>
                  <w:color w:val="000000"/>
                  <w:sz w:val="22"/>
                  <w:szCs w:val="22"/>
                </w:rPr>
                <w:delText> </w:delText>
              </w:r>
            </w:del>
          </w:p>
        </w:tc>
      </w:tr>
      <w:tr w:rsidR="00BB2644" w:rsidRPr="00BB2644" w:rsidDel="00E2408D" w:rsidTr="00526B68">
        <w:trPr>
          <w:trHeight w:val="300"/>
          <w:del w:id="4797" w:author="Gombosová Erika" w:date="2015-12-11T09:55:00Z"/>
        </w:trPr>
        <w:tc>
          <w:tcPr>
            <w:tcW w:w="3559" w:type="dxa"/>
            <w:gridSpan w:val="2"/>
            <w:shd w:val="clear" w:color="000000" w:fill="FFFFFF"/>
            <w:hideMark/>
          </w:tcPr>
          <w:p w:rsidR="00BB2644" w:rsidRPr="00BB2644" w:rsidDel="00E2408D" w:rsidRDefault="00BB2644" w:rsidP="00BB2644">
            <w:pPr>
              <w:rPr>
                <w:del w:id="4798" w:author="Gombosová Erika" w:date="2015-12-11T09:55:00Z"/>
                <w:b/>
                <w:bCs/>
                <w:sz w:val="22"/>
                <w:szCs w:val="22"/>
              </w:rPr>
            </w:pPr>
            <w:del w:id="4799" w:author="Gombosová Erika" w:date="2015-12-11T09:55:00Z">
              <w:r w:rsidRPr="00BB2644" w:rsidDel="00E2408D">
                <w:rPr>
                  <w:b/>
                  <w:bCs/>
                  <w:sz w:val="22"/>
                  <w:szCs w:val="22"/>
                </w:rPr>
                <w:delText>Kontrolu vykonal:</w:delText>
              </w:r>
            </w:del>
          </w:p>
        </w:tc>
        <w:tc>
          <w:tcPr>
            <w:tcW w:w="5528" w:type="dxa"/>
            <w:gridSpan w:val="5"/>
            <w:shd w:val="clear" w:color="auto" w:fill="auto"/>
            <w:vAlign w:val="center"/>
            <w:hideMark/>
          </w:tcPr>
          <w:p w:rsidR="00BB2644" w:rsidRPr="00BB2644" w:rsidDel="00E2408D" w:rsidRDefault="00BB2644" w:rsidP="00BB2644">
            <w:pPr>
              <w:rPr>
                <w:del w:id="4800" w:author="Gombosová Erika" w:date="2015-12-11T09:55:00Z"/>
                <w:color w:val="000000"/>
                <w:sz w:val="22"/>
                <w:szCs w:val="22"/>
              </w:rPr>
            </w:pPr>
            <w:del w:id="4801" w:author="Gombosová Erika" w:date="2015-12-11T09:55:00Z">
              <w:r w:rsidRPr="00BB2644" w:rsidDel="00E2408D">
                <w:rPr>
                  <w:color w:val="000000"/>
                  <w:sz w:val="22"/>
                  <w:szCs w:val="22"/>
                </w:rPr>
                <w:delText> </w:delText>
              </w:r>
            </w:del>
          </w:p>
        </w:tc>
      </w:tr>
      <w:tr w:rsidR="00BB2644" w:rsidRPr="00BB2644" w:rsidDel="00E2408D" w:rsidTr="00526B68">
        <w:trPr>
          <w:trHeight w:val="300"/>
          <w:del w:id="4802" w:author="Gombosová Erika" w:date="2015-12-11T09:55:00Z"/>
        </w:trPr>
        <w:tc>
          <w:tcPr>
            <w:tcW w:w="3559" w:type="dxa"/>
            <w:gridSpan w:val="2"/>
            <w:shd w:val="clear" w:color="000000" w:fill="FFFFFF"/>
            <w:hideMark/>
          </w:tcPr>
          <w:p w:rsidR="00BB2644" w:rsidRPr="00BB2644" w:rsidDel="00E2408D" w:rsidRDefault="00BB2644" w:rsidP="00BB2644">
            <w:pPr>
              <w:rPr>
                <w:del w:id="4803" w:author="Gombosová Erika" w:date="2015-12-11T09:55:00Z"/>
                <w:b/>
                <w:bCs/>
                <w:sz w:val="22"/>
                <w:szCs w:val="22"/>
              </w:rPr>
            </w:pPr>
            <w:del w:id="4804" w:author="Gombosová Erika" w:date="2015-12-11T09:55:00Z">
              <w:r w:rsidRPr="00BB2644" w:rsidDel="00E2408D">
                <w:rPr>
                  <w:b/>
                  <w:bCs/>
                  <w:sz w:val="22"/>
                  <w:szCs w:val="22"/>
                </w:rPr>
                <w:delText xml:space="preserve">Dátum: </w:delText>
              </w:r>
            </w:del>
          </w:p>
        </w:tc>
        <w:tc>
          <w:tcPr>
            <w:tcW w:w="5528" w:type="dxa"/>
            <w:gridSpan w:val="5"/>
            <w:shd w:val="clear" w:color="auto" w:fill="auto"/>
            <w:vAlign w:val="center"/>
            <w:hideMark/>
          </w:tcPr>
          <w:p w:rsidR="00BB2644" w:rsidRPr="00BB2644" w:rsidDel="00E2408D" w:rsidRDefault="00BB2644" w:rsidP="00BB2644">
            <w:pPr>
              <w:rPr>
                <w:del w:id="4805" w:author="Gombosová Erika" w:date="2015-12-11T09:55:00Z"/>
                <w:color w:val="000000"/>
                <w:sz w:val="22"/>
                <w:szCs w:val="22"/>
              </w:rPr>
            </w:pPr>
            <w:del w:id="4806" w:author="Gombosová Erika" w:date="2015-12-11T09:55:00Z">
              <w:r w:rsidRPr="00BB2644" w:rsidDel="00E2408D">
                <w:rPr>
                  <w:color w:val="000000"/>
                  <w:sz w:val="22"/>
                  <w:szCs w:val="22"/>
                </w:rPr>
                <w:delText> </w:delText>
              </w:r>
            </w:del>
          </w:p>
        </w:tc>
      </w:tr>
      <w:tr w:rsidR="00BB2644" w:rsidRPr="00BB2644" w:rsidDel="00E2408D" w:rsidTr="00526B68">
        <w:trPr>
          <w:trHeight w:val="330"/>
          <w:del w:id="4807" w:author="Gombosová Erika" w:date="2015-12-11T09:55:00Z"/>
        </w:trPr>
        <w:tc>
          <w:tcPr>
            <w:tcW w:w="3559" w:type="dxa"/>
            <w:gridSpan w:val="2"/>
            <w:shd w:val="clear" w:color="000000" w:fill="FFFFFF"/>
            <w:hideMark/>
          </w:tcPr>
          <w:p w:rsidR="00BB2644" w:rsidRPr="00BB2644" w:rsidDel="00E2408D" w:rsidRDefault="00BB2644" w:rsidP="00BB2644">
            <w:pPr>
              <w:rPr>
                <w:del w:id="4808" w:author="Gombosová Erika" w:date="2015-12-11T09:55:00Z"/>
                <w:b/>
                <w:bCs/>
                <w:sz w:val="22"/>
                <w:szCs w:val="22"/>
              </w:rPr>
            </w:pPr>
            <w:del w:id="4809" w:author="Gombosová Erika" w:date="2015-12-11T09:55:00Z">
              <w:r w:rsidRPr="00BB2644" w:rsidDel="00E2408D">
                <w:rPr>
                  <w:b/>
                  <w:bCs/>
                  <w:sz w:val="22"/>
                  <w:szCs w:val="22"/>
                </w:rPr>
                <w:delText>Podpis:</w:delText>
              </w:r>
            </w:del>
          </w:p>
        </w:tc>
        <w:tc>
          <w:tcPr>
            <w:tcW w:w="5528" w:type="dxa"/>
            <w:gridSpan w:val="5"/>
            <w:shd w:val="clear" w:color="auto" w:fill="auto"/>
            <w:vAlign w:val="center"/>
            <w:hideMark/>
          </w:tcPr>
          <w:p w:rsidR="00BB2644" w:rsidRPr="00BB2644" w:rsidDel="00E2408D" w:rsidRDefault="00BB2644" w:rsidP="00BB2644">
            <w:pPr>
              <w:rPr>
                <w:del w:id="4810" w:author="Gombosová Erika" w:date="2015-12-11T09:55:00Z"/>
                <w:color w:val="000000"/>
                <w:sz w:val="22"/>
                <w:szCs w:val="22"/>
              </w:rPr>
            </w:pPr>
            <w:del w:id="4811" w:author="Gombosová Erika" w:date="2015-12-11T09:55:00Z">
              <w:r w:rsidRPr="00BB2644" w:rsidDel="00E2408D">
                <w:rPr>
                  <w:color w:val="000000"/>
                  <w:sz w:val="22"/>
                  <w:szCs w:val="22"/>
                </w:rPr>
                <w:delText> </w:delText>
              </w:r>
            </w:del>
          </w:p>
        </w:tc>
      </w:tr>
    </w:tbl>
    <w:p w:rsidR="00BB2644" w:rsidRPr="00786DE9" w:rsidRDefault="00BB2644" w:rsidP="004C271B">
      <w:pPr>
        <w:rPr>
          <w:sz w:val="18"/>
        </w:rPr>
      </w:pPr>
    </w:p>
    <w:sectPr w:rsidR="00BB2644" w:rsidRPr="00786DE9" w:rsidSect="00B5079A">
      <w:headerReference w:type="default"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2EA" w:rsidRDefault="005A22EA" w:rsidP="00B948E0">
      <w:r>
        <w:separator/>
      </w:r>
    </w:p>
  </w:endnote>
  <w:endnote w:type="continuationSeparator" w:id="0">
    <w:p w:rsidR="005A22EA" w:rsidRDefault="005A22EA"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68E" w:rsidRDefault="0033668E" w:rsidP="00627EA3">
    <w:pPr>
      <w:pStyle w:val="Pta"/>
      <w:jc w:val="right"/>
    </w:pPr>
    <w:r>
      <w:rPr>
        <w:noProof/>
      </w:rPr>
      <mc:AlternateContent>
        <mc:Choice Requires="wps">
          <w:drawing>
            <wp:anchor distT="0" distB="0" distL="114300" distR="114300" simplePos="0" relativeHeight="251660288" behindDoc="0" locked="0" layoutInCell="1" allowOverlap="1" wp14:anchorId="7D5A6E60" wp14:editId="11495B07">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Rovná spojnica 4"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" strokecolor="#8064a2 [3207]" strokeweight="3pt">
              <v:shadow on="t" color="black" opacity="22937f" origin=",.5" offset="0,.63889mm"/>
              <o:lock v:ext="edit" shapetype="f"/>
            </v:line>
          </w:pict>
        </mc:Fallback>
      </mc:AlternateContent>
    </w:r>
    <w:r>
      <w:t xml:space="preserve"> </w:t>
    </w:r>
  </w:p>
  <w:p w:rsidR="0033668E" w:rsidRDefault="0033668E">
    <w:pPr>
      <w:pStyle w:val="Pta"/>
      <w:jc w:val="right"/>
    </w:pPr>
    <w:r>
      <w:rPr>
        <w:noProof/>
      </w:rPr>
      <w:drawing>
        <wp:anchor distT="0" distB="0" distL="114300" distR="114300" simplePos="0" relativeHeight="251661312" behindDoc="1" locked="0" layoutInCell="1" allowOverlap="1" wp14:anchorId="4635E2A6" wp14:editId="1C44E29B">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3"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sidR="00DF46FA">
      <w:rPr>
        <w:noProof/>
      </w:rPr>
      <w:t>143</w:t>
    </w:r>
    <w:r>
      <w:fldChar w:fldCharType="end"/>
    </w:r>
  </w:p>
  <w:p w:rsidR="0033668E" w:rsidRPr="00627EA3" w:rsidRDefault="0033668E" w:rsidP="00627EA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2EA" w:rsidRDefault="005A22EA" w:rsidP="00B948E0">
      <w:r>
        <w:separator/>
      </w:r>
    </w:p>
  </w:footnote>
  <w:footnote w:type="continuationSeparator" w:id="0">
    <w:p w:rsidR="005A22EA" w:rsidRDefault="005A22EA" w:rsidP="00B948E0">
      <w:r>
        <w:continuationSeparator/>
      </w:r>
    </w:p>
  </w:footnote>
  <w:footnote w:id="1">
    <w:p w:rsidR="0033668E" w:rsidRDefault="0033668E" w:rsidP="00C35C73">
      <w:pPr>
        <w:pStyle w:val="Textpoznmkypodiarou"/>
        <w:rPr>
          <w:ins w:id="78" w:author="Gombosová Erika" w:date="2015-12-11T09:40:00Z"/>
        </w:rPr>
      </w:pPr>
      <w:ins w:id="79" w:author="Gombosová Erika" w:date="2015-12-11T09:40: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2">
    <w:p w:rsidR="0033668E" w:rsidRDefault="0033668E" w:rsidP="00C35C73">
      <w:pPr>
        <w:pStyle w:val="Textpoznmkypodiarou"/>
        <w:rPr>
          <w:ins w:id="81" w:author="Gombosová Erika" w:date="2015-12-11T09:40:00Z"/>
        </w:rPr>
      </w:pPr>
      <w:ins w:id="82" w:author="Gombosová Erika" w:date="2015-12-11T09:40: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3">
    <w:p w:rsidR="0033668E" w:rsidRDefault="0033668E" w:rsidP="00C35C73">
      <w:pPr>
        <w:pStyle w:val="Textpoznmkypodiarou"/>
        <w:rPr>
          <w:ins w:id="103" w:author="Gombosová Erika" w:date="2015-12-11T09:40:00Z"/>
        </w:rPr>
      </w:pPr>
      <w:ins w:id="104" w:author="Gombosová Erika" w:date="2015-12-11T09:40: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4">
    <w:p w:rsidR="0033668E" w:rsidRDefault="0033668E" w:rsidP="00C35C73">
      <w:pPr>
        <w:pStyle w:val="Textpoznmkypodiarou"/>
        <w:rPr>
          <w:ins w:id="123" w:author="Gombosová Erika" w:date="2015-12-11T09:40:00Z"/>
        </w:rPr>
      </w:pPr>
      <w:ins w:id="124" w:author="Gombosová Erika" w:date="2015-12-11T09:40: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5">
    <w:p w:rsidR="0033668E" w:rsidRDefault="0033668E" w:rsidP="00C35C73">
      <w:pPr>
        <w:pStyle w:val="Textpoznmkypodiarou"/>
        <w:rPr>
          <w:ins w:id="190" w:author="Gombosová Erika" w:date="2015-12-11T09:41:00Z"/>
        </w:rPr>
      </w:pPr>
      <w:ins w:id="191" w:author="Gombosová Erika" w:date="2015-12-11T09:41: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6">
    <w:p w:rsidR="0033668E" w:rsidRDefault="0033668E" w:rsidP="00C35C73">
      <w:pPr>
        <w:pStyle w:val="Textpoznmkypodiarou"/>
        <w:rPr>
          <w:ins w:id="210" w:author="Gombosová Erika" w:date="2015-12-11T09:41:00Z"/>
        </w:rPr>
      </w:pPr>
      <w:ins w:id="211" w:author="Gombosová Erika" w:date="2015-12-11T09:41: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7">
    <w:p w:rsidR="0033668E" w:rsidRDefault="0033668E" w:rsidP="00C35C73">
      <w:pPr>
        <w:pStyle w:val="Textpoznmkypodiarou"/>
        <w:rPr>
          <w:ins w:id="274" w:author="Gombosová Erika" w:date="2015-12-11T09:41:00Z"/>
        </w:rPr>
      </w:pPr>
      <w:ins w:id="275" w:author="Gombosová Erika" w:date="2015-12-11T09:41: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8">
    <w:p w:rsidR="0033668E" w:rsidRDefault="0033668E" w:rsidP="00C35C73">
      <w:pPr>
        <w:pStyle w:val="Textpoznmkypodiarou"/>
        <w:rPr>
          <w:ins w:id="294" w:author="Gombosová Erika" w:date="2015-12-11T09:41:00Z"/>
        </w:rPr>
      </w:pPr>
      <w:ins w:id="295" w:author="Gombosová Erika" w:date="2015-12-11T09:41: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9">
    <w:p w:rsidR="0033668E" w:rsidRDefault="0033668E" w:rsidP="00C35C73">
      <w:pPr>
        <w:pStyle w:val="Textpoznmkypodiarou"/>
        <w:rPr>
          <w:ins w:id="359" w:author="Gombosová Erika" w:date="2015-12-11T09:41:00Z"/>
        </w:rPr>
      </w:pPr>
      <w:ins w:id="360" w:author="Gombosová Erika" w:date="2015-12-11T09:41: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10">
    <w:p w:rsidR="0033668E" w:rsidRDefault="0033668E" w:rsidP="00C35C73">
      <w:pPr>
        <w:pStyle w:val="Textpoznmkypodiarou"/>
        <w:rPr>
          <w:ins w:id="379" w:author="Gombosová Erika" w:date="2015-12-11T09:41:00Z"/>
        </w:rPr>
      </w:pPr>
      <w:ins w:id="380" w:author="Gombosová Erika" w:date="2015-12-11T09:41: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11">
    <w:p w:rsidR="0033668E" w:rsidRDefault="0033668E" w:rsidP="00C35C73">
      <w:pPr>
        <w:pStyle w:val="Textpoznmkypodiarou"/>
        <w:rPr>
          <w:ins w:id="444" w:author="Gombosová Erika" w:date="2015-12-11T09:42:00Z"/>
        </w:rPr>
      </w:pPr>
      <w:ins w:id="445" w:author="Gombosová Erika" w:date="2015-12-11T09:42: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12">
    <w:p w:rsidR="0033668E" w:rsidRDefault="0033668E" w:rsidP="00C35C73">
      <w:pPr>
        <w:pStyle w:val="Textpoznmkypodiarou"/>
        <w:rPr>
          <w:ins w:id="464" w:author="Gombosová Erika" w:date="2015-12-11T09:42:00Z"/>
        </w:rPr>
      </w:pPr>
      <w:ins w:id="465" w:author="Gombosová Erika" w:date="2015-12-11T09:42: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13">
    <w:p w:rsidR="0033668E" w:rsidRDefault="0033668E" w:rsidP="00C35C73">
      <w:pPr>
        <w:pStyle w:val="Textpoznmkypodiarou"/>
        <w:rPr>
          <w:ins w:id="532" w:author="Gombosová Erika" w:date="2015-12-11T09:43:00Z"/>
        </w:rPr>
      </w:pPr>
      <w:ins w:id="533" w:author="Gombosová Erika" w:date="2015-12-11T09:43: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14">
    <w:p w:rsidR="0033668E" w:rsidRDefault="0033668E" w:rsidP="00C35C73">
      <w:pPr>
        <w:pStyle w:val="Textpoznmkypodiarou"/>
        <w:rPr>
          <w:ins w:id="552" w:author="Gombosová Erika" w:date="2015-12-11T09:43:00Z"/>
        </w:rPr>
      </w:pPr>
      <w:ins w:id="553" w:author="Gombosová Erika" w:date="2015-12-11T09:43: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15">
    <w:p w:rsidR="0033668E" w:rsidRDefault="0033668E" w:rsidP="00C35C73">
      <w:pPr>
        <w:pStyle w:val="Textpoznmkypodiarou"/>
        <w:rPr>
          <w:ins w:id="618" w:author="Gombosová Erika" w:date="2015-12-11T09:44:00Z"/>
        </w:rPr>
      </w:pPr>
      <w:ins w:id="619" w:author="Gombosová Erika" w:date="2015-12-11T09:44: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16">
    <w:p w:rsidR="0033668E" w:rsidRDefault="0033668E" w:rsidP="00C35C73">
      <w:pPr>
        <w:pStyle w:val="Textpoznmkypodiarou"/>
        <w:rPr>
          <w:ins w:id="638" w:author="Gombosová Erika" w:date="2015-12-11T09:44:00Z"/>
        </w:rPr>
      </w:pPr>
      <w:ins w:id="639" w:author="Gombosová Erika" w:date="2015-12-11T09:44: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17">
    <w:p w:rsidR="0033668E" w:rsidRDefault="0033668E" w:rsidP="00840116">
      <w:pPr>
        <w:pStyle w:val="Textpoznmkypodiarou"/>
        <w:rPr>
          <w:ins w:id="1072" w:author="Hudec Branislav" w:date="2015-12-29T11:12:00Z"/>
        </w:rPr>
      </w:pPr>
      <w:ins w:id="1073" w:author="Hudec Branislav" w:date="2015-12-29T11:12: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18">
    <w:p w:rsidR="0033668E" w:rsidRDefault="0033668E" w:rsidP="00840116">
      <w:pPr>
        <w:pStyle w:val="Textpoznmkypodiarou"/>
        <w:rPr>
          <w:ins w:id="1092" w:author="Hudec Branislav" w:date="2015-12-29T11:12:00Z"/>
        </w:rPr>
      </w:pPr>
      <w:ins w:id="1093" w:author="Hudec Branislav" w:date="2015-12-29T11:12: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19">
    <w:p w:rsidR="0033668E" w:rsidRDefault="0033668E" w:rsidP="004E2338">
      <w:pPr>
        <w:pStyle w:val="Textpoznmkypodiarou"/>
        <w:rPr>
          <w:ins w:id="1380" w:author="Hudec Branislav" w:date="2015-12-29T11:30:00Z"/>
        </w:rPr>
      </w:pPr>
      <w:ins w:id="1381" w:author="Hudec Branislav" w:date="2015-12-29T11:30: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20">
    <w:p w:rsidR="0033668E" w:rsidRDefault="0033668E" w:rsidP="004E2338">
      <w:pPr>
        <w:pStyle w:val="Textpoznmkypodiarou"/>
        <w:rPr>
          <w:ins w:id="1400" w:author="Hudec Branislav" w:date="2015-12-29T11:30:00Z"/>
        </w:rPr>
      </w:pPr>
      <w:ins w:id="1401" w:author="Hudec Branislav" w:date="2015-12-29T11:30: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21">
    <w:p w:rsidR="0033668E" w:rsidRDefault="0033668E" w:rsidP="00E92290">
      <w:pPr>
        <w:pStyle w:val="Textpoznmkypodiarou"/>
        <w:rPr>
          <w:ins w:id="1700" w:author="Hudec Branislav" w:date="2015-12-29T11:49:00Z"/>
        </w:rPr>
      </w:pPr>
      <w:ins w:id="1701" w:author="Hudec Branislav" w:date="2015-12-29T11:49: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22">
    <w:p w:rsidR="0033668E" w:rsidRDefault="0033668E" w:rsidP="00E92290">
      <w:pPr>
        <w:pStyle w:val="Textpoznmkypodiarou"/>
        <w:rPr>
          <w:ins w:id="1720" w:author="Hudec Branislav" w:date="2015-12-29T11:49:00Z"/>
        </w:rPr>
      </w:pPr>
      <w:ins w:id="1721" w:author="Hudec Branislav" w:date="2015-12-29T11:49: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23">
    <w:p w:rsidR="0033668E" w:rsidRDefault="0033668E" w:rsidP="00A200F4">
      <w:pPr>
        <w:pStyle w:val="Textpoznmkypodiarou"/>
        <w:rPr>
          <w:ins w:id="1998" w:author="Hudec Branislav" w:date="2015-12-29T11:18:00Z"/>
        </w:rPr>
      </w:pPr>
      <w:ins w:id="1999" w:author="Hudec Branislav" w:date="2015-12-29T11:18: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24">
    <w:p w:rsidR="0033668E" w:rsidRDefault="0033668E" w:rsidP="00A200F4">
      <w:pPr>
        <w:pStyle w:val="Textpoznmkypodiarou"/>
        <w:rPr>
          <w:ins w:id="2018" w:author="Hudec Branislav" w:date="2015-12-29T11:18:00Z"/>
        </w:rPr>
      </w:pPr>
      <w:ins w:id="2019" w:author="Hudec Branislav" w:date="2015-12-29T11:18: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25">
    <w:p w:rsidR="0033668E" w:rsidRDefault="0033668E" w:rsidP="00C35C73">
      <w:pPr>
        <w:pStyle w:val="Textpoznmkypodiarou"/>
        <w:rPr>
          <w:ins w:id="2054" w:author="Gombosová Erika" w:date="2015-12-11T09:45:00Z"/>
        </w:rPr>
      </w:pPr>
      <w:ins w:id="2055" w:author="Gombosová Erika" w:date="2015-12-11T09:45: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26">
    <w:p w:rsidR="0033668E" w:rsidRDefault="0033668E" w:rsidP="00C35C73">
      <w:pPr>
        <w:pStyle w:val="Textpoznmkypodiarou"/>
        <w:rPr>
          <w:ins w:id="2074" w:author="Gombosová Erika" w:date="2015-12-11T09:45:00Z"/>
        </w:rPr>
      </w:pPr>
      <w:ins w:id="2075" w:author="Gombosová Erika" w:date="2015-12-11T09:45: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27">
    <w:p w:rsidR="0033668E" w:rsidRDefault="0033668E" w:rsidP="00C35C73">
      <w:pPr>
        <w:pStyle w:val="Textpoznmkypodiarou"/>
        <w:rPr>
          <w:ins w:id="2139" w:author="Gombosová Erika" w:date="2015-12-11T09:45:00Z"/>
        </w:rPr>
      </w:pPr>
      <w:ins w:id="2140" w:author="Gombosová Erika" w:date="2015-12-11T09:45: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28">
    <w:p w:rsidR="0033668E" w:rsidRDefault="0033668E" w:rsidP="00C35C73">
      <w:pPr>
        <w:pStyle w:val="Textpoznmkypodiarou"/>
        <w:rPr>
          <w:ins w:id="2159" w:author="Gombosová Erika" w:date="2015-12-11T09:45:00Z"/>
        </w:rPr>
      </w:pPr>
      <w:ins w:id="2160" w:author="Gombosová Erika" w:date="2015-12-11T09:45: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29">
    <w:p w:rsidR="0033668E" w:rsidRDefault="0033668E" w:rsidP="00C35C73">
      <w:pPr>
        <w:pStyle w:val="Textpoznmkypodiarou"/>
        <w:rPr>
          <w:ins w:id="2225" w:author="Gombosová Erika" w:date="2015-12-11T09:46:00Z"/>
        </w:rPr>
      </w:pPr>
      <w:ins w:id="2226" w:author="Gombosová Erika" w:date="2015-12-11T09:46: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30">
    <w:p w:rsidR="0033668E" w:rsidRDefault="0033668E" w:rsidP="00C35C73">
      <w:pPr>
        <w:pStyle w:val="Textpoznmkypodiarou"/>
        <w:rPr>
          <w:ins w:id="2245" w:author="Gombosová Erika" w:date="2015-12-11T09:46:00Z"/>
        </w:rPr>
      </w:pPr>
      <w:ins w:id="2246" w:author="Gombosová Erika" w:date="2015-12-11T09:46: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31">
    <w:p w:rsidR="0033668E" w:rsidRDefault="0033668E" w:rsidP="00E2408D">
      <w:pPr>
        <w:pStyle w:val="Textpoznmkypodiarou"/>
        <w:rPr>
          <w:ins w:id="2311" w:author="Gombosová Erika" w:date="2015-12-11T09:46:00Z"/>
        </w:rPr>
      </w:pPr>
      <w:ins w:id="2312" w:author="Gombosová Erika" w:date="2015-12-11T09:46: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32">
    <w:p w:rsidR="0033668E" w:rsidRDefault="0033668E" w:rsidP="00E2408D">
      <w:pPr>
        <w:pStyle w:val="Textpoznmkypodiarou"/>
        <w:rPr>
          <w:ins w:id="2331" w:author="Gombosová Erika" w:date="2015-12-11T09:46:00Z"/>
        </w:rPr>
      </w:pPr>
      <w:ins w:id="2332" w:author="Gombosová Erika" w:date="2015-12-11T09:46: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33">
    <w:p w:rsidR="0033668E" w:rsidRDefault="0033668E" w:rsidP="00E2408D">
      <w:pPr>
        <w:pStyle w:val="Textpoznmkypodiarou"/>
        <w:rPr>
          <w:ins w:id="2397" w:author="Gombosová Erika" w:date="2015-12-11T09:47:00Z"/>
        </w:rPr>
      </w:pPr>
      <w:ins w:id="2398" w:author="Gombosová Erika" w:date="2015-12-11T09:47: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34">
    <w:p w:rsidR="0033668E" w:rsidRDefault="0033668E" w:rsidP="00E2408D">
      <w:pPr>
        <w:pStyle w:val="Textpoznmkypodiarou"/>
        <w:rPr>
          <w:ins w:id="2417" w:author="Gombosová Erika" w:date="2015-12-11T09:47:00Z"/>
        </w:rPr>
      </w:pPr>
      <w:ins w:id="2418" w:author="Gombosová Erika" w:date="2015-12-11T09:47: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35">
    <w:p w:rsidR="0033668E" w:rsidRDefault="0033668E" w:rsidP="00E2408D">
      <w:pPr>
        <w:pStyle w:val="Textpoznmkypodiarou"/>
        <w:rPr>
          <w:ins w:id="2483" w:author="Gombosová Erika" w:date="2015-12-11T09:47:00Z"/>
        </w:rPr>
      </w:pPr>
      <w:ins w:id="2484" w:author="Gombosová Erika" w:date="2015-12-11T09:47: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36">
    <w:p w:rsidR="0033668E" w:rsidRDefault="0033668E" w:rsidP="00E2408D">
      <w:pPr>
        <w:pStyle w:val="Textpoznmkypodiarou"/>
        <w:rPr>
          <w:ins w:id="2503" w:author="Gombosová Erika" w:date="2015-12-11T09:47:00Z"/>
        </w:rPr>
      </w:pPr>
      <w:ins w:id="2504" w:author="Gombosová Erika" w:date="2015-12-11T09:47: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37">
    <w:p w:rsidR="0033668E" w:rsidRDefault="0033668E" w:rsidP="00E2408D">
      <w:pPr>
        <w:pStyle w:val="Textpoznmkypodiarou"/>
        <w:rPr>
          <w:ins w:id="2569" w:author="Gombosová Erika" w:date="2015-12-11T09:47:00Z"/>
        </w:rPr>
      </w:pPr>
      <w:ins w:id="2570" w:author="Gombosová Erika" w:date="2015-12-11T09:47: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38">
    <w:p w:rsidR="0033668E" w:rsidRDefault="0033668E" w:rsidP="00E2408D">
      <w:pPr>
        <w:pStyle w:val="Textpoznmkypodiarou"/>
        <w:rPr>
          <w:ins w:id="2589" w:author="Gombosová Erika" w:date="2015-12-11T09:47:00Z"/>
        </w:rPr>
      </w:pPr>
      <w:ins w:id="2590" w:author="Gombosová Erika" w:date="2015-12-11T09:47: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39">
    <w:p w:rsidR="0033668E" w:rsidRDefault="0033668E" w:rsidP="00E2408D">
      <w:pPr>
        <w:pStyle w:val="Textpoznmkypodiarou"/>
        <w:rPr>
          <w:ins w:id="2655" w:author="Gombosová Erika" w:date="2015-12-11T09:48:00Z"/>
        </w:rPr>
      </w:pPr>
      <w:ins w:id="2656" w:author="Gombosová Erika" w:date="2015-12-11T09:48: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40">
    <w:p w:rsidR="0033668E" w:rsidRDefault="0033668E" w:rsidP="00E2408D">
      <w:pPr>
        <w:pStyle w:val="Textpoznmkypodiarou"/>
        <w:rPr>
          <w:ins w:id="2675" w:author="Gombosová Erika" w:date="2015-12-11T09:48:00Z"/>
        </w:rPr>
      </w:pPr>
      <w:ins w:id="2676" w:author="Gombosová Erika" w:date="2015-12-11T09:48: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41">
    <w:p w:rsidR="0033668E" w:rsidRDefault="0033668E" w:rsidP="00E2408D">
      <w:pPr>
        <w:pStyle w:val="Textpoznmkypodiarou"/>
        <w:rPr>
          <w:ins w:id="2740" w:author="Gombosová Erika" w:date="2015-12-11T09:48:00Z"/>
        </w:rPr>
      </w:pPr>
      <w:ins w:id="2741" w:author="Gombosová Erika" w:date="2015-12-11T09:48: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42">
    <w:p w:rsidR="0033668E" w:rsidRDefault="0033668E" w:rsidP="00E2408D">
      <w:pPr>
        <w:pStyle w:val="Textpoznmkypodiarou"/>
        <w:rPr>
          <w:ins w:id="2760" w:author="Gombosová Erika" w:date="2015-12-11T09:48:00Z"/>
        </w:rPr>
      </w:pPr>
      <w:ins w:id="2761" w:author="Gombosová Erika" w:date="2015-12-11T09:48: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43">
    <w:p w:rsidR="0033668E" w:rsidRDefault="0033668E" w:rsidP="00E2408D">
      <w:pPr>
        <w:pStyle w:val="Textpoznmkypodiarou"/>
        <w:rPr>
          <w:ins w:id="2826" w:author="Gombosová Erika" w:date="2015-12-11T09:49:00Z"/>
        </w:rPr>
      </w:pPr>
      <w:ins w:id="2827" w:author="Gombosová Erika" w:date="2015-12-11T09:49: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44">
    <w:p w:rsidR="0033668E" w:rsidRDefault="0033668E" w:rsidP="00E2408D">
      <w:pPr>
        <w:pStyle w:val="Textpoznmkypodiarou"/>
        <w:rPr>
          <w:ins w:id="2846" w:author="Gombosová Erika" w:date="2015-12-11T09:49:00Z"/>
        </w:rPr>
      </w:pPr>
      <w:ins w:id="2847" w:author="Gombosová Erika" w:date="2015-12-11T09:49: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45">
    <w:p w:rsidR="0033668E" w:rsidRDefault="0033668E" w:rsidP="00E2408D">
      <w:pPr>
        <w:pStyle w:val="Textpoznmkypodiarou"/>
        <w:rPr>
          <w:ins w:id="2913" w:author="Gombosová Erika" w:date="2015-12-11T09:49:00Z"/>
        </w:rPr>
      </w:pPr>
      <w:ins w:id="2914" w:author="Gombosová Erika" w:date="2015-12-11T09:49: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46">
    <w:p w:rsidR="0033668E" w:rsidRDefault="0033668E" w:rsidP="00E2408D">
      <w:pPr>
        <w:pStyle w:val="Textpoznmkypodiarou"/>
        <w:rPr>
          <w:ins w:id="2933" w:author="Gombosová Erika" w:date="2015-12-11T09:49:00Z"/>
        </w:rPr>
      </w:pPr>
      <w:ins w:id="2934" w:author="Gombosová Erika" w:date="2015-12-11T09:49: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47">
    <w:p w:rsidR="0033668E" w:rsidRDefault="0033668E" w:rsidP="00E2408D">
      <w:pPr>
        <w:pStyle w:val="Textpoznmkypodiarou"/>
        <w:rPr>
          <w:ins w:id="2999" w:author="Gombosová Erika" w:date="2015-12-11T09:49:00Z"/>
        </w:rPr>
      </w:pPr>
      <w:ins w:id="3000" w:author="Gombosová Erika" w:date="2015-12-11T09:49: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48">
    <w:p w:rsidR="0033668E" w:rsidRDefault="0033668E" w:rsidP="00E2408D">
      <w:pPr>
        <w:pStyle w:val="Textpoznmkypodiarou"/>
        <w:rPr>
          <w:ins w:id="3019" w:author="Gombosová Erika" w:date="2015-12-11T09:49:00Z"/>
        </w:rPr>
      </w:pPr>
      <w:ins w:id="3020" w:author="Gombosová Erika" w:date="2015-12-11T09:49: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49">
    <w:p w:rsidR="0033668E" w:rsidRDefault="0033668E" w:rsidP="00E2408D">
      <w:pPr>
        <w:pStyle w:val="Textpoznmkypodiarou"/>
        <w:rPr>
          <w:ins w:id="3084" w:author="Gombosová Erika" w:date="2015-12-11T09:50:00Z"/>
        </w:rPr>
      </w:pPr>
      <w:ins w:id="3085" w:author="Gombosová Erika" w:date="2015-12-11T09:50: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50">
    <w:p w:rsidR="0033668E" w:rsidRDefault="0033668E" w:rsidP="00E2408D">
      <w:pPr>
        <w:pStyle w:val="Textpoznmkypodiarou"/>
        <w:rPr>
          <w:ins w:id="3104" w:author="Gombosová Erika" w:date="2015-12-11T09:50:00Z"/>
        </w:rPr>
      </w:pPr>
      <w:ins w:id="3105" w:author="Gombosová Erika" w:date="2015-12-11T09:50: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51">
    <w:p w:rsidR="0033668E" w:rsidRDefault="0033668E" w:rsidP="00E2408D">
      <w:pPr>
        <w:pStyle w:val="Textpoznmkypodiarou"/>
        <w:rPr>
          <w:ins w:id="3169" w:author="Gombosová Erika" w:date="2015-12-11T09:50:00Z"/>
        </w:rPr>
      </w:pPr>
      <w:ins w:id="3170" w:author="Gombosová Erika" w:date="2015-12-11T09:50: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52">
    <w:p w:rsidR="0033668E" w:rsidRDefault="0033668E" w:rsidP="00E2408D">
      <w:pPr>
        <w:pStyle w:val="Textpoznmkypodiarou"/>
        <w:rPr>
          <w:ins w:id="3189" w:author="Gombosová Erika" w:date="2015-12-11T09:50:00Z"/>
        </w:rPr>
      </w:pPr>
      <w:ins w:id="3190" w:author="Gombosová Erika" w:date="2015-12-11T09:50: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53">
    <w:p w:rsidR="0033668E" w:rsidRDefault="0033668E" w:rsidP="00E2408D">
      <w:pPr>
        <w:pStyle w:val="Textpoznmkypodiarou"/>
        <w:rPr>
          <w:ins w:id="3256" w:author="Gombosová Erika" w:date="2015-12-11T09:50:00Z"/>
        </w:rPr>
      </w:pPr>
      <w:ins w:id="3257" w:author="Gombosová Erika" w:date="2015-12-11T09:50: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54">
    <w:p w:rsidR="0033668E" w:rsidRDefault="0033668E" w:rsidP="00E2408D">
      <w:pPr>
        <w:pStyle w:val="Textpoznmkypodiarou"/>
        <w:rPr>
          <w:ins w:id="3276" w:author="Gombosová Erika" w:date="2015-12-11T09:50:00Z"/>
        </w:rPr>
      </w:pPr>
      <w:ins w:id="3277" w:author="Gombosová Erika" w:date="2015-12-11T09:50: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55">
    <w:p w:rsidR="0033668E" w:rsidRDefault="0033668E" w:rsidP="00E2408D">
      <w:pPr>
        <w:pStyle w:val="Textpoznmkypodiarou"/>
        <w:rPr>
          <w:ins w:id="3342" w:author="Gombosová Erika" w:date="2015-12-11T09:51:00Z"/>
        </w:rPr>
      </w:pPr>
      <w:ins w:id="3343" w:author="Gombosová Erika" w:date="2015-12-11T09:51: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56">
    <w:p w:rsidR="0033668E" w:rsidRDefault="0033668E" w:rsidP="00E2408D">
      <w:pPr>
        <w:pStyle w:val="Textpoznmkypodiarou"/>
        <w:rPr>
          <w:ins w:id="3362" w:author="Gombosová Erika" w:date="2015-12-11T09:51:00Z"/>
        </w:rPr>
      </w:pPr>
      <w:ins w:id="3363" w:author="Gombosová Erika" w:date="2015-12-11T09:51: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57">
    <w:p w:rsidR="0033668E" w:rsidRDefault="0033668E" w:rsidP="00E2408D">
      <w:pPr>
        <w:pStyle w:val="Textpoznmkypodiarou"/>
        <w:rPr>
          <w:ins w:id="3427" w:author="Gombosová Erika" w:date="2015-12-11T09:51:00Z"/>
        </w:rPr>
      </w:pPr>
      <w:ins w:id="3428" w:author="Gombosová Erika" w:date="2015-12-11T09:51: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58">
    <w:p w:rsidR="0033668E" w:rsidRDefault="0033668E" w:rsidP="00E2408D">
      <w:pPr>
        <w:pStyle w:val="Textpoznmkypodiarou"/>
        <w:rPr>
          <w:ins w:id="3447" w:author="Gombosová Erika" w:date="2015-12-11T09:51:00Z"/>
        </w:rPr>
      </w:pPr>
      <w:ins w:id="3448" w:author="Gombosová Erika" w:date="2015-12-11T09:51: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59">
    <w:p w:rsidR="0033668E" w:rsidRDefault="0033668E" w:rsidP="00E2408D">
      <w:pPr>
        <w:pStyle w:val="Textpoznmkypodiarou"/>
        <w:rPr>
          <w:ins w:id="3519" w:author="Gombosová Erika" w:date="2015-12-11T09:51:00Z"/>
        </w:rPr>
      </w:pPr>
      <w:ins w:id="3520" w:author="Gombosová Erika" w:date="2015-12-11T09:51: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60">
    <w:p w:rsidR="0033668E" w:rsidRDefault="0033668E" w:rsidP="00E2408D">
      <w:pPr>
        <w:pStyle w:val="Textpoznmkypodiarou"/>
        <w:rPr>
          <w:ins w:id="3554" w:author="Gombosová Erika" w:date="2015-12-11T09:51:00Z"/>
        </w:rPr>
      </w:pPr>
      <w:ins w:id="3555" w:author="Gombosová Erika" w:date="2015-12-11T09:51: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61">
    <w:p w:rsidR="0033668E" w:rsidRDefault="0033668E" w:rsidP="00E2408D">
      <w:pPr>
        <w:pStyle w:val="Textpoznmkypodiarou"/>
        <w:rPr>
          <w:ins w:id="3638" w:author="Gombosová Erika" w:date="2015-12-11T09:52:00Z"/>
        </w:rPr>
      </w:pPr>
      <w:ins w:id="3639" w:author="Gombosová Erika" w:date="2015-12-11T09:52: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62">
    <w:p w:rsidR="0033668E" w:rsidRDefault="0033668E" w:rsidP="00E2408D">
      <w:pPr>
        <w:pStyle w:val="Textpoznmkypodiarou"/>
        <w:rPr>
          <w:ins w:id="3673" w:author="Gombosová Erika" w:date="2015-12-11T09:52:00Z"/>
        </w:rPr>
      </w:pPr>
      <w:ins w:id="3674" w:author="Gombosová Erika" w:date="2015-12-11T09:52: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63">
    <w:p w:rsidR="0033668E" w:rsidRDefault="0033668E" w:rsidP="00E2408D">
      <w:pPr>
        <w:pStyle w:val="Textpoznmkypodiarou"/>
        <w:rPr>
          <w:ins w:id="3748" w:author="Gombosová Erika" w:date="2015-12-11T09:52:00Z"/>
        </w:rPr>
      </w:pPr>
      <w:ins w:id="3749" w:author="Gombosová Erika" w:date="2015-12-11T09:52: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64">
    <w:p w:rsidR="0033668E" w:rsidRDefault="0033668E" w:rsidP="00E2408D">
      <w:pPr>
        <w:pStyle w:val="Textpoznmkypodiarou"/>
        <w:rPr>
          <w:ins w:id="3768" w:author="Gombosová Erika" w:date="2015-12-11T09:52:00Z"/>
        </w:rPr>
      </w:pPr>
      <w:ins w:id="3769" w:author="Gombosová Erika" w:date="2015-12-11T09:52: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65">
    <w:p w:rsidR="0033668E" w:rsidRDefault="0033668E" w:rsidP="00E2408D">
      <w:pPr>
        <w:pStyle w:val="Textpoznmkypodiarou"/>
        <w:rPr>
          <w:ins w:id="3834" w:author="Gombosová Erika" w:date="2015-12-11T09:52:00Z"/>
        </w:rPr>
      </w:pPr>
      <w:ins w:id="3835" w:author="Gombosová Erika" w:date="2015-12-11T09:52: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66">
    <w:p w:rsidR="0033668E" w:rsidRDefault="0033668E" w:rsidP="00E2408D">
      <w:pPr>
        <w:pStyle w:val="Textpoznmkypodiarou"/>
        <w:rPr>
          <w:ins w:id="3854" w:author="Gombosová Erika" w:date="2015-12-11T09:52:00Z"/>
        </w:rPr>
      </w:pPr>
      <w:ins w:id="3855" w:author="Gombosová Erika" w:date="2015-12-11T09:52: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67">
    <w:p w:rsidR="0033668E" w:rsidRDefault="0033668E" w:rsidP="00E2408D">
      <w:pPr>
        <w:pStyle w:val="Textpoznmkypodiarou"/>
        <w:rPr>
          <w:ins w:id="3921" w:author="Gombosová Erika" w:date="2015-12-11T09:53:00Z"/>
        </w:rPr>
      </w:pPr>
      <w:ins w:id="3922" w:author="Gombosová Erika" w:date="2015-12-11T09:53: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68">
    <w:p w:rsidR="0033668E" w:rsidRDefault="0033668E" w:rsidP="00E2408D">
      <w:pPr>
        <w:pStyle w:val="Textpoznmkypodiarou"/>
        <w:rPr>
          <w:ins w:id="3941" w:author="Gombosová Erika" w:date="2015-12-11T09:53:00Z"/>
        </w:rPr>
      </w:pPr>
      <w:ins w:id="3942" w:author="Gombosová Erika" w:date="2015-12-11T09:53: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69">
    <w:p w:rsidR="0033668E" w:rsidRDefault="0033668E" w:rsidP="00E2408D">
      <w:pPr>
        <w:pStyle w:val="Textpoznmkypodiarou"/>
        <w:rPr>
          <w:ins w:id="4034" w:author="Gombosová Erika" w:date="2015-12-11T09:53:00Z"/>
        </w:rPr>
      </w:pPr>
      <w:ins w:id="4035" w:author="Gombosová Erika" w:date="2015-12-11T09:53: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70">
    <w:p w:rsidR="0033668E" w:rsidRDefault="0033668E" w:rsidP="00E2408D">
      <w:pPr>
        <w:pStyle w:val="Textpoznmkypodiarou"/>
        <w:rPr>
          <w:ins w:id="4054" w:author="Gombosová Erika" w:date="2015-12-11T09:53:00Z"/>
        </w:rPr>
      </w:pPr>
      <w:ins w:id="4055" w:author="Gombosová Erika" w:date="2015-12-11T09:53: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71">
    <w:p w:rsidR="0033668E" w:rsidRDefault="0033668E" w:rsidP="00E2408D">
      <w:pPr>
        <w:pStyle w:val="Textpoznmkypodiarou"/>
        <w:rPr>
          <w:ins w:id="4121" w:author="Gombosová Erika" w:date="2015-12-11T09:53:00Z"/>
        </w:rPr>
      </w:pPr>
      <w:ins w:id="4122" w:author="Gombosová Erika" w:date="2015-12-11T09:53: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72">
    <w:p w:rsidR="0033668E" w:rsidRDefault="0033668E" w:rsidP="00E2408D">
      <w:pPr>
        <w:pStyle w:val="Textpoznmkypodiarou"/>
        <w:rPr>
          <w:ins w:id="4141" w:author="Gombosová Erika" w:date="2015-12-11T09:53:00Z"/>
        </w:rPr>
      </w:pPr>
      <w:ins w:id="4142" w:author="Gombosová Erika" w:date="2015-12-11T09:53: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73">
    <w:p w:rsidR="0033668E" w:rsidRDefault="0033668E" w:rsidP="00E2408D">
      <w:pPr>
        <w:pStyle w:val="Textpoznmkypodiarou"/>
        <w:rPr>
          <w:ins w:id="4233" w:author="Gombosová Erika" w:date="2015-12-11T09:53:00Z"/>
        </w:rPr>
      </w:pPr>
      <w:ins w:id="4234" w:author="Gombosová Erika" w:date="2015-12-11T09:53: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74">
    <w:p w:rsidR="0033668E" w:rsidRDefault="0033668E" w:rsidP="00E2408D">
      <w:pPr>
        <w:pStyle w:val="Textpoznmkypodiarou"/>
        <w:rPr>
          <w:ins w:id="4253" w:author="Gombosová Erika" w:date="2015-12-11T09:53:00Z"/>
        </w:rPr>
      </w:pPr>
      <w:ins w:id="4254" w:author="Gombosová Erika" w:date="2015-12-11T09:53: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75">
    <w:p w:rsidR="0033668E" w:rsidRDefault="0033668E" w:rsidP="00E2408D">
      <w:pPr>
        <w:pStyle w:val="Textpoznmkypodiarou"/>
        <w:rPr>
          <w:ins w:id="4318" w:author="Gombosová Erika" w:date="2015-12-11T09:54:00Z"/>
        </w:rPr>
      </w:pPr>
      <w:ins w:id="4319" w:author="Gombosová Erika" w:date="2015-12-11T09:54: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76">
    <w:p w:rsidR="0033668E" w:rsidRDefault="0033668E" w:rsidP="00E2408D">
      <w:pPr>
        <w:pStyle w:val="Textpoznmkypodiarou"/>
        <w:rPr>
          <w:ins w:id="4338" w:author="Gombosová Erika" w:date="2015-12-11T09:54:00Z"/>
        </w:rPr>
      </w:pPr>
      <w:ins w:id="4339" w:author="Gombosová Erika" w:date="2015-12-11T09:54: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77">
    <w:p w:rsidR="0033668E" w:rsidRDefault="0033668E" w:rsidP="00E2408D">
      <w:pPr>
        <w:pStyle w:val="Textpoznmkypodiarou"/>
        <w:rPr>
          <w:ins w:id="4403" w:author="Gombosová Erika" w:date="2015-12-11T09:54:00Z"/>
        </w:rPr>
      </w:pPr>
      <w:ins w:id="4404" w:author="Gombosová Erika" w:date="2015-12-11T09:54: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78">
    <w:p w:rsidR="0033668E" w:rsidRDefault="0033668E" w:rsidP="00E2408D">
      <w:pPr>
        <w:pStyle w:val="Textpoznmkypodiarou"/>
        <w:rPr>
          <w:ins w:id="4423" w:author="Gombosová Erika" w:date="2015-12-11T09:54:00Z"/>
        </w:rPr>
      </w:pPr>
      <w:ins w:id="4424" w:author="Gombosová Erika" w:date="2015-12-11T09:54: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79">
    <w:p w:rsidR="0033668E" w:rsidRDefault="0033668E" w:rsidP="00E2408D">
      <w:pPr>
        <w:pStyle w:val="Textpoznmkypodiarou"/>
        <w:rPr>
          <w:ins w:id="4488" w:author="Gombosová Erika" w:date="2015-12-11T09:54:00Z"/>
        </w:rPr>
      </w:pPr>
      <w:ins w:id="4489" w:author="Gombosová Erika" w:date="2015-12-11T09:54: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80">
    <w:p w:rsidR="0033668E" w:rsidRDefault="0033668E" w:rsidP="00E2408D">
      <w:pPr>
        <w:pStyle w:val="Textpoznmkypodiarou"/>
        <w:rPr>
          <w:ins w:id="4508" w:author="Gombosová Erika" w:date="2015-12-11T09:54:00Z"/>
        </w:rPr>
      </w:pPr>
      <w:ins w:id="4509" w:author="Gombosová Erika" w:date="2015-12-11T09:54: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81">
    <w:p w:rsidR="0033668E" w:rsidRDefault="0033668E" w:rsidP="00E2408D">
      <w:pPr>
        <w:pStyle w:val="Textpoznmkypodiarou"/>
        <w:rPr>
          <w:ins w:id="4573" w:author="Gombosová Erika" w:date="2015-12-11T09:55:00Z"/>
        </w:rPr>
      </w:pPr>
      <w:ins w:id="4574" w:author="Gombosová Erika" w:date="2015-12-11T09:55: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82">
    <w:p w:rsidR="0033668E" w:rsidRDefault="0033668E" w:rsidP="00E2408D">
      <w:pPr>
        <w:pStyle w:val="Textpoznmkypodiarou"/>
        <w:rPr>
          <w:ins w:id="4593" w:author="Gombosová Erika" w:date="2015-12-11T09:55:00Z"/>
        </w:rPr>
      </w:pPr>
      <w:ins w:id="4594" w:author="Gombosová Erika" w:date="2015-12-11T09:55: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83">
    <w:p w:rsidR="0033668E" w:rsidRDefault="0033668E" w:rsidP="004B5937">
      <w:pPr>
        <w:pStyle w:val="Textpoznmkypodiarou"/>
        <w:rPr>
          <w:ins w:id="4659" w:author="Gombosová Erika" w:date="2015-12-11T09:55:00Z"/>
        </w:rPr>
      </w:pPr>
      <w:ins w:id="4660" w:author="Gombosová Erika" w:date="2015-12-11T09:55: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84">
    <w:p w:rsidR="0033668E" w:rsidRDefault="0033668E" w:rsidP="00E2408D">
      <w:pPr>
        <w:pStyle w:val="Textpoznmkypodiarou"/>
        <w:rPr>
          <w:ins w:id="4679" w:author="Gombosová Erika" w:date="2015-12-11T09:55:00Z"/>
        </w:rPr>
      </w:pPr>
      <w:ins w:id="4680" w:author="Gombosová Erika" w:date="2015-12-11T09:55: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 w:id="85">
    <w:p w:rsidR="0033668E" w:rsidRDefault="0033668E" w:rsidP="00E2408D">
      <w:pPr>
        <w:pStyle w:val="Textpoznmkypodiarou"/>
        <w:rPr>
          <w:ins w:id="4745" w:author="Gombosová Erika" w:date="2015-12-11T09:55:00Z"/>
        </w:rPr>
      </w:pPr>
      <w:ins w:id="4746" w:author="Gombosová Erika" w:date="2015-12-11T09:55:00Z">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86">
    <w:p w:rsidR="0033668E" w:rsidRDefault="0033668E" w:rsidP="00E2408D">
      <w:pPr>
        <w:pStyle w:val="Textpoznmkypodiarou"/>
        <w:rPr>
          <w:ins w:id="4765" w:author="Gombosová Erika" w:date="2015-12-11T09:55:00Z"/>
        </w:rPr>
      </w:pPr>
      <w:ins w:id="4766" w:author="Gombosová Erika" w:date="2015-12-11T09:55:00Z">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68E" w:rsidRDefault="0033668E" w:rsidP="0045303B">
    <w:pPr>
      <w:pStyle w:val="Hlavika"/>
    </w:pPr>
    <w:r>
      <w:rPr>
        <w:noProof/>
      </w:rPr>
      <mc:AlternateContent>
        <mc:Choice Requires="wps">
          <w:drawing>
            <wp:anchor distT="0" distB="0" distL="114300" distR="114300" simplePos="0" relativeHeight="251663360" behindDoc="0" locked="0" layoutInCell="1" allowOverlap="1" wp14:anchorId="4020D813" wp14:editId="470E178F">
              <wp:simplePos x="0" y="0"/>
              <wp:positionH relativeFrom="column">
                <wp:posOffset>-4445</wp:posOffset>
              </wp:positionH>
              <wp:positionV relativeFrom="paragraph">
                <wp:posOffset>135255</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id="Rovná spojnica 2"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" strokecolor="#8064a2 [3207]" strokeweight="3pt">
              <v:shadow on="t" color="black" opacity="22937f" origin=",.5" offset="0,.63889mm"/>
            </v:line>
          </w:pict>
        </mc:Fallback>
      </mc:AlternateContent>
    </w:r>
  </w:p>
  <w:sdt>
    <w:sdtPr>
      <w:rPr>
        <w:szCs w:val="20"/>
      </w:rPr>
      <w:id w:val="2070840989"/>
      <w:placeholder>
        <w:docPart w:val="8858508C65D442ABB4F417697D0C6B36"/>
      </w:placeholder>
      <w:date w:fullDate="2016-02-11T00:00:00Z">
        <w:dateFormat w:val="dd.MM.yyyy"/>
        <w:lid w:val="sk-SK"/>
        <w:storeMappedDataAs w:val="dateTime"/>
        <w:calendar w:val="gregorian"/>
      </w:date>
    </w:sdtPr>
    <w:sdtContent>
      <w:p w:rsidR="0033668E" w:rsidRPr="0045303B" w:rsidRDefault="00DF46FA" w:rsidP="0045303B">
        <w:pPr>
          <w:pStyle w:val="Hlavika"/>
          <w:jc w:val="right"/>
        </w:pPr>
        <w:del w:id="4812" w:author="Tibor Barna" w:date="2016-02-11T11:43:00Z">
          <w:r w:rsidDel="00DF46FA">
            <w:rPr>
              <w:szCs w:val="20"/>
            </w:rPr>
            <w:delText>22.12.2014</w:delText>
          </w:r>
        </w:del>
        <w:ins w:id="4813" w:author="Tibor Barna" w:date="2016-02-11T11:43:00Z">
          <w:r>
            <w:rPr>
              <w:szCs w:val="20"/>
            </w:rPr>
            <w:t>11.02.2016</w:t>
          </w:r>
        </w:ins>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686B0B83"/>
    <w:multiLevelType w:val="hybridMultilevel"/>
    <w:tmpl w:val="C1B61A54"/>
    <w:lvl w:ilvl="0" w:tplc="78F0122E">
      <w:start w:val="1"/>
      <w:numFmt w:val="decimal"/>
      <w:lvlText w:val="%1."/>
      <w:lvlJc w:val="left"/>
      <w:pPr>
        <w:ind w:left="360" w:hanging="360"/>
      </w:pPr>
      <w:rPr>
        <w:rFonts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6">
    <w:nsid w:val="781E74F3"/>
    <w:multiLevelType w:val="hybridMultilevel"/>
    <w:tmpl w:val="DA68870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0"/>
  </w:num>
  <w:num w:numId="4">
    <w:abstractNumId w:val="5"/>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13234"/>
    <w:rsid w:val="00050728"/>
    <w:rsid w:val="0005203E"/>
    <w:rsid w:val="000540CE"/>
    <w:rsid w:val="00066390"/>
    <w:rsid w:val="00066955"/>
    <w:rsid w:val="00071088"/>
    <w:rsid w:val="00071CD7"/>
    <w:rsid w:val="00081BD0"/>
    <w:rsid w:val="000B15D0"/>
    <w:rsid w:val="000B69FD"/>
    <w:rsid w:val="000C1AA0"/>
    <w:rsid w:val="000D298C"/>
    <w:rsid w:val="000D6B86"/>
    <w:rsid w:val="000E2AA4"/>
    <w:rsid w:val="001147BD"/>
    <w:rsid w:val="00116F61"/>
    <w:rsid w:val="00131745"/>
    <w:rsid w:val="001456C1"/>
    <w:rsid w:val="0014641E"/>
    <w:rsid w:val="0015233E"/>
    <w:rsid w:val="001622F7"/>
    <w:rsid w:val="001660C6"/>
    <w:rsid w:val="00173917"/>
    <w:rsid w:val="00177098"/>
    <w:rsid w:val="00180EA1"/>
    <w:rsid w:val="001873B5"/>
    <w:rsid w:val="001B12DC"/>
    <w:rsid w:val="001B27DA"/>
    <w:rsid w:val="001B6E9F"/>
    <w:rsid w:val="001C513F"/>
    <w:rsid w:val="001D4B25"/>
    <w:rsid w:val="001E5462"/>
    <w:rsid w:val="001F0193"/>
    <w:rsid w:val="00214D92"/>
    <w:rsid w:val="002259C4"/>
    <w:rsid w:val="00225A05"/>
    <w:rsid w:val="0024138B"/>
    <w:rsid w:val="00246970"/>
    <w:rsid w:val="00256687"/>
    <w:rsid w:val="00274479"/>
    <w:rsid w:val="002A1E17"/>
    <w:rsid w:val="002A537C"/>
    <w:rsid w:val="002B7A90"/>
    <w:rsid w:val="002D65BD"/>
    <w:rsid w:val="002E611C"/>
    <w:rsid w:val="002E7F32"/>
    <w:rsid w:val="002E7F66"/>
    <w:rsid w:val="0030330B"/>
    <w:rsid w:val="00305EA0"/>
    <w:rsid w:val="00311B78"/>
    <w:rsid w:val="00314A6E"/>
    <w:rsid w:val="003215D7"/>
    <w:rsid w:val="003244EF"/>
    <w:rsid w:val="003364CC"/>
    <w:rsid w:val="0033668E"/>
    <w:rsid w:val="00353BAD"/>
    <w:rsid w:val="00355D65"/>
    <w:rsid w:val="00370F52"/>
    <w:rsid w:val="0037670C"/>
    <w:rsid w:val="00377A42"/>
    <w:rsid w:val="00386CBA"/>
    <w:rsid w:val="003935E9"/>
    <w:rsid w:val="00394FEE"/>
    <w:rsid w:val="003A67E1"/>
    <w:rsid w:val="003A73FF"/>
    <w:rsid w:val="003B0DFE"/>
    <w:rsid w:val="003B1B69"/>
    <w:rsid w:val="003B2F8A"/>
    <w:rsid w:val="003B61C8"/>
    <w:rsid w:val="003B69BD"/>
    <w:rsid w:val="003C2544"/>
    <w:rsid w:val="003D0894"/>
    <w:rsid w:val="003D568C"/>
    <w:rsid w:val="003E72A0"/>
    <w:rsid w:val="003E7A8E"/>
    <w:rsid w:val="003F7258"/>
    <w:rsid w:val="00400EE4"/>
    <w:rsid w:val="00410CF4"/>
    <w:rsid w:val="00410DC8"/>
    <w:rsid w:val="00416E2D"/>
    <w:rsid w:val="00422853"/>
    <w:rsid w:val="00431EE0"/>
    <w:rsid w:val="00432B14"/>
    <w:rsid w:val="00432DF1"/>
    <w:rsid w:val="0043575B"/>
    <w:rsid w:val="004445A9"/>
    <w:rsid w:val="004470FB"/>
    <w:rsid w:val="0045303B"/>
    <w:rsid w:val="00475DC9"/>
    <w:rsid w:val="0047775E"/>
    <w:rsid w:val="00477B8E"/>
    <w:rsid w:val="00490AF9"/>
    <w:rsid w:val="00493F0A"/>
    <w:rsid w:val="004A0829"/>
    <w:rsid w:val="004A0E2B"/>
    <w:rsid w:val="004B5937"/>
    <w:rsid w:val="004C1071"/>
    <w:rsid w:val="004C271B"/>
    <w:rsid w:val="004C2ABA"/>
    <w:rsid w:val="004E2120"/>
    <w:rsid w:val="004E2338"/>
    <w:rsid w:val="004E3ABD"/>
    <w:rsid w:val="004E650F"/>
    <w:rsid w:val="005122F6"/>
    <w:rsid w:val="00526B68"/>
    <w:rsid w:val="00541FF5"/>
    <w:rsid w:val="005800C7"/>
    <w:rsid w:val="00580A58"/>
    <w:rsid w:val="00582C8E"/>
    <w:rsid w:val="00586FDB"/>
    <w:rsid w:val="00595875"/>
    <w:rsid w:val="005A22EA"/>
    <w:rsid w:val="005B49EF"/>
    <w:rsid w:val="005C4FD8"/>
    <w:rsid w:val="005D51B8"/>
    <w:rsid w:val="005F1C3F"/>
    <w:rsid w:val="005F5B71"/>
    <w:rsid w:val="00613E14"/>
    <w:rsid w:val="00622D7A"/>
    <w:rsid w:val="00627EA3"/>
    <w:rsid w:val="006479DF"/>
    <w:rsid w:val="00660DCB"/>
    <w:rsid w:val="0066641F"/>
    <w:rsid w:val="006719A0"/>
    <w:rsid w:val="00681464"/>
    <w:rsid w:val="006852E9"/>
    <w:rsid w:val="00687102"/>
    <w:rsid w:val="00697B85"/>
    <w:rsid w:val="006A3E0F"/>
    <w:rsid w:val="006A496E"/>
    <w:rsid w:val="006A5157"/>
    <w:rsid w:val="006A7DF2"/>
    <w:rsid w:val="006C4A7F"/>
    <w:rsid w:val="006C6A25"/>
    <w:rsid w:val="006D082A"/>
    <w:rsid w:val="006D3B82"/>
    <w:rsid w:val="006F15B4"/>
    <w:rsid w:val="00726163"/>
    <w:rsid w:val="00744A1E"/>
    <w:rsid w:val="007508E4"/>
    <w:rsid w:val="0076414C"/>
    <w:rsid w:val="00765555"/>
    <w:rsid w:val="00771CC6"/>
    <w:rsid w:val="00777F4F"/>
    <w:rsid w:val="0078017B"/>
    <w:rsid w:val="00782970"/>
    <w:rsid w:val="00786DE9"/>
    <w:rsid w:val="00794FDC"/>
    <w:rsid w:val="007A60EF"/>
    <w:rsid w:val="007C0184"/>
    <w:rsid w:val="007F0D9A"/>
    <w:rsid w:val="00801225"/>
    <w:rsid w:val="00802A5E"/>
    <w:rsid w:val="00803014"/>
    <w:rsid w:val="00807413"/>
    <w:rsid w:val="008109A4"/>
    <w:rsid w:val="00815734"/>
    <w:rsid w:val="008205E0"/>
    <w:rsid w:val="00821013"/>
    <w:rsid w:val="00840116"/>
    <w:rsid w:val="0084259A"/>
    <w:rsid w:val="0084554C"/>
    <w:rsid w:val="0084743A"/>
    <w:rsid w:val="00863E65"/>
    <w:rsid w:val="00865E76"/>
    <w:rsid w:val="00871367"/>
    <w:rsid w:val="00873FA3"/>
    <w:rsid w:val="008743E6"/>
    <w:rsid w:val="008806AC"/>
    <w:rsid w:val="00897484"/>
    <w:rsid w:val="008A1CF0"/>
    <w:rsid w:val="008A20CF"/>
    <w:rsid w:val="008A4CDD"/>
    <w:rsid w:val="008C271F"/>
    <w:rsid w:val="008C58A6"/>
    <w:rsid w:val="008D0F9C"/>
    <w:rsid w:val="008E18C8"/>
    <w:rsid w:val="008E5703"/>
    <w:rsid w:val="008E627D"/>
    <w:rsid w:val="008F2627"/>
    <w:rsid w:val="0090110D"/>
    <w:rsid w:val="00911D80"/>
    <w:rsid w:val="00912362"/>
    <w:rsid w:val="0092115C"/>
    <w:rsid w:val="00926284"/>
    <w:rsid w:val="00960261"/>
    <w:rsid w:val="009606FA"/>
    <w:rsid w:val="009728A0"/>
    <w:rsid w:val="00977CF6"/>
    <w:rsid w:val="009836CF"/>
    <w:rsid w:val="009B421D"/>
    <w:rsid w:val="009D04D0"/>
    <w:rsid w:val="009E0DC8"/>
    <w:rsid w:val="009E2AA7"/>
    <w:rsid w:val="00A01CEC"/>
    <w:rsid w:val="00A06F34"/>
    <w:rsid w:val="00A13E80"/>
    <w:rsid w:val="00A144AE"/>
    <w:rsid w:val="00A200F4"/>
    <w:rsid w:val="00A40D80"/>
    <w:rsid w:val="00A46A14"/>
    <w:rsid w:val="00A520FC"/>
    <w:rsid w:val="00A569D4"/>
    <w:rsid w:val="00A64ECB"/>
    <w:rsid w:val="00A9254C"/>
    <w:rsid w:val="00A92ECB"/>
    <w:rsid w:val="00A94B2A"/>
    <w:rsid w:val="00AB755C"/>
    <w:rsid w:val="00AB79AD"/>
    <w:rsid w:val="00AE6C4D"/>
    <w:rsid w:val="00AF1662"/>
    <w:rsid w:val="00AF6DA0"/>
    <w:rsid w:val="00B12061"/>
    <w:rsid w:val="00B1360B"/>
    <w:rsid w:val="00B214DD"/>
    <w:rsid w:val="00B315E9"/>
    <w:rsid w:val="00B34F78"/>
    <w:rsid w:val="00B42345"/>
    <w:rsid w:val="00B4284E"/>
    <w:rsid w:val="00B45EAB"/>
    <w:rsid w:val="00B5079A"/>
    <w:rsid w:val="00B53B4A"/>
    <w:rsid w:val="00B645CA"/>
    <w:rsid w:val="00B65088"/>
    <w:rsid w:val="00B660B0"/>
    <w:rsid w:val="00B66BB6"/>
    <w:rsid w:val="00B713AF"/>
    <w:rsid w:val="00B748D6"/>
    <w:rsid w:val="00B86FC1"/>
    <w:rsid w:val="00B948E0"/>
    <w:rsid w:val="00BA13ED"/>
    <w:rsid w:val="00BA4376"/>
    <w:rsid w:val="00BA5B06"/>
    <w:rsid w:val="00BB2644"/>
    <w:rsid w:val="00BB5C53"/>
    <w:rsid w:val="00BC1ADC"/>
    <w:rsid w:val="00BC4BAC"/>
    <w:rsid w:val="00BD77E9"/>
    <w:rsid w:val="00BE46B3"/>
    <w:rsid w:val="00BF4803"/>
    <w:rsid w:val="00BF4995"/>
    <w:rsid w:val="00C11731"/>
    <w:rsid w:val="00C13AF9"/>
    <w:rsid w:val="00C214B6"/>
    <w:rsid w:val="00C348A2"/>
    <w:rsid w:val="00C35C73"/>
    <w:rsid w:val="00C42DC0"/>
    <w:rsid w:val="00C53567"/>
    <w:rsid w:val="00C6439D"/>
    <w:rsid w:val="00C71D0A"/>
    <w:rsid w:val="00C7625A"/>
    <w:rsid w:val="00C76F19"/>
    <w:rsid w:val="00C858E3"/>
    <w:rsid w:val="00C92BF0"/>
    <w:rsid w:val="00CA208E"/>
    <w:rsid w:val="00CA378C"/>
    <w:rsid w:val="00CA722F"/>
    <w:rsid w:val="00CB33DE"/>
    <w:rsid w:val="00CB451E"/>
    <w:rsid w:val="00CB584E"/>
    <w:rsid w:val="00CC055E"/>
    <w:rsid w:val="00CC5092"/>
    <w:rsid w:val="00CC78C8"/>
    <w:rsid w:val="00CD2B96"/>
    <w:rsid w:val="00CD3D13"/>
    <w:rsid w:val="00CD4054"/>
    <w:rsid w:val="00CE38C5"/>
    <w:rsid w:val="00CE7535"/>
    <w:rsid w:val="00D05350"/>
    <w:rsid w:val="00D11736"/>
    <w:rsid w:val="00D12E0B"/>
    <w:rsid w:val="00D17CFD"/>
    <w:rsid w:val="00D434C3"/>
    <w:rsid w:val="00D5558B"/>
    <w:rsid w:val="00D61BB6"/>
    <w:rsid w:val="00D71A7B"/>
    <w:rsid w:val="00D71BDB"/>
    <w:rsid w:val="00D73F93"/>
    <w:rsid w:val="00D86DA2"/>
    <w:rsid w:val="00D9095F"/>
    <w:rsid w:val="00D90CF6"/>
    <w:rsid w:val="00DA216B"/>
    <w:rsid w:val="00DA43E0"/>
    <w:rsid w:val="00DB0798"/>
    <w:rsid w:val="00DB3113"/>
    <w:rsid w:val="00DB798B"/>
    <w:rsid w:val="00DE5422"/>
    <w:rsid w:val="00DE7449"/>
    <w:rsid w:val="00DF46FA"/>
    <w:rsid w:val="00DF500F"/>
    <w:rsid w:val="00E17943"/>
    <w:rsid w:val="00E2408D"/>
    <w:rsid w:val="00E40766"/>
    <w:rsid w:val="00E52D37"/>
    <w:rsid w:val="00E5416A"/>
    <w:rsid w:val="00E56356"/>
    <w:rsid w:val="00E701EB"/>
    <w:rsid w:val="00E742C1"/>
    <w:rsid w:val="00E74EA1"/>
    <w:rsid w:val="00E7702D"/>
    <w:rsid w:val="00E92290"/>
    <w:rsid w:val="00EB7E0A"/>
    <w:rsid w:val="00EE70FE"/>
    <w:rsid w:val="00F0607A"/>
    <w:rsid w:val="00F10B9D"/>
    <w:rsid w:val="00F24095"/>
    <w:rsid w:val="00F24AE5"/>
    <w:rsid w:val="00F25529"/>
    <w:rsid w:val="00F27075"/>
    <w:rsid w:val="00F30253"/>
    <w:rsid w:val="00F426CF"/>
    <w:rsid w:val="00F4407E"/>
    <w:rsid w:val="00F60497"/>
    <w:rsid w:val="00F64F3B"/>
    <w:rsid w:val="00F67358"/>
    <w:rsid w:val="00F82685"/>
    <w:rsid w:val="00F83000"/>
    <w:rsid w:val="00F854AC"/>
    <w:rsid w:val="00F97E8C"/>
    <w:rsid w:val="00FC02B9"/>
    <w:rsid w:val="00FC04A6"/>
    <w:rsid w:val="00FC0F30"/>
    <w:rsid w:val="00FC28EE"/>
    <w:rsid w:val="00FD463E"/>
    <w:rsid w:val="00FF151F"/>
    <w:rsid w:val="00FF352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A64ECB"/>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val="x-none"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val="x-none"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val="x-none"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locked/>
    <w:rsid w:val="008806AC"/>
    <w:rPr>
      <w:rFonts w:ascii="Times New Roman" w:hAnsi="Times New Roman" w:cs="Times New Roman"/>
      <w:sz w:val="20"/>
      <w:szCs w:val="20"/>
      <w:lang w:val="x-none"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FF3525"/>
    <w:rPr>
      <w:rFonts w:cs="Times New Roman"/>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A64ECB"/>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val="x-none"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val="x-none"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val="x-none"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locked/>
    <w:rsid w:val="008806AC"/>
    <w:rPr>
      <w:rFonts w:ascii="Times New Roman" w:hAnsi="Times New Roman" w:cs="Times New Roman"/>
      <w:sz w:val="20"/>
      <w:szCs w:val="20"/>
      <w:lang w:val="x-none"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FF3525"/>
    <w:rPr>
      <w:rFonts w:cs="Times New Roman"/>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74222">
      <w:bodyDiv w:val="1"/>
      <w:marLeft w:val="0"/>
      <w:marRight w:val="0"/>
      <w:marTop w:val="0"/>
      <w:marBottom w:val="0"/>
      <w:divBdr>
        <w:top w:val="none" w:sz="0" w:space="0" w:color="auto"/>
        <w:left w:val="none" w:sz="0" w:space="0" w:color="auto"/>
        <w:bottom w:val="none" w:sz="0" w:space="0" w:color="auto"/>
        <w:right w:val="none" w:sz="0" w:space="0" w:color="auto"/>
      </w:divBdr>
    </w:div>
    <w:div w:id="45885096">
      <w:bodyDiv w:val="1"/>
      <w:marLeft w:val="0"/>
      <w:marRight w:val="0"/>
      <w:marTop w:val="0"/>
      <w:marBottom w:val="0"/>
      <w:divBdr>
        <w:top w:val="none" w:sz="0" w:space="0" w:color="auto"/>
        <w:left w:val="none" w:sz="0" w:space="0" w:color="auto"/>
        <w:bottom w:val="none" w:sz="0" w:space="0" w:color="auto"/>
        <w:right w:val="none" w:sz="0" w:space="0" w:color="auto"/>
      </w:divBdr>
    </w:div>
    <w:div w:id="130947325">
      <w:bodyDiv w:val="1"/>
      <w:marLeft w:val="0"/>
      <w:marRight w:val="0"/>
      <w:marTop w:val="0"/>
      <w:marBottom w:val="0"/>
      <w:divBdr>
        <w:top w:val="none" w:sz="0" w:space="0" w:color="auto"/>
        <w:left w:val="none" w:sz="0" w:space="0" w:color="auto"/>
        <w:bottom w:val="none" w:sz="0" w:space="0" w:color="auto"/>
        <w:right w:val="none" w:sz="0" w:space="0" w:color="auto"/>
      </w:divBdr>
    </w:div>
    <w:div w:id="187329019">
      <w:marLeft w:val="0"/>
      <w:marRight w:val="0"/>
      <w:marTop w:val="0"/>
      <w:marBottom w:val="0"/>
      <w:divBdr>
        <w:top w:val="none" w:sz="0" w:space="0" w:color="auto"/>
        <w:left w:val="none" w:sz="0" w:space="0" w:color="auto"/>
        <w:bottom w:val="none" w:sz="0" w:space="0" w:color="auto"/>
        <w:right w:val="none" w:sz="0" w:space="0" w:color="auto"/>
      </w:divBdr>
    </w:div>
    <w:div w:id="187329020">
      <w:marLeft w:val="0"/>
      <w:marRight w:val="0"/>
      <w:marTop w:val="0"/>
      <w:marBottom w:val="0"/>
      <w:divBdr>
        <w:top w:val="none" w:sz="0" w:space="0" w:color="auto"/>
        <w:left w:val="none" w:sz="0" w:space="0" w:color="auto"/>
        <w:bottom w:val="none" w:sz="0" w:space="0" w:color="auto"/>
        <w:right w:val="none" w:sz="0" w:space="0" w:color="auto"/>
      </w:divBdr>
    </w:div>
    <w:div w:id="187329021">
      <w:marLeft w:val="0"/>
      <w:marRight w:val="0"/>
      <w:marTop w:val="0"/>
      <w:marBottom w:val="0"/>
      <w:divBdr>
        <w:top w:val="none" w:sz="0" w:space="0" w:color="auto"/>
        <w:left w:val="none" w:sz="0" w:space="0" w:color="auto"/>
        <w:bottom w:val="none" w:sz="0" w:space="0" w:color="auto"/>
        <w:right w:val="none" w:sz="0" w:space="0" w:color="auto"/>
      </w:divBdr>
    </w:div>
    <w:div w:id="187329022">
      <w:marLeft w:val="0"/>
      <w:marRight w:val="0"/>
      <w:marTop w:val="0"/>
      <w:marBottom w:val="0"/>
      <w:divBdr>
        <w:top w:val="none" w:sz="0" w:space="0" w:color="auto"/>
        <w:left w:val="none" w:sz="0" w:space="0" w:color="auto"/>
        <w:bottom w:val="none" w:sz="0" w:space="0" w:color="auto"/>
        <w:right w:val="none" w:sz="0" w:space="0" w:color="auto"/>
      </w:divBdr>
    </w:div>
    <w:div w:id="187329023">
      <w:marLeft w:val="0"/>
      <w:marRight w:val="0"/>
      <w:marTop w:val="0"/>
      <w:marBottom w:val="0"/>
      <w:divBdr>
        <w:top w:val="none" w:sz="0" w:space="0" w:color="auto"/>
        <w:left w:val="none" w:sz="0" w:space="0" w:color="auto"/>
        <w:bottom w:val="none" w:sz="0" w:space="0" w:color="auto"/>
        <w:right w:val="none" w:sz="0" w:space="0" w:color="auto"/>
      </w:divBdr>
    </w:div>
    <w:div w:id="187329024">
      <w:marLeft w:val="0"/>
      <w:marRight w:val="0"/>
      <w:marTop w:val="0"/>
      <w:marBottom w:val="0"/>
      <w:divBdr>
        <w:top w:val="none" w:sz="0" w:space="0" w:color="auto"/>
        <w:left w:val="none" w:sz="0" w:space="0" w:color="auto"/>
        <w:bottom w:val="none" w:sz="0" w:space="0" w:color="auto"/>
        <w:right w:val="none" w:sz="0" w:space="0" w:color="auto"/>
      </w:divBdr>
    </w:div>
    <w:div w:id="187329025">
      <w:marLeft w:val="0"/>
      <w:marRight w:val="0"/>
      <w:marTop w:val="0"/>
      <w:marBottom w:val="0"/>
      <w:divBdr>
        <w:top w:val="none" w:sz="0" w:space="0" w:color="auto"/>
        <w:left w:val="none" w:sz="0" w:space="0" w:color="auto"/>
        <w:bottom w:val="none" w:sz="0" w:space="0" w:color="auto"/>
        <w:right w:val="none" w:sz="0" w:space="0" w:color="auto"/>
      </w:divBdr>
    </w:div>
    <w:div w:id="187329026">
      <w:marLeft w:val="0"/>
      <w:marRight w:val="0"/>
      <w:marTop w:val="0"/>
      <w:marBottom w:val="0"/>
      <w:divBdr>
        <w:top w:val="none" w:sz="0" w:space="0" w:color="auto"/>
        <w:left w:val="none" w:sz="0" w:space="0" w:color="auto"/>
        <w:bottom w:val="none" w:sz="0" w:space="0" w:color="auto"/>
        <w:right w:val="none" w:sz="0" w:space="0" w:color="auto"/>
      </w:divBdr>
    </w:div>
    <w:div w:id="187329027">
      <w:marLeft w:val="0"/>
      <w:marRight w:val="0"/>
      <w:marTop w:val="0"/>
      <w:marBottom w:val="0"/>
      <w:divBdr>
        <w:top w:val="none" w:sz="0" w:space="0" w:color="auto"/>
        <w:left w:val="none" w:sz="0" w:space="0" w:color="auto"/>
        <w:bottom w:val="none" w:sz="0" w:space="0" w:color="auto"/>
        <w:right w:val="none" w:sz="0" w:space="0" w:color="auto"/>
      </w:divBdr>
    </w:div>
    <w:div w:id="187329028">
      <w:marLeft w:val="0"/>
      <w:marRight w:val="0"/>
      <w:marTop w:val="0"/>
      <w:marBottom w:val="0"/>
      <w:divBdr>
        <w:top w:val="none" w:sz="0" w:space="0" w:color="auto"/>
        <w:left w:val="none" w:sz="0" w:space="0" w:color="auto"/>
        <w:bottom w:val="none" w:sz="0" w:space="0" w:color="auto"/>
        <w:right w:val="none" w:sz="0" w:space="0" w:color="auto"/>
      </w:divBdr>
    </w:div>
    <w:div w:id="187329029">
      <w:marLeft w:val="0"/>
      <w:marRight w:val="0"/>
      <w:marTop w:val="0"/>
      <w:marBottom w:val="0"/>
      <w:divBdr>
        <w:top w:val="none" w:sz="0" w:space="0" w:color="auto"/>
        <w:left w:val="none" w:sz="0" w:space="0" w:color="auto"/>
        <w:bottom w:val="none" w:sz="0" w:space="0" w:color="auto"/>
        <w:right w:val="none" w:sz="0" w:space="0" w:color="auto"/>
      </w:divBdr>
    </w:div>
    <w:div w:id="187329030">
      <w:marLeft w:val="0"/>
      <w:marRight w:val="0"/>
      <w:marTop w:val="0"/>
      <w:marBottom w:val="0"/>
      <w:divBdr>
        <w:top w:val="none" w:sz="0" w:space="0" w:color="auto"/>
        <w:left w:val="none" w:sz="0" w:space="0" w:color="auto"/>
        <w:bottom w:val="none" w:sz="0" w:space="0" w:color="auto"/>
        <w:right w:val="none" w:sz="0" w:space="0" w:color="auto"/>
      </w:divBdr>
    </w:div>
    <w:div w:id="187329031">
      <w:marLeft w:val="0"/>
      <w:marRight w:val="0"/>
      <w:marTop w:val="0"/>
      <w:marBottom w:val="0"/>
      <w:divBdr>
        <w:top w:val="none" w:sz="0" w:space="0" w:color="auto"/>
        <w:left w:val="none" w:sz="0" w:space="0" w:color="auto"/>
        <w:bottom w:val="none" w:sz="0" w:space="0" w:color="auto"/>
        <w:right w:val="none" w:sz="0" w:space="0" w:color="auto"/>
      </w:divBdr>
    </w:div>
    <w:div w:id="187329032">
      <w:marLeft w:val="0"/>
      <w:marRight w:val="0"/>
      <w:marTop w:val="0"/>
      <w:marBottom w:val="0"/>
      <w:divBdr>
        <w:top w:val="none" w:sz="0" w:space="0" w:color="auto"/>
        <w:left w:val="none" w:sz="0" w:space="0" w:color="auto"/>
        <w:bottom w:val="none" w:sz="0" w:space="0" w:color="auto"/>
        <w:right w:val="none" w:sz="0" w:space="0" w:color="auto"/>
      </w:divBdr>
    </w:div>
    <w:div w:id="187329033">
      <w:marLeft w:val="0"/>
      <w:marRight w:val="0"/>
      <w:marTop w:val="0"/>
      <w:marBottom w:val="0"/>
      <w:divBdr>
        <w:top w:val="none" w:sz="0" w:space="0" w:color="auto"/>
        <w:left w:val="none" w:sz="0" w:space="0" w:color="auto"/>
        <w:bottom w:val="none" w:sz="0" w:space="0" w:color="auto"/>
        <w:right w:val="none" w:sz="0" w:space="0" w:color="auto"/>
      </w:divBdr>
    </w:div>
    <w:div w:id="187329034">
      <w:marLeft w:val="0"/>
      <w:marRight w:val="0"/>
      <w:marTop w:val="0"/>
      <w:marBottom w:val="0"/>
      <w:divBdr>
        <w:top w:val="none" w:sz="0" w:space="0" w:color="auto"/>
        <w:left w:val="none" w:sz="0" w:space="0" w:color="auto"/>
        <w:bottom w:val="none" w:sz="0" w:space="0" w:color="auto"/>
        <w:right w:val="none" w:sz="0" w:space="0" w:color="auto"/>
      </w:divBdr>
    </w:div>
    <w:div w:id="187329035">
      <w:marLeft w:val="0"/>
      <w:marRight w:val="0"/>
      <w:marTop w:val="0"/>
      <w:marBottom w:val="0"/>
      <w:divBdr>
        <w:top w:val="none" w:sz="0" w:space="0" w:color="auto"/>
        <w:left w:val="none" w:sz="0" w:space="0" w:color="auto"/>
        <w:bottom w:val="none" w:sz="0" w:space="0" w:color="auto"/>
        <w:right w:val="none" w:sz="0" w:space="0" w:color="auto"/>
      </w:divBdr>
    </w:div>
    <w:div w:id="187329036">
      <w:marLeft w:val="0"/>
      <w:marRight w:val="0"/>
      <w:marTop w:val="0"/>
      <w:marBottom w:val="0"/>
      <w:divBdr>
        <w:top w:val="none" w:sz="0" w:space="0" w:color="auto"/>
        <w:left w:val="none" w:sz="0" w:space="0" w:color="auto"/>
        <w:bottom w:val="none" w:sz="0" w:space="0" w:color="auto"/>
        <w:right w:val="none" w:sz="0" w:space="0" w:color="auto"/>
      </w:divBdr>
    </w:div>
    <w:div w:id="187329037">
      <w:marLeft w:val="0"/>
      <w:marRight w:val="0"/>
      <w:marTop w:val="0"/>
      <w:marBottom w:val="0"/>
      <w:divBdr>
        <w:top w:val="none" w:sz="0" w:space="0" w:color="auto"/>
        <w:left w:val="none" w:sz="0" w:space="0" w:color="auto"/>
        <w:bottom w:val="none" w:sz="0" w:space="0" w:color="auto"/>
        <w:right w:val="none" w:sz="0" w:space="0" w:color="auto"/>
      </w:divBdr>
    </w:div>
    <w:div w:id="187329038">
      <w:marLeft w:val="0"/>
      <w:marRight w:val="0"/>
      <w:marTop w:val="0"/>
      <w:marBottom w:val="0"/>
      <w:divBdr>
        <w:top w:val="none" w:sz="0" w:space="0" w:color="auto"/>
        <w:left w:val="none" w:sz="0" w:space="0" w:color="auto"/>
        <w:bottom w:val="none" w:sz="0" w:space="0" w:color="auto"/>
        <w:right w:val="none" w:sz="0" w:space="0" w:color="auto"/>
      </w:divBdr>
    </w:div>
    <w:div w:id="187329039">
      <w:marLeft w:val="0"/>
      <w:marRight w:val="0"/>
      <w:marTop w:val="0"/>
      <w:marBottom w:val="0"/>
      <w:divBdr>
        <w:top w:val="none" w:sz="0" w:space="0" w:color="auto"/>
        <w:left w:val="none" w:sz="0" w:space="0" w:color="auto"/>
        <w:bottom w:val="none" w:sz="0" w:space="0" w:color="auto"/>
        <w:right w:val="none" w:sz="0" w:space="0" w:color="auto"/>
      </w:divBdr>
    </w:div>
    <w:div w:id="187329040">
      <w:marLeft w:val="0"/>
      <w:marRight w:val="0"/>
      <w:marTop w:val="0"/>
      <w:marBottom w:val="0"/>
      <w:divBdr>
        <w:top w:val="none" w:sz="0" w:space="0" w:color="auto"/>
        <w:left w:val="none" w:sz="0" w:space="0" w:color="auto"/>
        <w:bottom w:val="none" w:sz="0" w:space="0" w:color="auto"/>
        <w:right w:val="none" w:sz="0" w:space="0" w:color="auto"/>
      </w:divBdr>
    </w:div>
    <w:div w:id="187329041">
      <w:marLeft w:val="0"/>
      <w:marRight w:val="0"/>
      <w:marTop w:val="0"/>
      <w:marBottom w:val="0"/>
      <w:divBdr>
        <w:top w:val="none" w:sz="0" w:space="0" w:color="auto"/>
        <w:left w:val="none" w:sz="0" w:space="0" w:color="auto"/>
        <w:bottom w:val="none" w:sz="0" w:space="0" w:color="auto"/>
        <w:right w:val="none" w:sz="0" w:space="0" w:color="auto"/>
      </w:divBdr>
    </w:div>
    <w:div w:id="187329042">
      <w:marLeft w:val="0"/>
      <w:marRight w:val="0"/>
      <w:marTop w:val="0"/>
      <w:marBottom w:val="0"/>
      <w:divBdr>
        <w:top w:val="none" w:sz="0" w:space="0" w:color="auto"/>
        <w:left w:val="none" w:sz="0" w:space="0" w:color="auto"/>
        <w:bottom w:val="none" w:sz="0" w:space="0" w:color="auto"/>
        <w:right w:val="none" w:sz="0" w:space="0" w:color="auto"/>
      </w:divBdr>
    </w:div>
    <w:div w:id="187329043">
      <w:marLeft w:val="0"/>
      <w:marRight w:val="0"/>
      <w:marTop w:val="0"/>
      <w:marBottom w:val="0"/>
      <w:divBdr>
        <w:top w:val="none" w:sz="0" w:space="0" w:color="auto"/>
        <w:left w:val="none" w:sz="0" w:space="0" w:color="auto"/>
        <w:bottom w:val="none" w:sz="0" w:space="0" w:color="auto"/>
        <w:right w:val="none" w:sz="0" w:space="0" w:color="auto"/>
      </w:divBdr>
    </w:div>
    <w:div w:id="187329044">
      <w:marLeft w:val="0"/>
      <w:marRight w:val="0"/>
      <w:marTop w:val="0"/>
      <w:marBottom w:val="0"/>
      <w:divBdr>
        <w:top w:val="none" w:sz="0" w:space="0" w:color="auto"/>
        <w:left w:val="none" w:sz="0" w:space="0" w:color="auto"/>
        <w:bottom w:val="none" w:sz="0" w:space="0" w:color="auto"/>
        <w:right w:val="none" w:sz="0" w:space="0" w:color="auto"/>
      </w:divBdr>
    </w:div>
    <w:div w:id="187329045">
      <w:marLeft w:val="0"/>
      <w:marRight w:val="0"/>
      <w:marTop w:val="0"/>
      <w:marBottom w:val="0"/>
      <w:divBdr>
        <w:top w:val="none" w:sz="0" w:space="0" w:color="auto"/>
        <w:left w:val="none" w:sz="0" w:space="0" w:color="auto"/>
        <w:bottom w:val="none" w:sz="0" w:space="0" w:color="auto"/>
        <w:right w:val="none" w:sz="0" w:space="0" w:color="auto"/>
      </w:divBdr>
    </w:div>
    <w:div w:id="187329046">
      <w:marLeft w:val="0"/>
      <w:marRight w:val="0"/>
      <w:marTop w:val="0"/>
      <w:marBottom w:val="0"/>
      <w:divBdr>
        <w:top w:val="none" w:sz="0" w:space="0" w:color="auto"/>
        <w:left w:val="none" w:sz="0" w:space="0" w:color="auto"/>
        <w:bottom w:val="none" w:sz="0" w:space="0" w:color="auto"/>
        <w:right w:val="none" w:sz="0" w:space="0" w:color="auto"/>
      </w:divBdr>
    </w:div>
    <w:div w:id="187329047">
      <w:marLeft w:val="0"/>
      <w:marRight w:val="0"/>
      <w:marTop w:val="0"/>
      <w:marBottom w:val="0"/>
      <w:divBdr>
        <w:top w:val="none" w:sz="0" w:space="0" w:color="auto"/>
        <w:left w:val="none" w:sz="0" w:space="0" w:color="auto"/>
        <w:bottom w:val="none" w:sz="0" w:space="0" w:color="auto"/>
        <w:right w:val="none" w:sz="0" w:space="0" w:color="auto"/>
      </w:divBdr>
    </w:div>
    <w:div w:id="187329048">
      <w:marLeft w:val="0"/>
      <w:marRight w:val="0"/>
      <w:marTop w:val="0"/>
      <w:marBottom w:val="0"/>
      <w:divBdr>
        <w:top w:val="none" w:sz="0" w:space="0" w:color="auto"/>
        <w:left w:val="none" w:sz="0" w:space="0" w:color="auto"/>
        <w:bottom w:val="none" w:sz="0" w:space="0" w:color="auto"/>
        <w:right w:val="none" w:sz="0" w:space="0" w:color="auto"/>
      </w:divBdr>
    </w:div>
    <w:div w:id="187329049">
      <w:marLeft w:val="0"/>
      <w:marRight w:val="0"/>
      <w:marTop w:val="0"/>
      <w:marBottom w:val="0"/>
      <w:divBdr>
        <w:top w:val="none" w:sz="0" w:space="0" w:color="auto"/>
        <w:left w:val="none" w:sz="0" w:space="0" w:color="auto"/>
        <w:bottom w:val="none" w:sz="0" w:space="0" w:color="auto"/>
        <w:right w:val="none" w:sz="0" w:space="0" w:color="auto"/>
      </w:divBdr>
    </w:div>
    <w:div w:id="199174311">
      <w:bodyDiv w:val="1"/>
      <w:marLeft w:val="0"/>
      <w:marRight w:val="0"/>
      <w:marTop w:val="0"/>
      <w:marBottom w:val="0"/>
      <w:divBdr>
        <w:top w:val="none" w:sz="0" w:space="0" w:color="auto"/>
        <w:left w:val="none" w:sz="0" w:space="0" w:color="auto"/>
        <w:bottom w:val="none" w:sz="0" w:space="0" w:color="auto"/>
        <w:right w:val="none" w:sz="0" w:space="0" w:color="auto"/>
      </w:divBdr>
    </w:div>
    <w:div w:id="268587664">
      <w:bodyDiv w:val="1"/>
      <w:marLeft w:val="0"/>
      <w:marRight w:val="0"/>
      <w:marTop w:val="0"/>
      <w:marBottom w:val="0"/>
      <w:divBdr>
        <w:top w:val="none" w:sz="0" w:space="0" w:color="auto"/>
        <w:left w:val="none" w:sz="0" w:space="0" w:color="auto"/>
        <w:bottom w:val="none" w:sz="0" w:space="0" w:color="auto"/>
        <w:right w:val="none" w:sz="0" w:space="0" w:color="auto"/>
      </w:divBdr>
    </w:div>
    <w:div w:id="312376409">
      <w:bodyDiv w:val="1"/>
      <w:marLeft w:val="0"/>
      <w:marRight w:val="0"/>
      <w:marTop w:val="0"/>
      <w:marBottom w:val="0"/>
      <w:divBdr>
        <w:top w:val="none" w:sz="0" w:space="0" w:color="auto"/>
        <w:left w:val="none" w:sz="0" w:space="0" w:color="auto"/>
        <w:bottom w:val="none" w:sz="0" w:space="0" w:color="auto"/>
        <w:right w:val="none" w:sz="0" w:space="0" w:color="auto"/>
      </w:divBdr>
    </w:div>
    <w:div w:id="321199855">
      <w:bodyDiv w:val="1"/>
      <w:marLeft w:val="0"/>
      <w:marRight w:val="0"/>
      <w:marTop w:val="0"/>
      <w:marBottom w:val="0"/>
      <w:divBdr>
        <w:top w:val="none" w:sz="0" w:space="0" w:color="auto"/>
        <w:left w:val="none" w:sz="0" w:space="0" w:color="auto"/>
        <w:bottom w:val="none" w:sz="0" w:space="0" w:color="auto"/>
        <w:right w:val="none" w:sz="0" w:space="0" w:color="auto"/>
      </w:divBdr>
    </w:div>
    <w:div w:id="361445419">
      <w:bodyDiv w:val="1"/>
      <w:marLeft w:val="0"/>
      <w:marRight w:val="0"/>
      <w:marTop w:val="0"/>
      <w:marBottom w:val="0"/>
      <w:divBdr>
        <w:top w:val="none" w:sz="0" w:space="0" w:color="auto"/>
        <w:left w:val="none" w:sz="0" w:space="0" w:color="auto"/>
        <w:bottom w:val="none" w:sz="0" w:space="0" w:color="auto"/>
        <w:right w:val="none" w:sz="0" w:space="0" w:color="auto"/>
      </w:divBdr>
    </w:div>
    <w:div w:id="362707160">
      <w:bodyDiv w:val="1"/>
      <w:marLeft w:val="0"/>
      <w:marRight w:val="0"/>
      <w:marTop w:val="0"/>
      <w:marBottom w:val="0"/>
      <w:divBdr>
        <w:top w:val="none" w:sz="0" w:space="0" w:color="auto"/>
        <w:left w:val="none" w:sz="0" w:space="0" w:color="auto"/>
        <w:bottom w:val="none" w:sz="0" w:space="0" w:color="auto"/>
        <w:right w:val="none" w:sz="0" w:space="0" w:color="auto"/>
      </w:divBdr>
    </w:div>
    <w:div w:id="401030123">
      <w:bodyDiv w:val="1"/>
      <w:marLeft w:val="0"/>
      <w:marRight w:val="0"/>
      <w:marTop w:val="0"/>
      <w:marBottom w:val="0"/>
      <w:divBdr>
        <w:top w:val="none" w:sz="0" w:space="0" w:color="auto"/>
        <w:left w:val="none" w:sz="0" w:space="0" w:color="auto"/>
        <w:bottom w:val="none" w:sz="0" w:space="0" w:color="auto"/>
        <w:right w:val="none" w:sz="0" w:space="0" w:color="auto"/>
      </w:divBdr>
    </w:div>
    <w:div w:id="704213221">
      <w:bodyDiv w:val="1"/>
      <w:marLeft w:val="0"/>
      <w:marRight w:val="0"/>
      <w:marTop w:val="0"/>
      <w:marBottom w:val="0"/>
      <w:divBdr>
        <w:top w:val="none" w:sz="0" w:space="0" w:color="auto"/>
        <w:left w:val="none" w:sz="0" w:space="0" w:color="auto"/>
        <w:bottom w:val="none" w:sz="0" w:space="0" w:color="auto"/>
        <w:right w:val="none" w:sz="0" w:space="0" w:color="auto"/>
      </w:divBdr>
    </w:div>
    <w:div w:id="752506402">
      <w:bodyDiv w:val="1"/>
      <w:marLeft w:val="0"/>
      <w:marRight w:val="0"/>
      <w:marTop w:val="0"/>
      <w:marBottom w:val="0"/>
      <w:divBdr>
        <w:top w:val="none" w:sz="0" w:space="0" w:color="auto"/>
        <w:left w:val="none" w:sz="0" w:space="0" w:color="auto"/>
        <w:bottom w:val="none" w:sz="0" w:space="0" w:color="auto"/>
        <w:right w:val="none" w:sz="0" w:space="0" w:color="auto"/>
      </w:divBdr>
    </w:div>
    <w:div w:id="792557809">
      <w:bodyDiv w:val="1"/>
      <w:marLeft w:val="0"/>
      <w:marRight w:val="0"/>
      <w:marTop w:val="0"/>
      <w:marBottom w:val="0"/>
      <w:divBdr>
        <w:top w:val="none" w:sz="0" w:space="0" w:color="auto"/>
        <w:left w:val="none" w:sz="0" w:space="0" w:color="auto"/>
        <w:bottom w:val="none" w:sz="0" w:space="0" w:color="auto"/>
        <w:right w:val="none" w:sz="0" w:space="0" w:color="auto"/>
      </w:divBdr>
    </w:div>
    <w:div w:id="846670431">
      <w:bodyDiv w:val="1"/>
      <w:marLeft w:val="0"/>
      <w:marRight w:val="0"/>
      <w:marTop w:val="0"/>
      <w:marBottom w:val="0"/>
      <w:divBdr>
        <w:top w:val="none" w:sz="0" w:space="0" w:color="auto"/>
        <w:left w:val="none" w:sz="0" w:space="0" w:color="auto"/>
        <w:bottom w:val="none" w:sz="0" w:space="0" w:color="auto"/>
        <w:right w:val="none" w:sz="0" w:space="0" w:color="auto"/>
      </w:divBdr>
    </w:div>
    <w:div w:id="874198828">
      <w:bodyDiv w:val="1"/>
      <w:marLeft w:val="0"/>
      <w:marRight w:val="0"/>
      <w:marTop w:val="0"/>
      <w:marBottom w:val="0"/>
      <w:divBdr>
        <w:top w:val="none" w:sz="0" w:space="0" w:color="auto"/>
        <w:left w:val="none" w:sz="0" w:space="0" w:color="auto"/>
        <w:bottom w:val="none" w:sz="0" w:space="0" w:color="auto"/>
        <w:right w:val="none" w:sz="0" w:space="0" w:color="auto"/>
      </w:divBdr>
    </w:div>
    <w:div w:id="897941018">
      <w:bodyDiv w:val="1"/>
      <w:marLeft w:val="0"/>
      <w:marRight w:val="0"/>
      <w:marTop w:val="0"/>
      <w:marBottom w:val="0"/>
      <w:divBdr>
        <w:top w:val="none" w:sz="0" w:space="0" w:color="auto"/>
        <w:left w:val="none" w:sz="0" w:space="0" w:color="auto"/>
        <w:bottom w:val="none" w:sz="0" w:space="0" w:color="auto"/>
        <w:right w:val="none" w:sz="0" w:space="0" w:color="auto"/>
      </w:divBdr>
    </w:div>
    <w:div w:id="925310032">
      <w:bodyDiv w:val="1"/>
      <w:marLeft w:val="0"/>
      <w:marRight w:val="0"/>
      <w:marTop w:val="0"/>
      <w:marBottom w:val="0"/>
      <w:divBdr>
        <w:top w:val="none" w:sz="0" w:space="0" w:color="auto"/>
        <w:left w:val="none" w:sz="0" w:space="0" w:color="auto"/>
        <w:bottom w:val="none" w:sz="0" w:space="0" w:color="auto"/>
        <w:right w:val="none" w:sz="0" w:space="0" w:color="auto"/>
      </w:divBdr>
    </w:div>
    <w:div w:id="969558418">
      <w:bodyDiv w:val="1"/>
      <w:marLeft w:val="0"/>
      <w:marRight w:val="0"/>
      <w:marTop w:val="0"/>
      <w:marBottom w:val="0"/>
      <w:divBdr>
        <w:top w:val="none" w:sz="0" w:space="0" w:color="auto"/>
        <w:left w:val="none" w:sz="0" w:space="0" w:color="auto"/>
        <w:bottom w:val="none" w:sz="0" w:space="0" w:color="auto"/>
        <w:right w:val="none" w:sz="0" w:space="0" w:color="auto"/>
      </w:divBdr>
    </w:div>
    <w:div w:id="978610249">
      <w:bodyDiv w:val="1"/>
      <w:marLeft w:val="0"/>
      <w:marRight w:val="0"/>
      <w:marTop w:val="0"/>
      <w:marBottom w:val="0"/>
      <w:divBdr>
        <w:top w:val="none" w:sz="0" w:space="0" w:color="auto"/>
        <w:left w:val="none" w:sz="0" w:space="0" w:color="auto"/>
        <w:bottom w:val="none" w:sz="0" w:space="0" w:color="auto"/>
        <w:right w:val="none" w:sz="0" w:space="0" w:color="auto"/>
      </w:divBdr>
    </w:div>
    <w:div w:id="980769034">
      <w:bodyDiv w:val="1"/>
      <w:marLeft w:val="0"/>
      <w:marRight w:val="0"/>
      <w:marTop w:val="0"/>
      <w:marBottom w:val="0"/>
      <w:divBdr>
        <w:top w:val="none" w:sz="0" w:space="0" w:color="auto"/>
        <w:left w:val="none" w:sz="0" w:space="0" w:color="auto"/>
        <w:bottom w:val="none" w:sz="0" w:space="0" w:color="auto"/>
        <w:right w:val="none" w:sz="0" w:space="0" w:color="auto"/>
      </w:divBdr>
    </w:div>
    <w:div w:id="993684175">
      <w:bodyDiv w:val="1"/>
      <w:marLeft w:val="0"/>
      <w:marRight w:val="0"/>
      <w:marTop w:val="0"/>
      <w:marBottom w:val="0"/>
      <w:divBdr>
        <w:top w:val="none" w:sz="0" w:space="0" w:color="auto"/>
        <w:left w:val="none" w:sz="0" w:space="0" w:color="auto"/>
        <w:bottom w:val="none" w:sz="0" w:space="0" w:color="auto"/>
        <w:right w:val="none" w:sz="0" w:space="0" w:color="auto"/>
      </w:divBdr>
    </w:div>
    <w:div w:id="1007706640">
      <w:bodyDiv w:val="1"/>
      <w:marLeft w:val="0"/>
      <w:marRight w:val="0"/>
      <w:marTop w:val="0"/>
      <w:marBottom w:val="0"/>
      <w:divBdr>
        <w:top w:val="none" w:sz="0" w:space="0" w:color="auto"/>
        <w:left w:val="none" w:sz="0" w:space="0" w:color="auto"/>
        <w:bottom w:val="none" w:sz="0" w:space="0" w:color="auto"/>
        <w:right w:val="none" w:sz="0" w:space="0" w:color="auto"/>
      </w:divBdr>
    </w:div>
    <w:div w:id="1016925065">
      <w:bodyDiv w:val="1"/>
      <w:marLeft w:val="0"/>
      <w:marRight w:val="0"/>
      <w:marTop w:val="0"/>
      <w:marBottom w:val="0"/>
      <w:divBdr>
        <w:top w:val="none" w:sz="0" w:space="0" w:color="auto"/>
        <w:left w:val="none" w:sz="0" w:space="0" w:color="auto"/>
        <w:bottom w:val="none" w:sz="0" w:space="0" w:color="auto"/>
        <w:right w:val="none" w:sz="0" w:space="0" w:color="auto"/>
      </w:divBdr>
    </w:div>
    <w:div w:id="1087111874">
      <w:bodyDiv w:val="1"/>
      <w:marLeft w:val="0"/>
      <w:marRight w:val="0"/>
      <w:marTop w:val="0"/>
      <w:marBottom w:val="0"/>
      <w:divBdr>
        <w:top w:val="none" w:sz="0" w:space="0" w:color="auto"/>
        <w:left w:val="none" w:sz="0" w:space="0" w:color="auto"/>
        <w:bottom w:val="none" w:sz="0" w:space="0" w:color="auto"/>
        <w:right w:val="none" w:sz="0" w:space="0" w:color="auto"/>
      </w:divBdr>
    </w:div>
    <w:div w:id="1087846255">
      <w:bodyDiv w:val="1"/>
      <w:marLeft w:val="0"/>
      <w:marRight w:val="0"/>
      <w:marTop w:val="0"/>
      <w:marBottom w:val="0"/>
      <w:divBdr>
        <w:top w:val="none" w:sz="0" w:space="0" w:color="auto"/>
        <w:left w:val="none" w:sz="0" w:space="0" w:color="auto"/>
        <w:bottom w:val="none" w:sz="0" w:space="0" w:color="auto"/>
        <w:right w:val="none" w:sz="0" w:space="0" w:color="auto"/>
      </w:divBdr>
    </w:div>
    <w:div w:id="1113401890">
      <w:bodyDiv w:val="1"/>
      <w:marLeft w:val="0"/>
      <w:marRight w:val="0"/>
      <w:marTop w:val="0"/>
      <w:marBottom w:val="0"/>
      <w:divBdr>
        <w:top w:val="none" w:sz="0" w:space="0" w:color="auto"/>
        <w:left w:val="none" w:sz="0" w:space="0" w:color="auto"/>
        <w:bottom w:val="none" w:sz="0" w:space="0" w:color="auto"/>
        <w:right w:val="none" w:sz="0" w:space="0" w:color="auto"/>
      </w:divBdr>
    </w:div>
    <w:div w:id="1175194361">
      <w:bodyDiv w:val="1"/>
      <w:marLeft w:val="0"/>
      <w:marRight w:val="0"/>
      <w:marTop w:val="0"/>
      <w:marBottom w:val="0"/>
      <w:divBdr>
        <w:top w:val="none" w:sz="0" w:space="0" w:color="auto"/>
        <w:left w:val="none" w:sz="0" w:space="0" w:color="auto"/>
        <w:bottom w:val="none" w:sz="0" w:space="0" w:color="auto"/>
        <w:right w:val="none" w:sz="0" w:space="0" w:color="auto"/>
      </w:divBdr>
    </w:div>
    <w:div w:id="1177229412">
      <w:bodyDiv w:val="1"/>
      <w:marLeft w:val="0"/>
      <w:marRight w:val="0"/>
      <w:marTop w:val="0"/>
      <w:marBottom w:val="0"/>
      <w:divBdr>
        <w:top w:val="none" w:sz="0" w:space="0" w:color="auto"/>
        <w:left w:val="none" w:sz="0" w:space="0" w:color="auto"/>
        <w:bottom w:val="none" w:sz="0" w:space="0" w:color="auto"/>
        <w:right w:val="none" w:sz="0" w:space="0" w:color="auto"/>
      </w:divBdr>
    </w:div>
    <w:div w:id="1178885314">
      <w:bodyDiv w:val="1"/>
      <w:marLeft w:val="0"/>
      <w:marRight w:val="0"/>
      <w:marTop w:val="0"/>
      <w:marBottom w:val="0"/>
      <w:divBdr>
        <w:top w:val="none" w:sz="0" w:space="0" w:color="auto"/>
        <w:left w:val="none" w:sz="0" w:space="0" w:color="auto"/>
        <w:bottom w:val="none" w:sz="0" w:space="0" w:color="auto"/>
        <w:right w:val="none" w:sz="0" w:space="0" w:color="auto"/>
      </w:divBdr>
    </w:div>
    <w:div w:id="1212497487">
      <w:bodyDiv w:val="1"/>
      <w:marLeft w:val="0"/>
      <w:marRight w:val="0"/>
      <w:marTop w:val="0"/>
      <w:marBottom w:val="0"/>
      <w:divBdr>
        <w:top w:val="none" w:sz="0" w:space="0" w:color="auto"/>
        <w:left w:val="none" w:sz="0" w:space="0" w:color="auto"/>
        <w:bottom w:val="none" w:sz="0" w:space="0" w:color="auto"/>
        <w:right w:val="none" w:sz="0" w:space="0" w:color="auto"/>
      </w:divBdr>
    </w:div>
    <w:div w:id="1219318242">
      <w:bodyDiv w:val="1"/>
      <w:marLeft w:val="0"/>
      <w:marRight w:val="0"/>
      <w:marTop w:val="0"/>
      <w:marBottom w:val="0"/>
      <w:divBdr>
        <w:top w:val="none" w:sz="0" w:space="0" w:color="auto"/>
        <w:left w:val="none" w:sz="0" w:space="0" w:color="auto"/>
        <w:bottom w:val="none" w:sz="0" w:space="0" w:color="auto"/>
        <w:right w:val="none" w:sz="0" w:space="0" w:color="auto"/>
      </w:divBdr>
    </w:div>
    <w:div w:id="1253389710">
      <w:bodyDiv w:val="1"/>
      <w:marLeft w:val="0"/>
      <w:marRight w:val="0"/>
      <w:marTop w:val="0"/>
      <w:marBottom w:val="0"/>
      <w:divBdr>
        <w:top w:val="none" w:sz="0" w:space="0" w:color="auto"/>
        <w:left w:val="none" w:sz="0" w:space="0" w:color="auto"/>
        <w:bottom w:val="none" w:sz="0" w:space="0" w:color="auto"/>
        <w:right w:val="none" w:sz="0" w:space="0" w:color="auto"/>
      </w:divBdr>
    </w:div>
    <w:div w:id="1291786522">
      <w:bodyDiv w:val="1"/>
      <w:marLeft w:val="0"/>
      <w:marRight w:val="0"/>
      <w:marTop w:val="0"/>
      <w:marBottom w:val="0"/>
      <w:divBdr>
        <w:top w:val="none" w:sz="0" w:space="0" w:color="auto"/>
        <w:left w:val="none" w:sz="0" w:space="0" w:color="auto"/>
        <w:bottom w:val="none" w:sz="0" w:space="0" w:color="auto"/>
        <w:right w:val="none" w:sz="0" w:space="0" w:color="auto"/>
      </w:divBdr>
    </w:div>
    <w:div w:id="1294095003">
      <w:bodyDiv w:val="1"/>
      <w:marLeft w:val="0"/>
      <w:marRight w:val="0"/>
      <w:marTop w:val="0"/>
      <w:marBottom w:val="0"/>
      <w:divBdr>
        <w:top w:val="none" w:sz="0" w:space="0" w:color="auto"/>
        <w:left w:val="none" w:sz="0" w:space="0" w:color="auto"/>
        <w:bottom w:val="none" w:sz="0" w:space="0" w:color="auto"/>
        <w:right w:val="none" w:sz="0" w:space="0" w:color="auto"/>
      </w:divBdr>
    </w:div>
    <w:div w:id="1338390501">
      <w:bodyDiv w:val="1"/>
      <w:marLeft w:val="0"/>
      <w:marRight w:val="0"/>
      <w:marTop w:val="0"/>
      <w:marBottom w:val="0"/>
      <w:divBdr>
        <w:top w:val="none" w:sz="0" w:space="0" w:color="auto"/>
        <w:left w:val="none" w:sz="0" w:space="0" w:color="auto"/>
        <w:bottom w:val="none" w:sz="0" w:space="0" w:color="auto"/>
        <w:right w:val="none" w:sz="0" w:space="0" w:color="auto"/>
      </w:divBdr>
    </w:div>
    <w:div w:id="1365594710">
      <w:bodyDiv w:val="1"/>
      <w:marLeft w:val="0"/>
      <w:marRight w:val="0"/>
      <w:marTop w:val="0"/>
      <w:marBottom w:val="0"/>
      <w:divBdr>
        <w:top w:val="none" w:sz="0" w:space="0" w:color="auto"/>
        <w:left w:val="none" w:sz="0" w:space="0" w:color="auto"/>
        <w:bottom w:val="none" w:sz="0" w:space="0" w:color="auto"/>
        <w:right w:val="none" w:sz="0" w:space="0" w:color="auto"/>
      </w:divBdr>
    </w:div>
    <w:div w:id="1395621013">
      <w:bodyDiv w:val="1"/>
      <w:marLeft w:val="0"/>
      <w:marRight w:val="0"/>
      <w:marTop w:val="0"/>
      <w:marBottom w:val="0"/>
      <w:divBdr>
        <w:top w:val="none" w:sz="0" w:space="0" w:color="auto"/>
        <w:left w:val="none" w:sz="0" w:space="0" w:color="auto"/>
        <w:bottom w:val="none" w:sz="0" w:space="0" w:color="auto"/>
        <w:right w:val="none" w:sz="0" w:space="0" w:color="auto"/>
      </w:divBdr>
    </w:div>
    <w:div w:id="1431269415">
      <w:bodyDiv w:val="1"/>
      <w:marLeft w:val="0"/>
      <w:marRight w:val="0"/>
      <w:marTop w:val="0"/>
      <w:marBottom w:val="0"/>
      <w:divBdr>
        <w:top w:val="none" w:sz="0" w:space="0" w:color="auto"/>
        <w:left w:val="none" w:sz="0" w:space="0" w:color="auto"/>
        <w:bottom w:val="none" w:sz="0" w:space="0" w:color="auto"/>
        <w:right w:val="none" w:sz="0" w:space="0" w:color="auto"/>
      </w:divBdr>
    </w:div>
    <w:div w:id="1455519105">
      <w:bodyDiv w:val="1"/>
      <w:marLeft w:val="0"/>
      <w:marRight w:val="0"/>
      <w:marTop w:val="0"/>
      <w:marBottom w:val="0"/>
      <w:divBdr>
        <w:top w:val="none" w:sz="0" w:space="0" w:color="auto"/>
        <w:left w:val="none" w:sz="0" w:space="0" w:color="auto"/>
        <w:bottom w:val="none" w:sz="0" w:space="0" w:color="auto"/>
        <w:right w:val="none" w:sz="0" w:space="0" w:color="auto"/>
      </w:divBdr>
    </w:div>
    <w:div w:id="1458336623">
      <w:bodyDiv w:val="1"/>
      <w:marLeft w:val="0"/>
      <w:marRight w:val="0"/>
      <w:marTop w:val="0"/>
      <w:marBottom w:val="0"/>
      <w:divBdr>
        <w:top w:val="none" w:sz="0" w:space="0" w:color="auto"/>
        <w:left w:val="none" w:sz="0" w:space="0" w:color="auto"/>
        <w:bottom w:val="none" w:sz="0" w:space="0" w:color="auto"/>
        <w:right w:val="none" w:sz="0" w:space="0" w:color="auto"/>
      </w:divBdr>
    </w:div>
    <w:div w:id="1470129839">
      <w:bodyDiv w:val="1"/>
      <w:marLeft w:val="0"/>
      <w:marRight w:val="0"/>
      <w:marTop w:val="0"/>
      <w:marBottom w:val="0"/>
      <w:divBdr>
        <w:top w:val="none" w:sz="0" w:space="0" w:color="auto"/>
        <w:left w:val="none" w:sz="0" w:space="0" w:color="auto"/>
        <w:bottom w:val="none" w:sz="0" w:space="0" w:color="auto"/>
        <w:right w:val="none" w:sz="0" w:space="0" w:color="auto"/>
      </w:divBdr>
    </w:div>
    <w:div w:id="1471678751">
      <w:bodyDiv w:val="1"/>
      <w:marLeft w:val="0"/>
      <w:marRight w:val="0"/>
      <w:marTop w:val="0"/>
      <w:marBottom w:val="0"/>
      <w:divBdr>
        <w:top w:val="none" w:sz="0" w:space="0" w:color="auto"/>
        <w:left w:val="none" w:sz="0" w:space="0" w:color="auto"/>
        <w:bottom w:val="none" w:sz="0" w:space="0" w:color="auto"/>
        <w:right w:val="none" w:sz="0" w:space="0" w:color="auto"/>
      </w:divBdr>
    </w:div>
    <w:div w:id="1583635532">
      <w:bodyDiv w:val="1"/>
      <w:marLeft w:val="0"/>
      <w:marRight w:val="0"/>
      <w:marTop w:val="0"/>
      <w:marBottom w:val="0"/>
      <w:divBdr>
        <w:top w:val="none" w:sz="0" w:space="0" w:color="auto"/>
        <w:left w:val="none" w:sz="0" w:space="0" w:color="auto"/>
        <w:bottom w:val="none" w:sz="0" w:space="0" w:color="auto"/>
        <w:right w:val="none" w:sz="0" w:space="0" w:color="auto"/>
      </w:divBdr>
    </w:div>
    <w:div w:id="1584874383">
      <w:bodyDiv w:val="1"/>
      <w:marLeft w:val="0"/>
      <w:marRight w:val="0"/>
      <w:marTop w:val="0"/>
      <w:marBottom w:val="0"/>
      <w:divBdr>
        <w:top w:val="none" w:sz="0" w:space="0" w:color="auto"/>
        <w:left w:val="none" w:sz="0" w:space="0" w:color="auto"/>
        <w:bottom w:val="none" w:sz="0" w:space="0" w:color="auto"/>
        <w:right w:val="none" w:sz="0" w:space="0" w:color="auto"/>
      </w:divBdr>
    </w:div>
    <w:div w:id="1595241803">
      <w:bodyDiv w:val="1"/>
      <w:marLeft w:val="0"/>
      <w:marRight w:val="0"/>
      <w:marTop w:val="0"/>
      <w:marBottom w:val="0"/>
      <w:divBdr>
        <w:top w:val="none" w:sz="0" w:space="0" w:color="auto"/>
        <w:left w:val="none" w:sz="0" w:space="0" w:color="auto"/>
        <w:bottom w:val="none" w:sz="0" w:space="0" w:color="auto"/>
        <w:right w:val="none" w:sz="0" w:space="0" w:color="auto"/>
      </w:divBdr>
    </w:div>
    <w:div w:id="1629163535">
      <w:bodyDiv w:val="1"/>
      <w:marLeft w:val="0"/>
      <w:marRight w:val="0"/>
      <w:marTop w:val="0"/>
      <w:marBottom w:val="0"/>
      <w:divBdr>
        <w:top w:val="none" w:sz="0" w:space="0" w:color="auto"/>
        <w:left w:val="none" w:sz="0" w:space="0" w:color="auto"/>
        <w:bottom w:val="none" w:sz="0" w:space="0" w:color="auto"/>
        <w:right w:val="none" w:sz="0" w:space="0" w:color="auto"/>
      </w:divBdr>
    </w:div>
    <w:div w:id="1669865691">
      <w:bodyDiv w:val="1"/>
      <w:marLeft w:val="0"/>
      <w:marRight w:val="0"/>
      <w:marTop w:val="0"/>
      <w:marBottom w:val="0"/>
      <w:divBdr>
        <w:top w:val="none" w:sz="0" w:space="0" w:color="auto"/>
        <w:left w:val="none" w:sz="0" w:space="0" w:color="auto"/>
        <w:bottom w:val="none" w:sz="0" w:space="0" w:color="auto"/>
        <w:right w:val="none" w:sz="0" w:space="0" w:color="auto"/>
      </w:divBdr>
    </w:div>
    <w:div w:id="1672872835">
      <w:bodyDiv w:val="1"/>
      <w:marLeft w:val="0"/>
      <w:marRight w:val="0"/>
      <w:marTop w:val="0"/>
      <w:marBottom w:val="0"/>
      <w:divBdr>
        <w:top w:val="none" w:sz="0" w:space="0" w:color="auto"/>
        <w:left w:val="none" w:sz="0" w:space="0" w:color="auto"/>
        <w:bottom w:val="none" w:sz="0" w:space="0" w:color="auto"/>
        <w:right w:val="none" w:sz="0" w:space="0" w:color="auto"/>
      </w:divBdr>
    </w:div>
    <w:div w:id="1783766407">
      <w:bodyDiv w:val="1"/>
      <w:marLeft w:val="0"/>
      <w:marRight w:val="0"/>
      <w:marTop w:val="0"/>
      <w:marBottom w:val="0"/>
      <w:divBdr>
        <w:top w:val="none" w:sz="0" w:space="0" w:color="auto"/>
        <w:left w:val="none" w:sz="0" w:space="0" w:color="auto"/>
        <w:bottom w:val="none" w:sz="0" w:space="0" w:color="auto"/>
        <w:right w:val="none" w:sz="0" w:space="0" w:color="auto"/>
      </w:divBdr>
    </w:div>
    <w:div w:id="1803187000">
      <w:bodyDiv w:val="1"/>
      <w:marLeft w:val="0"/>
      <w:marRight w:val="0"/>
      <w:marTop w:val="0"/>
      <w:marBottom w:val="0"/>
      <w:divBdr>
        <w:top w:val="none" w:sz="0" w:space="0" w:color="auto"/>
        <w:left w:val="none" w:sz="0" w:space="0" w:color="auto"/>
        <w:bottom w:val="none" w:sz="0" w:space="0" w:color="auto"/>
        <w:right w:val="none" w:sz="0" w:space="0" w:color="auto"/>
      </w:divBdr>
    </w:div>
    <w:div w:id="1890727363">
      <w:bodyDiv w:val="1"/>
      <w:marLeft w:val="0"/>
      <w:marRight w:val="0"/>
      <w:marTop w:val="0"/>
      <w:marBottom w:val="0"/>
      <w:divBdr>
        <w:top w:val="none" w:sz="0" w:space="0" w:color="auto"/>
        <w:left w:val="none" w:sz="0" w:space="0" w:color="auto"/>
        <w:bottom w:val="none" w:sz="0" w:space="0" w:color="auto"/>
        <w:right w:val="none" w:sz="0" w:space="0" w:color="auto"/>
      </w:divBdr>
    </w:div>
    <w:div w:id="1891770917">
      <w:bodyDiv w:val="1"/>
      <w:marLeft w:val="0"/>
      <w:marRight w:val="0"/>
      <w:marTop w:val="0"/>
      <w:marBottom w:val="0"/>
      <w:divBdr>
        <w:top w:val="none" w:sz="0" w:space="0" w:color="auto"/>
        <w:left w:val="none" w:sz="0" w:space="0" w:color="auto"/>
        <w:bottom w:val="none" w:sz="0" w:space="0" w:color="auto"/>
        <w:right w:val="none" w:sz="0" w:space="0" w:color="auto"/>
      </w:divBdr>
    </w:div>
    <w:div w:id="1904750583">
      <w:bodyDiv w:val="1"/>
      <w:marLeft w:val="0"/>
      <w:marRight w:val="0"/>
      <w:marTop w:val="0"/>
      <w:marBottom w:val="0"/>
      <w:divBdr>
        <w:top w:val="none" w:sz="0" w:space="0" w:color="auto"/>
        <w:left w:val="none" w:sz="0" w:space="0" w:color="auto"/>
        <w:bottom w:val="none" w:sz="0" w:space="0" w:color="auto"/>
        <w:right w:val="none" w:sz="0" w:space="0" w:color="auto"/>
      </w:divBdr>
    </w:div>
    <w:div w:id="1921022132">
      <w:bodyDiv w:val="1"/>
      <w:marLeft w:val="0"/>
      <w:marRight w:val="0"/>
      <w:marTop w:val="0"/>
      <w:marBottom w:val="0"/>
      <w:divBdr>
        <w:top w:val="none" w:sz="0" w:space="0" w:color="auto"/>
        <w:left w:val="none" w:sz="0" w:space="0" w:color="auto"/>
        <w:bottom w:val="none" w:sz="0" w:space="0" w:color="auto"/>
        <w:right w:val="none" w:sz="0" w:space="0" w:color="auto"/>
      </w:divBdr>
    </w:div>
    <w:div w:id="2008750891">
      <w:bodyDiv w:val="1"/>
      <w:marLeft w:val="0"/>
      <w:marRight w:val="0"/>
      <w:marTop w:val="0"/>
      <w:marBottom w:val="0"/>
      <w:divBdr>
        <w:top w:val="none" w:sz="0" w:space="0" w:color="auto"/>
        <w:left w:val="none" w:sz="0" w:space="0" w:color="auto"/>
        <w:bottom w:val="none" w:sz="0" w:space="0" w:color="auto"/>
        <w:right w:val="none" w:sz="0" w:space="0" w:color="auto"/>
      </w:divBdr>
    </w:div>
    <w:div w:id="2042046498">
      <w:bodyDiv w:val="1"/>
      <w:marLeft w:val="0"/>
      <w:marRight w:val="0"/>
      <w:marTop w:val="0"/>
      <w:marBottom w:val="0"/>
      <w:divBdr>
        <w:top w:val="none" w:sz="0" w:space="0" w:color="auto"/>
        <w:left w:val="none" w:sz="0" w:space="0" w:color="auto"/>
        <w:bottom w:val="none" w:sz="0" w:space="0" w:color="auto"/>
        <w:right w:val="none" w:sz="0" w:space="0" w:color="auto"/>
      </w:divBdr>
    </w:div>
    <w:div w:id="213601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9F2AC85E2C5491F97B2D99AEBE64623"/>
        <w:category>
          <w:name w:val="Všeobecné"/>
          <w:gallery w:val="placeholder"/>
        </w:category>
        <w:types>
          <w:type w:val="bbPlcHdr"/>
        </w:types>
        <w:behaviors>
          <w:behavior w:val="content"/>
        </w:behaviors>
        <w:guid w:val="{EA8CA914-16D5-41DE-8D12-6354AA9D0459}"/>
      </w:docPartPr>
      <w:docPartBody>
        <w:p w:rsidR="00373453" w:rsidRDefault="00317B1B" w:rsidP="00317B1B">
          <w:pPr>
            <w:pStyle w:val="59F2AC85E2C5491F97B2D99AEBE64623"/>
          </w:pPr>
          <w:r w:rsidRPr="00F64F3B">
            <w:rPr>
              <w:rStyle w:val="Textzstupnhosymbolu"/>
              <w:rFonts w:eastAsiaTheme="minorHAnsi"/>
            </w:rPr>
            <w:t>Vyberte položku.</w:t>
          </w:r>
        </w:p>
      </w:docPartBody>
    </w:docPart>
    <w:docPart>
      <w:docPartPr>
        <w:name w:val="0041B03DEB744B5C8AD27F5C14A1FD73"/>
        <w:category>
          <w:name w:val="Všeobecné"/>
          <w:gallery w:val="placeholder"/>
        </w:category>
        <w:types>
          <w:type w:val="bbPlcHdr"/>
        </w:types>
        <w:behaviors>
          <w:behavior w:val="content"/>
        </w:behaviors>
        <w:guid w:val="{B56D6516-36C8-489E-8AA6-631EEF10478C}"/>
      </w:docPartPr>
      <w:docPartBody>
        <w:p w:rsidR="00373453" w:rsidRDefault="00317B1B" w:rsidP="00317B1B">
          <w:pPr>
            <w:pStyle w:val="0041B03DEB744B5C8AD27F5C14A1FD73"/>
          </w:pPr>
          <w:r w:rsidRPr="00F64F3B">
            <w:rPr>
              <w:rStyle w:val="Textzstupnhosymbolu"/>
              <w:rFonts w:eastAsiaTheme="minorHAnsi"/>
            </w:rPr>
            <w:t>Vyberte položku.</w:t>
          </w:r>
        </w:p>
      </w:docPartBody>
    </w:docPart>
    <w:docPart>
      <w:docPartPr>
        <w:name w:val="13DB7C757E3C4C61BFDDF53A56682AC8"/>
        <w:category>
          <w:name w:val="Všeobecné"/>
          <w:gallery w:val="placeholder"/>
        </w:category>
        <w:types>
          <w:type w:val="bbPlcHdr"/>
        </w:types>
        <w:behaviors>
          <w:behavior w:val="content"/>
        </w:behaviors>
        <w:guid w:val="{70352B78-EBA0-40DA-8CD1-D30B781C603E}"/>
      </w:docPartPr>
      <w:docPartBody>
        <w:p w:rsidR="00373453" w:rsidRDefault="00317B1B" w:rsidP="00317B1B">
          <w:pPr>
            <w:pStyle w:val="13DB7C757E3C4C61BFDDF53A56682AC8"/>
          </w:pPr>
          <w:r w:rsidRPr="00F64F3B">
            <w:rPr>
              <w:rStyle w:val="Textzstupnhosymbolu"/>
              <w:rFonts w:eastAsiaTheme="minorHAnsi"/>
            </w:rPr>
            <w:t>Vyberte položku.</w:t>
          </w:r>
        </w:p>
      </w:docPartBody>
    </w:docPart>
    <w:docPart>
      <w:docPartPr>
        <w:name w:val="D48D95AFC6374D5DB64EC15A858A0D90"/>
        <w:category>
          <w:name w:val="Všeobecné"/>
          <w:gallery w:val="placeholder"/>
        </w:category>
        <w:types>
          <w:type w:val="bbPlcHdr"/>
        </w:types>
        <w:behaviors>
          <w:behavior w:val="content"/>
        </w:behaviors>
        <w:guid w:val="{646EE5FE-E096-4E11-BB3A-F77D3E28BDF0}"/>
      </w:docPartPr>
      <w:docPartBody>
        <w:p w:rsidR="00373453" w:rsidRDefault="00317B1B" w:rsidP="00317B1B">
          <w:pPr>
            <w:pStyle w:val="D48D95AFC6374D5DB64EC15A858A0D90"/>
          </w:pPr>
          <w:r w:rsidRPr="00F64F3B">
            <w:rPr>
              <w:rStyle w:val="Textzstupnhosymbolu"/>
            </w:rPr>
            <w:t>Kliknutím zadáte dátum.</w:t>
          </w:r>
        </w:p>
      </w:docPartBody>
    </w:docPart>
    <w:docPart>
      <w:docPartPr>
        <w:name w:val="CB92FE8E40924111B194B230F89E3BCD"/>
        <w:category>
          <w:name w:val="Všeobecné"/>
          <w:gallery w:val="placeholder"/>
        </w:category>
        <w:types>
          <w:type w:val="bbPlcHdr"/>
        </w:types>
        <w:behaviors>
          <w:behavior w:val="content"/>
        </w:behaviors>
        <w:guid w:val="{C1F2B5DC-6E0C-4FEF-9F02-C49DD5EF488D}"/>
      </w:docPartPr>
      <w:docPartBody>
        <w:p w:rsidR="00373453" w:rsidRDefault="00317B1B" w:rsidP="00317B1B">
          <w:pPr>
            <w:pStyle w:val="CB92FE8E40924111B194B230F89E3BCD"/>
          </w:pPr>
          <w:r w:rsidRPr="00F64F3B">
            <w:rPr>
              <w:rStyle w:val="Textzstupnhosymbolu"/>
            </w:rPr>
            <w:t>Kliknutím zadáte dátum.</w:t>
          </w:r>
        </w:p>
      </w:docPartBody>
    </w:docPart>
    <w:docPart>
      <w:docPartPr>
        <w:name w:val="8858508C65D442ABB4F417697D0C6B36"/>
        <w:category>
          <w:name w:val="Všeobecné"/>
          <w:gallery w:val="placeholder"/>
        </w:category>
        <w:types>
          <w:type w:val="bbPlcHdr"/>
        </w:types>
        <w:behaviors>
          <w:behavior w:val="content"/>
        </w:behaviors>
        <w:guid w:val="{BF58A52D-FF2E-4B04-AF1E-C1573CA38182}"/>
      </w:docPartPr>
      <w:docPartBody>
        <w:p w:rsidR="00373453" w:rsidRDefault="00317B1B" w:rsidP="00317B1B">
          <w:pPr>
            <w:pStyle w:val="8858508C65D442ABB4F417697D0C6B36"/>
          </w:pPr>
          <w:r w:rsidRPr="00F64F3B">
            <w:rPr>
              <w:rStyle w:val="Textzstupnhosymbolu"/>
            </w:rPr>
            <w:t>Kliknutím zadáte dátum.</w:t>
          </w:r>
        </w:p>
      </w:docPartBody>
    </w:docPart>
    <w:docPart>
      <w:docPartPr>
        <w:name w:val="F4484A35A70B4FFD9992ADB0F5DC1F87"/>
        <w:category>
          <w:name w:val="Všeobecné"/>
          <w:gallery w:val="placeholder"/>
        </w:category>
        <w:types>
          <w:type w:val="bbPlcHdr"/>
        </w:types>
        <w:behaviors>
          <w:behavior w:val="content"/>
        </w:behaviors>
        <w:guid w:val="{0BF51F05-6729-48E9-8F66-738BD064C4D9}"/>
      </w:docPartPr>
      <w:docPartBody>
        <w:p w:rsidR="001169A0" w:rsidRDefault="00AE5524" w:rsidP="00AE5524">
          <w:pPr>
            <w:pStyle w:val="F4484A35A70B4FFD9992ADB0F5DC1F87"/>
          </w:pPr>
          <w:r w:rsidRPr="00407CEC">
            <w:rPr>
              <w:rStyle w:val="Textzstupnhosymbolu"/>
            </w:rPr>
            <w:t>Vyberte položku.</w:t>
          </w:r>
        </w:p>
      </w:docPartBody>
    </w:docPart>
    <w:docPart>
      <w:docPartPr>
        <w:name w:val="58DE13076AA24F06AC45D8199757D6CF"/>
        <w:category>
          <w:name w:val="Všeobecné"/>
          <w:gallery w:val="placeholder"/>
        </w:category>
        <w:types>
          <w:type w:val="bbPlcHdr"/>
        </w:types>
        <w:behaviors>
          <w:behavior w:val="content"/>
        </w:behaviors>
        <w:guid w:val="{8EB1D7CD-90CA-4081-8442-56BD719C877C}"/>
      </w:docPartPr>
      <w:docPartBody>
        <w:p w:rsidR="001169A0" w:rsidRDefault="00AE5524" w:rsidP="00AE5524">
          <w:pPr>
            <w:pStyle w:val="58DE13076AA24F06AC45D8199757D6CF"/>
          </w:pPr>
          <w:r w:rsidRPr="00407CEC">
            <w:rPr>
              <w:rStyle w:val="Textzstupnhosymbolu"/>
            </w:rPr>
            <w:t>Vyberte položku.</w:t>
          </w:r>
        </w:p>
      </w:docPartBody>
    </w:docPart>
    <w:docPart>
      <w:docPartPr>
        <w:name w:val="10E5AB49326D4002A7F684033B0CC582"/>
        <w:category>
          <w:name w:val="Všeobecné"/>
          <w:gallery w:val="placeholder"/>
        </w:category>
        <w:types>
          <w:type w:val="bbPlcHdr"/>
        </w:types>
        <w:behaviors>
          <w:behavior w:val="content"/>
        </w:behaviors>
        <w:guid w:val="{6528CDC7-9E1C-4368-9B3E-5988D9387A57}"/>
      </w:docPartPr>
      <w:docPartBody>
        <w:p w:rsidR="001169A0" w:rsidRDefault="00AE5524" w:rsidP="00AE5524">
          <w:pPr>
            <w:pStyle w:val="10E5AB49326D4002A7F684033B0CC582"/>
          </w:pPr>
          <w:r w:rsidRPr="00407CEC">
            <w:rPr>
              <w:rStyle w:val="Textzstupnhosymbolu"/>
            </w:rPr>
            <w:t>Vyberte položku.</w:t>
          </w:r>
        </w:p>
      </w:docPartBody>
    </w:docPart>
    <w:docPart>
      <w:docPartPr>
        <w:name w:val="752DE86D4CB74336B27878752FF11765"/>
        <w:category>
          <w:name w:val="Všeobecné"/>
          <w:gallery w:val="placeholder"/>
        </w:category>
        <w:types>
          <w:type w:val="bbPlcHdr"/>
        </w:types>
        <w:behaviors>
          <w:behavior w:val="content"/>
        </w:behaviors>
        <w:guid w:val="{9CF6102E-A8BD-495C-AB10-8CFB9AB1B2D9}"/>
      </w:docPartPr>
      <w:docPartBody>
        <w:p w:rsidR="001169A0" w:rsidRDefault="00AE5524" w:rsidP="00AE5524">
          <w:pPr>
            <w:pStyle w:val="752DE86D4CB74336B27878752FF11765"/>
          </w:pPr>
          <w:r w:rsidRPr="00407CEC">
            <w:rPr>
              <w:rStyle w:val="Textzstupnhosymbolu"/>
            </w:rPr>
            <w:t>Vyberte položku.</w:t>
          </w:r>
        </w:p>
      </w:docPartBody>
    </w:docPart>
    <w:docPart>
      <w:docPartPr>
        <w:name w:val="7BCD0F555DD3460CA1B9C03A89CF7079"/>
        <w:category>
          <w:name w:val="Všeobecné"/>
          <w:gallery w:val="placeholder"/>
        </w:category>
        <w:types>
          <w:type w:val="bbPlcHdr"/>
        </w:types>
        <w:behaviors>
          <w:behavior w:val="content"/>
        </w:behaviors>
        <w:guid w:val="{349EE472-F63C-4629-B825-6AEE3A304DF1}"/>
      </w:docPartPr>
      <w:docPartBody>
        <w:p w:rsidR="001169A0" w:rsidRDefault="00AE5524" w:rsidP="00AE5524">
          <w:pPr>
            <w:pStyle w:val="7BCD0F555DD3460CA1B9C03A89CF7079"/>
          </w:pPr>
          <w:r w:rsidRPr="00407CEC">
            <w:rPr>
              <w:rStyle w:val="Textzstupnhosymbolu"/>
            </w:rPr>
            <w:t>Vyberte položku.</w:t>
          </w:r>
        </w:p>
      </w:docPartBody>
    </w:docPart>
    <w:docPart>
      <w:docPartPr>
        <w:name w:val="C960C3588A034EBCB94585B5B79336BC"/>
        <w:category>
          <w:name w:val="Všeobecné"/>
          <w:gallery w:val="placeholder"/>
        </w:category>
        <w:types>
          <w:type w:val="bbPlcHdr"/>
        </w:types>
        <w:behaviors>
          <w:behavior w:val="content"/>
        </w:behaviors>
        <w:guid w:val="{03188354-E315-49E0-8642-F897E4A1EDEE}"/>
      </w:docPartPr>
      <w:docPartBody>
        <w:p w:rsidR="001169A0" w:rsidRDefault="00AE5524" w:rsidP="00AE5524">
          <w:pPr>
            <w:pStyle w:val="C960C3588A034EBCB94585B5B79336BC"/>
          </w:pPr>
          <w:r w:rsidRPr="00407CEC">
            <w:rPr>
              <w:rStyle w:val="Textzstupnhosymbolu"/>
            </w:rPr>
            <w:t>Vyberte položku.</w:t>
          </w:r>
        </w:p>
      </w:docPartBody>
    </w:docPart>
    <w:docPart>
      <w:docPartPr>
        <w:name w:val="BD82531E41FF46F19E0CBFA8EDB1AFF5"/>
        <w:category>
          <w:name w:val="Všeobecné"/>
          <w:gallery w:val="placeholder"/>
        </w:category>
        <w:types>
          <w:type w:val="bbPlcHdr"/>
        </w:types>
        <w:behaviors>
          <w:behavior w:val="content"/>
        </w:behaviors>
        <w:guid w:val="{995E6844-B83E-454C-A981-60642DC61910}"/>
      </w:docPartPr>
      <w:docPartBody>
        <w:p w:rsidR="001169A0" w:rsidRDefault="00AE5524" w:rsidP="00AE5524">
          <w:pPr>
            <w:pStyle w:val="BD82531E41FF46F19E0CBFA8EDB1AFF5"/>
          </w:pPr>
          <w:r w:rsidRPr="00407CEC">
            <w:rPr>
              <w:rStyle w:val="Textzstupnhosymbolu"/>
            </w:rPr>
            <w:t>Vyberte položku.</w:t>
          </w:r>
        </w:p>
      </w:docPartBody>
    </w:docPart>
    <w:docPart>
      <w:docPartPr>
        <w:name w:val="37582C5BD2AC4923AD22C61019BD768A"/>
        <w:category>
          <w:name w:val="Všeobecné"/>
          <w:gallery w:val="placeholder"/>
        </w:category>
        <w:types>
          <w:type w:val="bbPlcHdr"/>
        </w:types>
        <w:behaviors>
          <w:behavior w:val="content"/>
        </w:behaviors>
        <w:guid w:val="{C83FA60F-7010-4EDC-B337-DC787CEF03EB}"/>
      </w:docPartPr>
      <w:docPartBody>
        <w:p w:rsidR="001169A0" w:rsidRDefault="00AE5524" w:rsidP="00AE5524">
          <w:pPr>
            <w:pStyle w:val="37582C5BD2AC4923AD22C61019BD768A"/>
          </w:pPr>
          <w:r w:rsidRPr="00407CEC">
            <w:rPr>
              <w:rStyle w:val="Textzstupnhosymbolu"/>
            </w:rPr>
            <w:t>Vyberte položku.</w:t>
          </w:r>
        </w:p>
      </w:docPartBody>
    </w:docPart>
    <w:docPart>
      <w:docPartPr>
        <w:name w:val="42B6BA0848D24912B669E23920877924"/>
        <w:category>
          <w:name w:val="Všeobecné"/>
          <w:gallery w:val="placeholder"/>
        </w:category>
        <w:types>
          <w:type w:val="bbPlcHdr"/>
        </w:types>
        <w:behaviors>
          <w:behavior w:val="content"/>
        </w:behaviors>
        <w:guid w:val="{ED1B1EB5-F3C9-4DD5-A64F-993B231C01FB}"/>
      </w:docPartPr>
      <w:docPartBody>
        <w:p w:rsidR="001169A0" w:rsidRDefault="00AE5524" w:rsidP="00AE5524">
          <w:pPr>
            <w:pStyle w:val="42B6BA0848D24912B669E23920877924"/>
          </w:pPr>
          <w:r w:rsidRPr="00407CEC">
            <w:rPr>
              <w:rStyle w:val="Textzstupnhosymbolu"/>
            </w:rPr>
            <w:t>Vyberte položku.</w:t>
          </w:r>
        </w:p>
      </w:docPartBody>
    </w:docPart>
    <w:docPart>
      <w:docPartPr>
        <w:name w:val="1DCE7BD63A194D109AC430091CF30459"/>
        <w:category>
          <w:name w:val="Všeobecné"/>
          <w:gallery w:val="placeholder"/>
        </w:category>
        <w:types>
          <w:type w:val="bbPlcHdr"/>
        </w:types>
        <w:behaviors>
          <w:behavior w:val="content"/>
        </w:behaviors>
        <w:guid w:val="{BCF61CAE-6CE8-4571-B03F-EB741FABA6CA}"/>
      </w:docPartPr>
      <w:docPartBody>
        <w:p w:rsidR="001169A0" w:rsidRDefault="00AE5524" w:rsidP="00AE5524">
          <w:pPr>
            <w:pStyle w:val="1DCE7BD63A194D109AC430091CF30459"/>
          </w:pPr>
          <w:r w:rsidRPr="00407CEC">
            <w:rPr>
              <w:rStyle w:val="Textzstupnhosymbolu"/>
            </w:rPr>
            <w:t>Vyberte položku.</w:t>
          </w:r>
        </w:p>
      </w:docPartBody>
    </w:docPart>
    <w:docPart>
      <w:docPartPr>
        <w:name w:val="49EC7FC89FA044328192B530BE00C7D0"/>
        <w:category>
          <w:name w:val="Všeobecné"/>
          <w:gallery w:val="placeholder"/>
        </w:category>
        <w:types>
          <w:type w:val="bbPlcHdr"/>
        </w:types>
        <w:behaviors>
          <w:behavior w:val="content"/>
        </w:behaviors>
        <w:guid w:val="{FFEB7D04-B470-45DC-80F3-F9942F823CDB}"/>
      </w:docPartPr>
      <w:docPartBody>
        <w:p w:rsidR="001169A0" w:rsidRDefault="00AE5524" w:rsidP="00AE5524">
          <w:pPr>
            <w:pStyle w:val="49EC7FC89FA044328192B530BE00C7D0"/>
          </w:pPr>
          <w:r w:rsidRPr="00407CEC">
            <w:rPr>
              <w:rStyle w:val="Textzstupnhosymbolu"/>
            </w:rPr>
            <w:t>Vyberte položku.</w:t>
          </w:r>
        </w:p>
      </w:docPartBody>
    </w:docPart>
    <w:docPart>
      <w:docPartPr>
        <w:name w:val="84E1F39C6CEA4FF995DDB9B127F494A2"/>
        <w:category>
          <w:name w:val="Všeobecné"/>
          <w:gallery w:val="placeholder"/>
        </w:category>
        <w:types>
          <w:type w:val="bbPlcHdr"/>
        </w:types>
        <w:behaviors>
          <w:behavior w:val="content"/>
        </w:behaviors>
        <w:guid w:val="{FABFF172-8900-45F2-97A9-D9DBE4DE58A9}"/>
      </w:docPartPr>
      <w:docPartBody>
        <w:p w:rsidR="001169A0" w:rsidRDefault="00AE5524" w:rsidP="00AE5524">
          <w:pPr>
            <w:pStyle w:val="84E1F39C6CEA4FF995DDB9B127F494A2"/>
          </w:pPr>
          <w:r w:rsidRPr="00407CEC">
            <w:rPr>
              <w:rStyle w:val="Textzstupnhosymbolu"/>
            </w:rPr>
            <w:t>Vyberte položku.</w:t>
          </w:r>
        </w:p>
      </w:docPartBody>
    </w:docPart>
    <w:docPart>
      <w:docPartPr>
        <w:name w:val="C5390F9B63CF488BB1A3D8529D39D2B7"/>
        <w:category>
          <w:name w:val="Všeobecné"/>
          <w:gallery w:val="placeholder"/>
        </w:category>
        <w:types>
          <w:type w:val="bbPlcHdr"/>
        </w:types>
        <w:behaviors>
          <w:behavior w:val="content"/>
        </w:behaviors>
        <w:guid w:val="{C691481E-8EF8-42F7-89F1-F1AB3F3B866A}"/>
      </w:docPartPr>
      <w:docPartBody>
        <w:p w:rsidR="001169A0" w:rsidRDefault="00AE5524" w:rsidP="00AE5524">
          <w:pPr>
            <w:pStyle w:val="C5390F9B63CF488BB1A3D8529D39D2B7"/>
          </w:pPr>
          <w:r w:rsidRPr="00407CEC">
            <w:rPr>
              <w:rStyle w:val="Textzstupnhosymbolu"/>
            </w:rPr>
            <w:t>Vyberte položku.</w:t>
          </w:r>
        </w:p>
      </w:docPartBody>
    </w:docPart>
    <w:docPart>
      <w:docPartPr>
        <w:name w:val="70E493223078414F98789A20531A5902"/>
        <w:category>
          <w:name w:val="Všeobecné"/>
          <w:gallery w:val="placeholder"/>
        </w:category>
        <w:types>
          <w:type w:val="bbPlcHdr"/>
        </w:types>
        <w:behaviors>
          <w:behavior w:val="content"/>
        </w:behaviors>
        <w:guid w:val="{40DA1DBE-AF83-400C-A75D-A2DE31DF8A14}"/>
      </w:docPartPr>
      <w:docPartBody>
        <w:p w:rsidR="001169A0" w:rsidRDefault="00AE5524" w:rsidP="00AE5524">
          <w:pPr>
            <w:pStyle w:val="70E493223078414F98789A20531A5902"/>
          </w:pPr>
          <w:r w:rsidRPr="00407CEC">
            <w:rPr>
              <w:rStyle w:val="Textzstupnhosymbolu"/>
            </w:rPr>
            <w:t>Vyberte položku.</w:t>
          </w:r>
        </w:p>
      </w:docPartBody>
    </w:docPart>
    <w:docPart>
      <w:docPartPr>
        <w:name w:val="5D71D755482949AFA6DC4C0D6E40B6EA"/>
        <w:category>
          <w:name w:val="Všeobecné"/>
          <w:gallery w:val="placeholder"/>
        </w:category>
        <w:types>
          <w:type w:val="bbPlcHdr"/>
        </w:types>
        <w:behaviors>
          <w:behavior w:val="content"/>
        </w:behaviors>
        <w:guid w:val="{7EAEA918-05DD-4828-95DC-9ADAA3857A09}"/>
      </w:docPartPr>
      <w:docPartBody>
        <w:p w:rsidR="001169A0" w:rsidRDefault="00AE5524" w:rsidP="00AE5524">
          <w:pPr>
            <w:pStyle w:val="5D71D755482949AFA6DC4C0D6E40B6EA"/>
          </w:pPr>
          <w:r w:rsidRPr="00407CEC">
            <w:rPr>
              <w:rStyle w:val="Textzstupnhosymbolu"/>
            </w:rPr>
            <w:t>Vyberte položku.</w:t>
          </w:r>
        </w:p>
      </w:docPartBody>
    </w:docPart>
    <w:docPart>
      <w:docPartPr>
        <w:name w:val="9DEA1968DAA94AF4A6712074B3AD413A"/>
        <w:category>
          <w:name w:val="Všeobecné"/>
          <w:gallery w:val="placeholder"/>
        </w:category>
        <w:types>
          <w:type w:val="bbPlcHdr"/>
        </w:types>
        <w:behaviors>
          <w:behavior w:val="content"/>
        </w:behaviors>
        <w:guid w:val="{DFA21EA5-7A7F-47CF-A6EB-9E8DE9E2C2CC}"/>
      </w:docPartPr>
      <w:docPartBody>
        <w:p w:rsidR="001169A0" w:rsidRDefault="00AE5524" w:rsidP="00AE5524">
          <w:pPr>
            <w:pStyle w:val="9DEA1968DAA94AF4A6712074B3AD413A"/>
          </w:pPr>
          <w:r w:rsidRPr="00407CEC">
            <w:rPr>
              <w:rStyle w:val="Textzstupnhosymbolu"/>
            </w:rPr>
            <w:t>Vyberte položku.</w:t>
          </w:r>
        </w:p>
      </w:docPartBody>
    </w:docPart>
    <w:docPart>
      <w:docPartPr>
        <w:name w:val="2674DAA4A4674E38AF3407BED229D216"/>
        <w:category>
          <w:name w:val="Všeobecné"/>
          <w:gallery w:val="placeholder"/>
        </w:category>
        <w:types>
          <w:type w:val="bbPlcHdr"/>
        </w:types>
        <w:behaviors>
          <w:behavior w:val="content"/>
        </w:behaviors>
        <w:guid w:val="{8E9AAE3A-858D-4470-B8B8-F4FE5A92EF00}"/>
      </w:docPartPr>
      <w:docPartBody>
        <w:p w:rsidR="001169A0" w:rsidRDefault="00AE5524" w:rsidP="00AE5524">
          <w:pPr>
            <w:pStyle w:val="2674DAA4A4674E38AF3407BED229D216"/>
          </w:pPr>
          <w:r w:rsidRPr="00407CEC">
            <w:rPr>
              <w:rStyle w:val="Textzstupnhosymbolu"/>
            </w:rPr>
            <w:t>Vyberte položku.</w:t>
          </w:r>
        </w:p>
      </w:docPartBody>
    </w:docPart>
    <w:docPart>
      <w:docPartPr>
        <w:name w:val="1E6CC18991444EF98D88C6C2C5A14FBD"/>
        <w:category>
          <w:name w:val="Všeobecné"/>
          <w:gallery w:val="placeholder"/>
        </w:category>
        <w:types>
          <w:type w:val="bbPlcHdr"/>
        </w:types>
        <w:behaviors>
          <w:behavior w:val="content"/>
        </w:behaviors>
        <w:guid w:val="{7FA494F4-55F6-4EB9-9AA3-A7FB8528A758}"/>
      </w:docPartPr>
      <w:docPartBody>
        <w:p w:rsidR="001169A0" w:rsidRDefault="00AE5524" w:rsidP="00AE5524">
          <w:pPr>
            <w:pStyle w:val="1E6CC18991444EF98D88C6C2C5A14FBD"/>
          </w:pPr>
          <w:r w:rsidRPr="00407CEC">
            <w:rPr>
              <w:rStyle w:val="Textzstupnhosymbolu"/>
            </w:rPr>
            <w:t>Vyberte položku.</w:t>
          </w:r>
        </w:p>
      </w:docPartBody>
    </w:docPart>
    <w:docPart>
      <w:docPartPr>
        <w:name w:val="D60AA2AA25394A00A95C0C699329FC8A"/>
        <w:category>
          <w:name w:val="Všeobecné"/>
          <w:gallery w:val="placeholder"/>
        </w:category>
        <w:types>
          <w:type w:val="bbPlcHdr"/>
        </w:types>
        <w:behaviors>
          <w:behavior w:val="content"/>
        </w:behaviors>
        <w:guid w:val="{C91D2B06-065B-4935-8C24-35BF9BD747D8}"/>
      </w:docPartPr>
      <w:docPartBody>
        <w:p w:rsidR="001169A0" w:rsidRDefault="00AE5524" w:rsidP="00AE5524">
          <w:pPr>
            <w:pStyle w:val="D60AA2AA25394A00A95C0C699329FC8A"/>
          </w:pPr>
          <w:r w:rsidRPr="00407CEC">
            <w:rPr>
              <w:rStyle w:val="Textzstupnhosymbolu"/>
            </w:rPr>
            <w:t>Vyberte položku.</w:t>
          </w:r>
        </w:p>
      </w:docPartBody>
    </w:docPart>
    <w:docPart>
      <w:docPartPr>
        <w:name w:val="8F2D5ECA56304CC88BC33D72F86647B9"/>
        <w:category>
          <w:name w:val="Všeobecné"/>
          <w:gallery w:val="placeholder"/>
        </w:category>
        <w:types>
          <w:type w:val="bbPlcHdr"/>
        </w:types>
        <w:behaviors>
          <w:behavior w:val="content"/>
        </w:behaviors>
        <w:guid w:val="{9718B620-24C0-4EC5-9740-4D1E922FCA11}"/>
      </w:docPartPr>
      <w:docPartBody>
        <w:p w:rsidR="001169A0" w:rsidRDefault="00AE5524" w:rsidP="00AE5524">
          <w:pPr>
            <w:pStyle w:val="8F2D5ECA56304CC88BC33D72F86647B9"/>
          </w:pPr>
          <w:r w:rsidRPr="00407CEC">
            <w:rPr>
              <w:rStyle w:val="Textzstupnhosymbolu"/>
            </w:rPr>
            <w:t>Vyberte položku.</w:t>
          </w:r>
        </w:p>
      </w:docPartBody>
    </w:docPart>
    <w:docPart>
      <w:docPartPr>
        <w:name w:val="47494F29F39A4715956BD2C3A41D393D"/>
        <w:category>
          <w:name w:val="Všeobecné"/>
          <w:gallery w:val="placeholder"/>
        </w:category>
        <w:types>
          <w:type w:val="bbPlcHdr"/>
        </w:types>
        <w:behaviors>
          <w:behavior w:val="content"/>
        </w:behaviors>
        <w:guid w:val="{45EC2A36-4BE5-4520-AC53-92F51D065EC3}"/>
      </w:docPartPr>
      <w:docPartBody>
        <w:p w:rsidR="001169A0" w:rsidRDefault="00AE5524" w:rsidP="00AE5524">
          <w:pPr>
            <w:pStyle w:val="47494F29F39A4715956BD2C3A41D393D"/>
          </w:pPr>
          <w:r w:rsidRPr="00407CEC">
            <w:rPr>
              <w:rStyle w:val="Textzstupnhosymbolu"/>
            </w:rPr>
            <w:t>Vyberte položku.</w:t>
          </w:r>
        </w:p>
      </w:docPartBody>
    </w:docPart>
    <w:docPart>
      <w:docPartPr>
        <w:name w:val="B3498860172F4D2B93778B5AC39AFD4D"/>
        <w:category>
          <w:name w:val="Všeobecné"/>
          <w:gallery w:val="placeholder"/>
        </w:category>
        <w:types>
          <w:type w:val="bbPlcHdr"/>
        </w:types>
        <w:behaviors>
          <w:behavior w:val="content"/>
        </w:behaviors>
        <w:guid w:val="{56A2A7E1-C9D3-42D7-964E-4F81400D4A8D}"/>
      </w:docPartPr>
      <w:docPartBody>
        <w:p w:rsidR="001169A0" w:rsidRDefault="00AE5524" w:rsidP="00AE5524">
          <w:pPr>
            <w:pStyle w:val="B3498860172F4D2B93778B5AC39AFD4D"/>
          </w:pPr>
          <w:r w:rsidRPr="00407CEC">
            <w:rPr>
              <w:rStyle w:val="Textzstupnhosymbolu"/>
            </w:rPr>
            <w:t>Vyberte položku.</w:t>
          </w:r>
        </w:p>
      </w:docPartBody>
    </w:docPart>
    <w:docPart>
      <w:docPartPr>
        <w:name w:val="48E1CD64280E48BA87DD90EA4FA612CC"/>
        <w:category>
          <w:name w:val="Všeobecné"/>
          <w:gallery w:val="placeholder"/>
        </w:category>
        <w:types>
          <w:type w:val="bbPlcHdr"/>
        </w:types>
        <w:behaviors>
          <w:behavior w:val="content"/>
        </w:behaviors>
        <w:guid w:val="{92CAAFAB-01DB-4068-B748-8631A893BE8D}"/>
      </w:docPartPr>
      <w:docPartBody>
        <w:p w:rsidR="001169A0" w:rsidRDefault="00AE5524" w:rsidP="00AE5524">
          <w:pPr>
            <w:pStyle w:val="48E1CD64280E48BA87DD90EA4FA612CC"/>
          </w:pPr>
          <w:r w:rsidRPr="00407CEC">
            <w:rPr>
              <w:rStyle w:val="Textzstupnhosymbolu"/>
            </w:rPr>
            <w:t>Vyberte položku.</w:t>
          </w:r>
        </w:p>
      </w:docPartBody>
    </w:docPart>
    <w:docPart>
      <w:docPartPr>
        <w:name w:val="6DDDE8DA663745F29135E1F2CBC2D3C2"/>
        <w:category>
          <w:name w:val="Všeobecné"/>
          <w:gallery w:val="placeholder"/>
        </w:category>
        <w:types>
          <w:type w:val="bbPlcHdr"/>
        </w:types>
        <w:behaviors>
          <w:behavior w:val="content"/>
        </w:behaviors>
        <w:guid w:val="{6195846A-511C-439F-A928-8C4DFFFDB305}"/>
      </w:docPartPr>
      <w:docPartBody>
        <w:p w:rsidR="001169A0" w:rsidRDefault="00AE5524" w:rsidP="00AE5524">
          <w:pPr>
            <w:pStyle w:val="6DDDE8DA663745F29135E1F2CBC2D3C2"/>
          </w:pPr>
          <w:r w:rsidRPr="00407CEC">
            <w:rPr>
              <w:rStyle w:val="Textzstupnhosymbolu"/>
            </w:rPr>
            <w:t>Vyberte položku.</w:t>
          </w:r>
        </w:p>
      </w:docPartBody>
    </w:docPart>
    <w:docPart>
      <w:docPartPr>
        <w:name w:val="8306106A10014574930C0C6D01FC2DC2"/>
        <w:category>
          <w:name w:val="Všeobecné"/>
          <w:gallery w:val="placeholder"/>
        </w:category>
        <w:types>
          <w:type w:val="bbPlcHdr"/>
        </w:types>
        <w:behaviors>
          <w:behavior w:val="content"/>
        </w:behaviors>
        <w:guid w:val="{888AA4C7-5021-468F-8BAF-41D7F33BB3BD}"/>
      </w:docPartPr>
      <w:docPartBody>
        <w:p w:rsidR="001169A0" w:rsidRDefault="00AE5524" w:rsidP="00AE5524">
          <w:pPr>
            <w:pStyle w:val="8306106A10014574930C0C6D01FC2DC2"/>
          </w:pPr>
          <w:r w:rsidRPr="00407CEC">
            <w:rPr>
              <w:rStyle w:val="Textzstupnhosymbolu"/>
            </w:rPr>
            <w:t>Vyberte položku.</w:t>
          </w:r>
        </w:p>
      </w:docPartBody>
    </w:docPart>
    <w:docPart>
      <w:docPartPr>
        <w:name w:val="1BDE91C722E248DE9D52818426B57D4F"/>
        <w:category>
          <w:name w:val="Všeobecné"/>
          <w:gallery w:val="placeholder"/>
        </w:category>
        <w:types>
          <w:type w:val="bbPlcHdr"/>
        </w:types>
        <w:behaviors>
          <w:behavior w:val="content"/>
        </w:behaviors>
        <w:guid w:val="{6E6A3125-AFAD-46AD-A906-1FF624F8F28A}"/>
      </w:docPartPr>
      <w:docPartBody>
        <w:p w:rsidR="001169A0" w:rsidRDefault="00AE5524" w:rsidP="00AE5524">
          <w:pPr>
            <w:pStyle w:val="1BDE91C722E248DE9D52818426B57D4F"/>
          </w:pPr>
          <w:r w:rsidRPr="00407CEC">
            <w:rPr>
              <w:rStyle w:val="Textzstupnhosymbolu"/>
            </w:rPr>
            <w:t>Vyberte položku.</w:t>
          </w:r>
        </w:p>
      </w:docPartBody>
    </w:docPart>
    <w:docPart>
      <w:docPartPr>
        <w:name w:val="97ACF137C6B44CF6B34FEA6845C3F585"/>
        <w:category>
          <w:name w:val="Všeobecné"/>
          <w:gallery w:val="placeholder"/>
        </w:category>
        <w:types>
          <w:type w:val="bbPlcHdr"/>
        </w:types>
        <w:behaviors>
          <w:behavior w:val="content"/>
        </w:behaviors>
        <w:guid w:val="{55243B8F-8A31-4AA3-A645-DAD8D8279E80}"/>
      </w:docPartPr>
      <w:docPartBody>
        <w:p w:rsidR="001169A0" w:rsidRDefault="00AE5524" w:rsidP="00AE5524">
          <w:pPr>
            <w:pStyle w:val="97ACF137C6B44CF6B34FEA6845C3F585"/>
          </w:pPr>
          <w:r w:rsidRPr="00407CEC">
            <w:rPr>
              <w:rStyle w:val="Textzstupnhosymbolu"/>
            </w:rPr>
            <w:t>Vyberte položku.</w:t>
          </w:r>
        </w:p>
      </w:docPartBody>
    </w:docPart>
    <w:docPart>
      <w:docPartPr>
        <w:name w:val="A097DF9DE6B14E6D860BC4F5BAAF5792"/>
        <w:category>
          <w:name w:val="Všeobecné"/>
          <w:gallery w:val="placeholder"/>
        </w:category>
        <w:types>
          <w:type w:val="bbPlcHdr"/>
        </w:types>
        <w:behaviors>
          <w:behavior w:val="content"/>
        </w:behaviors>
        <w:guid w:val="{AFB46C6C-ABB9-424F-AD61-6463DEC9D3BA}"/>
      </w:docPartPr>
      <w:docPartBody>
        <w:p w:rsidR="001169A0" w:rsidRDefault="00AE5524" w:rsidP="00AE5524">
          <w:pPr>
            <w:pStyle w:val="A097DF9DE6B14E6D860BC4F5BAAF5792"/>
          </w:pPr>
          <w:r w:rsidRPr="00407CEC">
            <w:rPr>
              <w:rStyle w:val="Textzstupnhosymbolu"/>
            </w:rPr>
            <w:t>Vyberte položku.</w:t>
          </w:r>
        </w:p>
      </w:docPartBody>
    </w:docPart>
    <w:docPart>
      <w:docPartPr>
        <w:name w:val="43762FF8DE0E4F239DE0ED1932181363"/>
        <w:category>
          <w:name w:val="Všeobecné"/>
          <w:gallery w:val="placeholder"/>
        </w:category>
        <w:types>
          <w:type w:val="bbPlcHdr"/>
        </w:types>
        <w:behaviors>
          <w:behavior w:val="content"/>
        </w:behaviors>
        <w:guid w:val="{4CAF8D47-BCD4-4B46-968A-A8219CD161E3}"/>
      </w:docPartPr>
      <w:docPartBody>
        <w:p w:rsidR="001169A0" w:rsidRDefault="00AE5524" w:rsidP="00AE5524">
          <w:pPr>
            <w:pStyle w:val="43762FF8DE0E4F239DE0ED1932181363"/>
          </w:pPr>
          <w:r w:rsidRPr="00407CEC">
            <w:rPr>
              <w:rStyle w:val="Textzstupnhosymbolu"/>
            </w:rPr>
            <w:t>Vyberte položku.</w:t>
          </w:r>
        </w:p>
      </w:docPartBody>
    </w:docPart>
    <w:docPart>
      <w:docPartPr>
        <w:name w:val="5538B1CC5A4B490DABE3D811E74FB5B3"/>
        <w:category>
          <w:name w:val="Všeobecné"/>
          <w:gallery w:val="placeholder"/>
        </w:category>
        <w:types>
          <w:type w:val="bbPlcHdr"/>
        </w:types>
        <w:behaviors>
          <w:behavior w:val="content"/>
        </w:behaviors>
        <w:guid w:val="{1046A2BA-56E0-4165-9E4D-18B5770D8801}"/>
      </w:docPartPr>
      <w:docPartBody>
        <w:p w:rsidR="001169A0" w:rsidRDefault="00AE5524" w:rsidP="00AE5524">
          <w:pPr>
            <w:pStyle w:val="5538B1CC5A4B490DABE3D811E74FB5B3"/>
          </w:pPr>
          <w:r w:rsidRPr="00407CEC">
            <w:rPr>
              <w:rStyle w:val="Textzstupnhosymbolu"/>
            </w:rPr>
            <w:t>Vyberte položku.</w:t>
          </w:r>
        </w:p>
      </w:docPartBody>
    </w:docPart>
    <w:docPart>
      <w:docPartPr>
        <w:name w:val="3012F2378F9C40F39CA8F9C71E805B3E"/>
        <w:category>
          <w:name w:val="Všeobecné"/>
          <w:gallery w:val="placeholder"/>
        </w:category>
        <w:types>
          <w:type w:val="bbPlcHdr"/>
        </w:types>
        <w:behaviors>
          <w:behavior w:val="content"/>
        </w:behaviors>
        <w:guid w:val="{BBBF61D6-C1F8-42EC-9DFF-7781E43BB483}"/>
      </w:docPartPr>
      <w:docPartBody>
        <w:p w:rsidR="001169A0" w:rsidRDefault="00AE5524" w:rsidP="00AE5524">
          <w:pPr>
            <w:pStyle w:val="3012F2378F9C40F39CA8F9C71E805B3E"/>
          </w:pPr>
          <w:r w:rsidRPr="00407CEC">
            <w:rPr>
              <w:rStyle w:val="Textzstupnhosymbolu"/>
            </w:rPr>
            <w:t>Vyberte položku.</w:t>
          </w:r>
        </w:p>
      </w:docPartBody>
    </w:docPart>
    <w:docPart>
      <w:docPartPr>
        <w:name w:val="78B9D44B46D34204A2652966A953E895"/>
        <w:category>
          <w:name w:val="Všeobecné"/>
          <w:gallery w:val="placeholder"/>
        </w:category>
        <w:types>
          <w:type w:val="bbPlcHdr"/>
        </w:types>
        <w:behaviors>
          <w:behavior w:val="content"/>
        </w:behaviors>
        <w:guid w:val="{696339F3-5641-47DB-9AF7-444D6E6EABBE}"/>
      </w:docPartPr>
      <w:docPartBody>
        <w:p w:rsidR="001169A0" w:rsidRDefault="00AE5524" w:rsidP="00AE5524">
          <w:pPr>
            <w:pStyle w:val="78B9D44B46D34204A2652966A953E895"/>
          </w:pPr>
          <w:r w:rsidRPr="00407CEC">
            <w:rPr>
              <w:rStyle w:val="Textzstupnhosymbolu"/>
            </w:rPr>
            <w:t>Vyberte položku.</w:t>
          </w:r>
        </w:p>
      </w:docPartBody>
    </w:docPart>
    <w:docPart>
      <w:docPartPr>
        <w:name w:val="9F88698DAD3A4A93B56412250078E234"/>
        <w:category>
          <w:name w:val="Všeobecné"/>
          <w:gallery w:val="placeholder"/>
        </w:category>
        <w:types>
          <w:type w:val="bbPlcHdr"/>
        </w:types>
        <w:behaviors>
          <w:behavior w:val="content"/>
        </w:behaviors>
        <w:guid w:val="{22E6EE01-6F96-4C2B-A38B-2A41E5D43688}"/>
      </w:docPartPr>
      <w:docPartBody>
        <w:p w:rsidR="001169A0" w:rsidRDefault="00AE5524" w:rsidP="00AE5524">
          <w:pPr>
            <w:pStyle w:val="9F88698DAD3A4A93B56412250078E234"/>
          </w:pPr>
          <w:r w:rsidRPr="00407CEC">
            <w:rPr>
              <w:rStyle w:val="Textzstupnhosymbolu"/>
            </w:rPr>
            <w:t>Vyberte položku.</w:t>
          </w:r>
        </w:p>
      </w:docPartBody>
    </w:docPart>
    <w:docPart>
      <w:docPartPr>
        <w:name w:val="66E9422A3E0345C69D507DA38238B71B"/>
        <w:category>
          <w:name w:val="Všeobecné"/>
          <w:gallery w:val="placeholder"/>
        </w:category>
        <w:types>
          <w:type w:val="bbPlcHdr"/>
        </w:types>
        <w:behaviors>
          <w:behavior w:val="content"/>
        </w:behaviors>
        <w:guid w:val="{8ADA93B3-CA22-43A7-A508-0BE11CB56E9A}"/>
      </w:docPartPr>
      <w:docPartBody>
        <w:p w:rsidR="001169A0" w:rsidRDefault="00AE5524" w:rsidP="00AE5524">
          <w:pPr>
            <w:pStyle w:val="66E9422A3E0345C69D507DA38238B71B"/>
          </w:pPr>
          <w:r w:rsidRPr="00407CEC">
            <w:rPr>
              <w:rStyle w:val="Textzstupnhosymbolu"/>
            </w:rPr>
            <w:t>Vyberte položku.</w:t>
          </w:r>
        </w:p>
      </w:docPartBody>
    </w:docPart>
    <w:docPart>
      <w:docPartPr>
        <w:name w:val="A5960FA25A0241C882FBC6F0FD68FA12"/>
        <w:category>
          <w:name w:val="Všeobecné"/>
          <w:gallery w:val="placeholder"/>
        </w:category>
        <w:types>
          <w:type w:val="bbPlcHdr"/>
        </w:types>
        <w:behaviors>
          <w:behavior w:val="content"/>
        </w:behaviors>
        <w:guid w:val="{22D6DC4E-B063-4891-9C69-51EBE7C9132D}"/>
      </w:docPartPr>
      <w:docPartBody>
        <w:p w:rsidR="001169A0" w:rsidRDefault="00AE5524" w:rsidP="00AE5524">
          <w:pPr>
            <w:pStyle w:val="A5960FA25A0241C882FBC6F0FD68FA12"/>
          </w:pPr>
          <w:r w:rsidRPr="00407CEC">
            <w:rPr>
              <w:rStyle w:val="Textzstupnhosymbolu"/>
            </w:rPr>
            <w:t>Vyberte položku.</w:t>
          </w:r>
        </w:p>
      </w:docPartBody>
    </w:docPart>
    <w:docPart>
      <w:docPartPr>
        <w:name w:val="6D1E8EB704004FFDBD33F64694A9BDC7"/>
        <w:category>
          <w:name w:val="Všeobecné"/>
          <w:gallery w:val="placeholder"/>
        </w:category>
        <w:types>
          <w:type w:val="bbPlcHdr"/>
        </w:types>
        <w:behaviors>
          <w:behavior w:val="content"/>
        </w:behaviors>
        <w:guid w:val="{A125EED9-2E2E-4AA9-AAFF-DE0E6226C4FD}"/>
      </w:docPartPr>
      <w:docPartBody>
        <w:p w:rsidR="001169A0" w:rsidRDefault="00AE5524" w:rsidP="00AE5524">
          <w:pPr>
            <w:pStyle w:val="6D1E8EB704004FFDBD33F64694A9BDC7"/>
          </w:pPr>
          <w:r w:rsidRPr="00407CEC">
            <w:rPr>
              <w:rStyle w:val="Textzstupnhosymbolu"/>
            </w:rPr>
            <w:t>Vyberte položku.</w:t>
          </w:r>
        </w:p>
      </w:docPartBody>
    </w:docPart>
    <w:docPart>
      <w:docPartPr>
        <w:name w:val="9B2218CF14994A5DAF21AC76962E1BD8"/>
        <w:category>
          <w:name w:val="Všeobecné"/>
          <w:gallery w:val="placeholder"/>
        </w:category>
        <w:types>
          <w:type w:val="bbPlcHdr"/>
        </w:types>
        <w:behaviors>
          <w:behavior w:val="content"/>
        </w:behaviors>
        <w:guid w:val="{D3514C9B-F222-4377-9010-6A54EAB9C751}"/>
      </w:docPartPr>
      <w:docPartBody>
        <w:p w:rsidR="001169A0" w:rsidRDefault="00AE5524" w:rsidP="00AE5524">
          <w:pPr>
            <w:pStyle w:val="9B2218CF14994A5DAF21AC76962E1BD8"/>
          </w:pPr>
          <w:r w:rsidRPr="00407CEC">
            <w:rPr>
              <w:rStyle w:val="Textzstupnhosymbolu"/>
            </w:rPr>
            <w:t>Vyberte položku.</w:t>
          </w:r>
        </w:p>
      </w:docPartBody>
    </w:docPart>
    <w:docPart>
      <w:docPartPr>
        <w:name w:val="30AEFEE8623D4898B7754A66DBD39F75"/>
        <w:category>
          <w:name w:val="Všeobecné"/>
          <w:gallery w:val="placeholder"/>
        </w:category>
        <w:types>
          <w:type w:val="bbPlcHdr"/>
        </w:types>
        <w:behaviors>
          <w:behavior w:val="content"/>
        </w:behaviors>
        <w:guid w:val="{102290AB-B770-4398-A0C8-8C5197CD2BD7}"/>
      </w:docPartPr>
      <w:docPartBody>
        <w:p w:rsidR="001169A0" w:rsidRDefault="00AE5524" w:rsidP="00AE5524">
          <w:pPr>
            <w:pStyle w:val="30AEFEE8623D4898B7754A66DBD39F75"/>
          </w:pPr>
          <w:r w:rsidRPr="00407CEC">
            <w:rPr>
              <w:rStyle w:val="Textzstupnhosymbolu"/>
            </w:rPr>
            <w:t>Vyberte položku.</w:t>
          </w:r>
        </w:p>
      </w:docPartBody>
    </w:docPart>
    <w:docPart>
      <w:docPartPr>
        <w:name w:val="653AF279CDBE4E698459B10AC7B1839A"/>
        <w:category>
          <w:name w:val="Všeobecné"/>
          <w:gallery w:val="placeholder"/>
        </w:category>
        <w:types>
          <w:type w:val="bbPlcHdr"/>
        </w:types>
        <w:behaviors>
          <w:behavior w:val="content"/>
        </w:behaviors>
        <w:guid w:val="{B89C19FC-1462-4E2C-A6E7-D3948A296FB6}"/>
      </w:docPartPr>
      <w:docPartBody>
        <w:p w:rsidR="00913E1F" w:rsidRDefault="00A75A21" w:rsidP="00A75A21">
          <w:pPr>
            <w:pStyle w:val="653AF279CDBE4E698459B10AC7B1839A"/>
          </w:pPr>
          <w:r w:rsidRPr="00407CEC">
            <w:rPr>
              <w:rStyle w:val="Textzstupnhosymbolu"/>
            </w:rPr>
            <w:t>Vyberte položku.</w:t>
          </w:r>
        </w:p>
      </w:docPartBody>
    </w:docPart>
    <w:docPart>
      <w:docPartPr>
        <w:name w:val="B13A8D153157417B81E3D9E6FBBD45CD"/>
        <w:category>
          <w:name w:val="Všeobecné"/>
          <w:gallery w:val="placeholder"/>
        </w:category>
        <w:types>
          <w:type w:val="bbPlcHdr"/>
        </w:types>
        <w:behaviors>
          <w:behavior w:val="content"/>
        </w:behaviors>
        <w:guid w:val="{512D5A13-0A7E-4B08-B22C-3F59BB482362}"/>
      </w:docPartPr>
      <w:docPartBody>
        <w:p w:rsidR="00913E1F" w:rsidRDefault="00A75A21" w:rsidP="00A75A21">
          <w:pPr>
            <w:pStyle w:val="B13A8D153157417B81E3D9E6FBBD45CD"/>
          </w:pPr>
          <w:r w:rsidRPr="00407CEC">
            <w:rPr>
              <w:rStyle w:val="Textzstupnhosymbolu"/>
            </w:rPr>
            <w:t>Vyberte položku.</w:t>
          </w:r>
        </w:p>
      </w:docPartBody>
    </w:docPart>
    <w:docPart>
      <w:docPartPr>
        <w:name w:val="7197FB8D80984E538F3D716D2B0532EB"/>
        <w:category>
          <w:name w:val="Všeobecné"/>
          <w:gallery w:val="placeholder"/>
        </w:category>
        <w:types>
          <w:type w:val="bbPlcHdr"/>
        </w:types>
        <w:behaviors>
          <w:behavior w:val="content"/>
        </w:behaviors>
        <w:guid w:val="{FB69E3AA-4B74-46CC-BC56-A7F04B345E69}"/>
      </w:docPartPr>
      <w:docPartBody>
        <w:p w:rsidR="00913E1F" w:rsidRDefault="00A75A21" w:rsidP="00A75A21">
          <w:pPr>
            <w:pStyle w:val="7197FB8D80984E538F3D716D2B0532EB"/>
          </w:pPr>
          <w:r w:rsidRPr="00407CEC">
            <w:rPr>
              <w:rStyle w:val="Textzstupnhosymbolu"/>
            </w:rPr>
            <w:t>Vyberte položku.</w:t>
          </w:r>
        </w:p>
      </w:docPartBody>
    </w:docPart>
    <w:docPart>
      <w:docPartPr>
        <w:name w:val="1B3979FAE7594760A04109410EAAF115"/>
        <w:category>
          <w:name w:val="Všeobecné"/>
          <w:gallery w:val="placeholder"/>
        </w:category>
        <w:types>
          <w:type w:val="bbPlcHdr"/>
        </w:types>
        <w:behaviors>
          <w:behavior w:val="content"/>
        </w:behaviors>
        <w:guid w:val="{68B585DC-ED55-4135-9B06-6EE898832318}"/>
      </w:docPartPr>
      <w:docPartBody>
        <w:p w:rsidR="00913E1F" w:rsidRDefault="00A75A21" w:rsidP="00A75A21">
          <w:pPr>
            <w:pStyle w:val="1B3979FAE7594760A04109410EAAF115"/>
          </w:pPr>
          <w:r w:rsidRPr="00407CEC">
            <w:rPr>
              <w:rStyle w:val="Textzstupnhosymbolu"/>
            </w:rPr>
            <w:t>Vyberte položku.</w:t>
          </w:r>
        </w:p>
      </w:docPartBody>
    </w:docPart>
    <w:docPart>
      <w:docPartPr>
        <w:name w:val="9B324336A86A48A48297308A759A6FD4"/>
        <w:category>
          <w:name w:val="Všeobecné"/>
          <w:gallery w:val="placeholder"/>
        </w:category>
        <w:types>
          <w:type w:val="bbPlcHdr"/>
        </w:types>
        <w:behaviors>
          <w:behavior w:val="content"/>
        </w:behaviors>
        <w:guid w:val="{F061F015-89DF-4A80-88B5-708207BDE7E0}"/>
      </w:docPartPr>
      <w:docPartBody>
        <w:p w:rsidR="00626A18" w:rsidRDefault="00913E1F" w:rsidP="00913E1F">
          <w:pPr>
            <w:pStyle w:val="9B324336A86A48A48297308A759A6FD4"/>
          </w:pPr>
          <w:r w:rsidRPr="00407CE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B1B"/>
    <w:rsid w:val="00065C58"/>
    <w:rsid w:val="001169A0"/>
    <w:rsid w:val="002B4A4D"/>
    <w:rsid w:val="00317B1B"/>
    <w:rsid w:val="00373453"/>
    <w:rsid w:val="004542AC"/>
    <w:rsid w:val="004A0642"/>
    <w:rsid w:val="00505D9E"/>
    <w:rsid w:val="00576118"/>
    <w:rsid w:val="005B35C3"/>
    <w:rsid w:val="00626A18"/>
    <w:rsid w:val="00626CCA"/>
    <w:rsid w:val="00706FC4"/>
    <w:rsid w:val="0086516F"/>
    <w:rsid w:val="00913E1F"/>
    <w:rsid w:val="00A75A21"/>
    <w:rsid w:val="00AE5524"/>
    <w:rsid w:val="00BF4F3E"/>
    <w:rsid w:val="00E047EF"/>
    <w:rsid w:val="00EA4B0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EA4B01"/>
    <w:rPr>
      <w:color w:val="808080"/>
    </w:rPr>
  </w:style>
  <w:style w:type="paragraph" w:customStyle="1" w:styleId="59F2AC85E2C5491F97B2D99AEBE64623">
    <w:name w:val="59F2AC85E2C5491F97B2D99AEBE64623"/>
    <w:rsid w:val="00317B1B"/>
  </w:style>
  <w:style w:type="paragraph" w:customStyle="1" w:styleId="0041B03DEB744B5C8AD27F5C14A1FD73">
    <w:name w:val="0041B03DEB744B5C8AD27F5C14A1FD73"/>
    <w:rsid w:val="00317B1B"/>
  </w:style>
  <w:style w:type="paragraph" w:customStyle="1" w:styleId="13DB7C757E3C4C61BFDDF53A56682AC8">
    <w:name w:val="13DB7C757E3C4C61BFDDF53A56682AC8"/>
    <w:rsid w:val="00317B1B"/>
  </w:style>
  <w:style w:type="paragraph" w:customStyle="1" w:styleId="D48D95AFC6374D5DB64EC15A858A0D90">
    <w:name w:val="D48D95AFC6374D5DB64EC15A858A0D90"/>
    <w:rsid w:val="00317B1B"/>
  </w:style>
  <w:style w:type="paragraph" w:customStyle="1" w:styleId="CB92FE8E40924111B194B230F89E3BCD">
    <w:name w:val="CB92FE8E40924111B194B230F89E3BCD"/>
    <w:rsid w:val="00317B1B"/>
  </w:style>
  <w:style w:type="paragraph" w:customStyle="1" w:styleId="8858508C65D442ABB4F417697D0C6B36">
    <w:name w:val="8858508C65D442ABB4F417697D0C6B36"/>
    <w:rsid w:val="00317B1B"/>
  </w:style>
  <w:style w:type="paragraph" w:customStyle="1" w:styleId="0D534AF2AFB24CC2A17DAB27BFBEE4BB">
    <w:name w:val="0D534AF2AFB24CC2A17DAB27BFBEE4BB"/>
    <w:rsid w:val="004542AC"/>
  </w:style>
  <w:style w:type="paragraph" w:customStyle="1" w:styleId="9DA4075AFF594F0080982B60BE35C517">
    <w:name w:val="9DA4075AFF594F0080982B60BE35C517"/>
    <w:rsid w:val="004542AC"/>
  </w:style>
  <w:style w:type="paragraph" w:customStyle="1" w:styleId="B2FF8C6370234BDE8C459E7280E46518">
    <w:name w:val="B2FF8C6370234BDE8C459E7280E46518"/>
    <w:rsid w:val="004542AC"/>
  </w:style>
  <w:style w:type="paragraph" w:customStyle="1" w:styleId="73BCA0E8ECEA49F6BFC7197579E79F9B">
    <w:name w:val="73BCA0E8ECEA49F6BFC7197579E79F9B"/>
    <w:rsid w:val="004542AC"/>
  </w:style>
  <w:style w:type="paragraph" w:customStyle="1" w:styleId="BFB3E41952654398A45C3534A0B3E917">
    <w:name w:val="BFB3E41952654398A45C3534A0B3E917"/>
    <w:rsid w:val="004542AC"/>
  </w:style>
  <w:style w:type="paragraph" w:customStyle="1" w:styleId="46DD28627AF2468280079B96A67966DE">
    <w:name w:val="46DD28627AF2468280079B96A67966DE"/>
    <w:rsid w:val="004542AC"/>
  </w:style>
  <w:style w:type="paragraph" w:customStyle="1" w:styleId="D59AAA876B8A4E64A9291A4F35AFF8E9">
    <w:name w:val="D59AAA876B8A4E64A9291A4F35AFF8E9"/>
    <w:rsid w:val="004542AC"/>
  </w:style>
  <w:style w:type="paragraph" w:customStyle="1" w:styleId="F4D86C18F9084C44824627C0DEA4D33F">
    <w:name w:val="F4D86C18F9084C44824627C0DEA4D33F"/>
    <w:rsid w:val="004542AC"/>
  </w:style>
  <w:style w:type="paragraph" w:customStyle="1" w:styleId="B5DC0C7739DE480C919C299C04BDA4D1">
    <w:name w:val="B5DC0C7739DE480C919C299C04BDA4D1"/>
    <w:rsid w:val="004542AC"/>
  </w:style>
  <w:style w:type="paragraph" w:customStyle="1" w:styleId="A56BC575BEAC447C91C3E70F6E5A660C">
    <w:name w:val="A56BC575BEAC447C91C3E70F6E5A660C"/>
    <w:rsid w:val="004542AC"/>
  </w:style>
  <w:style w:type="paragraph" w:customStyle="1" w:styleId="9865ED4B06AA496AAD8E913403E38957">
    <w:name w:val="9865ED4B06AA496AAD8E913403E38957"/>
    <w:rsid w:val="004542AC"/>
  </w:style>
  <w:style w:type="paragraph" w:customStyle="1" w:styleId="FB659E75B3BB437A886D310FD6B52DF9">
    <w:name w:val="FB659E75B3BB437A886D310FD6B52DF9"/>
    <w:rsid w:val="004542AC"/>
  </w:style>
  <w:style w:type="paragraph" w:customStyle="1" w:styleId="AE5AA6CAC0354CCD867FD80F62EE115C">
    <w:name w:val="AE5AA6CAC0354CCD867FD80F62EE115C"/>
    <w:rsid w:val="004542AC"/>
  </w:style>
  <w:style w:type="paragraph" w:customStyle="1" w:styleId="03633E92170C491890A848BE3CEFD156">
    <w:name w:val="03633E92170C491890A848BE3CEFD156"/>
    <w:rsid w:val="004542AC"/>
  </w:style>
  <w:style w:type="paragraph" w:customStyle="1" w:styleId="1D301D28520B40D3B805CE53B7C8314D">
    <w:name w:val="1D301D28520B40D3B805CE53B7C8314D"/>
    <w:rsid w:val="004542AC"/>
  </w:style>
  <w:style w:type="paragraph" w:customStyle="1" w:styleId="0ED673E4445140A29FF07732B6E601FF">
    <w:name w:val="0ED673E4445140A29FF07732B6E601FF"/>
    <w:rsid w:val="004542AC"/>
  </w:style>
  <w:style w:type="paragraph" w:customStyle="1" w:styleId="626FE2239A5C4D41B3999C50A515C8C6">
    <w:name w:val="626FE2239A5C4D41B3999C50A515C8C6"/>
    <w:rsid w:val="004542AC"/>
  </w:style>
  <w:style w:type="paragraph" w:customStyle="1" w:styleId="9CA7722F8003499595D9F733BCD074F5">
    <w:name w:val="9CA7722F8003499595D9F733BCD074F5"/>
    <w:rsid w:val="004542AC"/>
  </w:style>
  <w:style w:type="paragraph" w:customStyle="1" w:styleId="5BBD6D76AFD445ECA49527D9871A41F5">
    <w:name w:val="5BBD6D76AFD445ECA49527D9871A41F5"/>
    <w:rsid w:val="004542AC"/>
  </w:style>
  <w:style w:type="paragraph" w:customStyle="1" w:styleId="0838119A482E48FFAED996A1C5A7FCDA">
    <w:name w:val="0838119A482E48FFAED996A1C5A7FCDA"/>
    <w:rsid w:val="004542AC"/>
  </w:style>
  <w:style w:type="paragraph" w:customStyle="1" w:styleId="32E1C7B6D26F459CB6DE3ED8DF8611B5">
    <w:name w:val="32E1C7B6D26F459CB6DE3ED8DF8611B5"/>
    <w:rsid w:val="004542AC"/>
  </w:style>
  <w:style w:type="paragraph" w:customStyle="1" w:styleId="B15067B23DCB45A092880A9CD90E95FA">
    <w:name w:val="B15067B23DCB45A092880A9CD90E95FA"/>
    <w:rsid w:val="004542AC"/>
  </w:style>
  <w:style w:type="paragraph" w:customStyle="1" w:styleId="013EE097735047829B7C56C1FBCB1457">
    <w:name w:val="013EE097735047829B7C56C1FBCB1457"/>
    <w:rsid w:val="004542AC"/>
  </w:style>
  <w:style w:type="paragraph" w:customStyle="1" w:styleId="E52F1E93D862492585F07B52F2E9FA65">
    <w:name w:val="E52F1E93D862492585F07B52F2E9FA65"/>
    <w:rsid w:val="004542AC"/>
  </w:style>
  <w:style w:type="paragraph" w:customStyle="1" w:styleId="BD17C05255B14B618496CB0C30FF909B">
    <w:name w:val="BD17C05255B14B618496CB0C30FF909B"/>
    <w:rsid w:val="004542AC"/>
  </w:style>
  <w:style w:type="paragraph" w:customStyle="1" w:styleId="A1ADB2E7F6524059B50F3AA2E67269D8">
    <w:name w:val="A1ADB2E7F6524059B50F3AA2E67269D8"/>
    <w:rsid w:val="004542AC"/>
  </w:style>
  <w:style w:type="paragraph" w:customStyle="1" w:styleId="37F7F732AAE94C5D8E8F14BE3B85C3F5">
    <w:name w:val="37F7F732AAE94C5D8E8F14BE3B85C3F5"/>
    <w:rsid w:val="004542AC"/>
  </w:style>
  <w:style w:type="paragraph" w:customStyle="1" w:styleId="DBEC8F90D89D41099AC325A76F59E1D3">
    <w:name w:val="DBEC8F90D89D41099AC325A76F59E1D3"/>
    <w:rsid w:val="004542AC"/>
  </w:style>
  <w:style w:type="paragraph" w:customStyle="1" w:styleId="F2D29426556E4121BE348C8CD1BF534B">
    <w:name w:val="F2D29426556E4121BE348C8CD1BF534B"/>
    <w:rsid w:val="004542AC"/>
  </w:style>
  <w:style w:type="paragraph" w:customStyle="1" w:styleId="F8A2EACA9ADC404CA210DCC97A6A44E7">
    <w:name w:val="F8A2EACA9ADC404CA210DCC97A6A44E7"/>
    <w:rsid w:val="004542AC"/>
  </w:style>
  <w:style w:type="paragraph" w:customStyle="1" w:styleId="ED85AF298EBB4665AD3A2261A16FC1E9">
    <w:name w:val="ED85AF298EBB4665AD3A2261A16FC1E9"/>
    <w:rsid w:val="004542AC"/>
  </w:style>
  <w:style w:type="paragraph" w:customStyle="1" w:styleId="0E41B860B28D480E8FCAE3B11AC89B42">
    <w:name w:val="0E41B860B28D480E8FCAE3B11AC89B42"/>
    <w:rsid w:val="004542AC"/>
  </w:style>
  <w:style w:type="paragraph" w:customStyle="1" w:styleId="4717B6EEA5594767B9EFA1A2BA3BB6F7">
    <w:name w:val="4717B6EEA5594767B9EFA1A2BA3BB6F7"/>
    <w:rsid w:val="004542AC"/>
  </w:style>
  <w:style w:type="paragraph" w:customStyle="1" w:styleId="3FCE6B8A5F5F4ED194556CD5E9C87237">
    <w:name w:val="3FCE6B8A5F5F4ED194556CD5E9C87237"/>
    <w:rsid w:val="004542AC"/>
  </w:style>
  <w:style w:type="paragraph" w:customStyle="1" w:styleId="3F1AFA0ED2CA492F8018E2FA0C5C0306">
    <w:name w:val="3F1AFA0ED2CA492F8018E2FA0C5C0306"/>
    <w:rsid w:val="004542AC"/>
  </w:style>
  <w:style w:type="paragraph" w:customStyle="1" w:styleId="C1F5AB586782461D93EC95088ABA5BFD">
    <w:name w:val="C1F5AB586782461D93EC95088ABA5BFD"/>
    <w:rsid w:val="004542AC"/>
  </w:style>
  <w:style w:type="paragraph" w:customStyle="1" w:styleId="78FA519CF22041218EF90D5FE99D3156">
    <w:name w:val="78FA519CF22041218EF90D5FE99D3156"/>
    <w:rsid w:val="004542AC"/>
  </w:style>
  <w:style w:type="paragraph" w:customStyle="1" w:styleId="3A709233C93A4EA39BE725E815D2E358">
    <w:name w:val="3A709233C93A4EA39BE725E815D2E358"/>
    <w:rsid w:val="004542AC"/>
  </w:style>
  <w:style w:type="paragraph" w:customStyle="1" w:styleId="CED640701B2349B4AE76030F0ECDD560">
    <w:name w:val="CED640701B2349B4AE76030F0ECDD560"/>
    <w:rsid w:val="004542AC"/>
  </w:style>
  <w:style w:type="paragraph" w:customStyle="1" w:styleId="A18D94D55DA14FAB9A2465CDC3BDEAF7">
    <w:name w:val="A18D94D55DA14FAB9A2465CDC3BDEAF7"/>
    <w:rsid w:val="004542AC"/>
  </w:style>
  <w:style w:type="paragraph" w:customStyle="1" w:styleId="A8E67BB9321142D89DCA9A3B9B316176">
    <w:name w:val="A8E67BB9321142D89DCA9A3B9B316176"/>
    <w:rsid w:val="004542AC"/>
  </w:style>
  <w:style w:type="paragraph" w:customStyle="1" w:styleId="09D23E0980E44029BA35EE9426DFE121">
    <w:name w:val="09D23E0980E44029BA35EE9426DFE121"/>
    <w:rsid w:val="004542AC"/>
  </w:style>
  <w:style w:type="paragraph" w:customStyle="1" w:styleId="B7502FB1B41B4C49A3DFC4BCA503054E">
    <w:name w:val="B7502FB1B41B4C49A3DFC4BCA503054E"/>
    <w:rsid w:val="004542AC"/>
  </w:style>
  <w:style w:type="paragraph" w:customStyle="1" w:styleId="85F7A70F51A8436E90531B3F0DC447C2">
    <w:name w:val="85F7A70F51A8436E90531B3F0DC447C2"/>
    <w:rsid w:val="004542AC"/>
  </w:style>
  <w:style w:type="paragraph" w:customStyle="1" w:styleId="6705DB4857574E288519CED08BB9B331">
    <w:name w:val="6705DB4857574E288519CED08BB9B331"/>
    <w:rsid w:val="004542AC"/>
  </w:style>
  <w:style w:type="paragraph" w:customStyle="1" w:styleId="9CFB8F9228704D52A9990A2E023D18B0">
    <w:name w:val="9CFB8F9228704D52A9990A2E023D18B0"/>
    <w:rsid w:val="004542AC"/>
  </w:style>
  <w:style w:type="paragraph" w:customStyle="1" w:styleId="ECFDFE652AA448178A20D1DA7BD20BAF">
    <w:name w:val="ECFDFE652AA448178A20D1DA7BD20BAF"/>
    <w:rsid w:val="004542AC"/>
  </w:style>
  <w:style w:type="paragraph" w:customStyle="1" w:styleId="BAEE6EC9A0834977BBD45FDA79BB25BE">
    <w:name w:val="BAEE6EC9A0834977BBD45FDA79BB25BE"/>
    <w:rsid w:val="004542AC"/>
  </w:style>
  <w:style w:type="paragraph" w:customStyle="1" w:styleId="D5E609E4D6EB4F04850DC9C49E0E6BD4">
    <w:name w:val="D5E609E4D6EB4F04850DC9C49E0E6BD4"/>
    <w:rsid w:val="004542AC"/>
  </w:style>
  <w:style w:type="paragraph" w:customStyle="1" w:styleId="95EE1AF8FDF14AEF945806FFB6EEA76D">
    <w:name w:val="95EE1AF8FDF14AEF945806FFB6EEA76D"/>
    <w:rsid w:val="004542AC"/>
  </w:style>
  <w:style w:type="paragraph" w:customStyle="1" w:styleId="4572408C690B4D0D9A2382490F145837">
    <w:name w:val="4572408C690B4D0D9A2382490F145837"/>
    <w:rsid w:val="004542AC"/>
  </w:style>
  <w:style w:type="paragraph" w:customStyle="1" w:styleId="032089B067164AEE981CE4686122C61E">
    <w:name w:val="032089B067164AEE981CE4686122C61E"/>
    <w:rsid w:val="004542AC"/>
  </w:style>
  <w:style w:type="paragraph" w:customStyle="1" w:styleId="F2FB4060CB58425C88EB272E37A5156D">
    <w:name w:val="F2FB4060CB58425C88EB272E37A5156D"/>
    <w:rsid w:val="004542AC"/>
  </w:style>
  <w:style w:type="paragraph" w:customStyle="1" w:styleId="0995CAFDE4814E78A3BEBDF4DCAD1542">
    <w:name w:val="0995CAFDE4814E78A3BEBDF4DCAD1542"/>
    <w:rsid w:val="004542AC"/>
  </w:style>
  <w:style w:type="paragraph" w:customStyle="1" w:styleId="76CC8206BB1B480ABDACF8C30180F420">
    <w:name w:val="76CC8206BB1B480ABDACF8C30180F420"/>
    <w:rsid w:val="004542AC"/>
  </w:style>
  <w:style w:type="paragraph" w:customStyle="1" w:styleId="A80ED51C3FA1466D945CF1B9F52C25E0">
    <w:name w:val="A80ED51C3FA1466D945CF1B9F52C25E0"/>
    <w:rsid w:val="004542AC"/>
  </w:style>
  <w:style w:type="paragraph" w:customStyle="1" w:styleId="482EAC1B6E4D48F7AAA94A4449463557">
    <w:name w:val="482EAC1B6E4D48F7AAA94A4449463557"/>
    <w:rsid w:val="004542AC"/>
  </w:style>
  <w:style w:type="paragraph" w:customStyle="1" w:styleId="849D0517FBAA4709AB0EA32C43AC9D77">
    <w:name w:val="849D0517FBAA4709AB0EA32C43AC9D77"/>
    <w:rsid w:val="004542AC"/>
  </w:style>
  <w:style w:type="paragraph" w:customStyle="1" w:styleId="0EAE117AB81F4D78AD64CC3B770916A7">
    <w:name w:val="0EAE117AB81F4D78AD64CC3B770916A7"/>
    <w:rsid w:val="004542AC"/>
  </w:style>
  <w:style w:type="paragraph" w:customStyle="1" w:styleId="5279572AC83A404DAC1974F5E4D91A7A">
    <w:name w:val="5279572AC83A404DAC1974F5E4D91A7A"/>
    <w:rsid w:val="004542AC"/>
  </w:style>
  <w:style w:type="paragraph" w:customStyle="1" w:styleId="432816BBDAF04B67A9A2809483BCDA80">
    <w:name w:val="432816BBDAF04B67A9A2809483BCDA80"/>
    <w:rsid w:val="004542AC"/>
  </w:style>
  <w:style w:type="paragraph" w:customStyle="1" w:styleId="550FF27D4D3A4D14807BE294750273FA">
    <w:name w:val="550FF27D4D3A4D14807BE294750273FA"/>
    <w:rsid w:val="004542AC"/>
  </w:style>
  <w:style w:type="paragraph" w:customStyle="1" w:styleId="BE845AC6774E4CDB805B5A45441CA071">
    <w:name w:val="BE845AC6774E4CDB805B5A45441CA071"/>
    <w:rsid w:val="004542AC"/>
  </w:style>
  <w:style w:type="paragraph" w:customStyle="1" w:styleId="ABF69EF9673A4BB996AD74D33431BD8B">
    <w:name w:val="ABF69EF9673A4BB996AD74D33431BD8B"/>
    <w:rsid w:val="004542AC"/>
  </w:style>
  <w:style w:type="paragraph" w:customStyle="1" w:styleId="B2E3DBEB33084097A5266EEAEBBF8406">
    <w:name w:val="B2E3DBEB33084097A5266EEAEBBF8406"/>
    <w:rsid w:val="004542AC"/>
  </w:style>
  <w:style w:type="paragraph" w:customStyle="1" w:styleId="BBDB6B396FB449998AD7DA9D51584777">
    <w:name w:val="BBDB6B396FB449998AD7DA9D51584777"/>
    <w:rsid w:val="004542AC"/>
  </w:style>
  <w:style w:type="paragraph" w:customStyle="1" w:styleId="7205983E355F43AE88881A11C8B3D96A">
    <w:name w:val="7205983E355F43AE88881A11C8B3D96A"/>
    <w:rsid w:val="004542AC"/>
  </w:style>
  <w:style w:type="paragraph" w:customStyle="1" w:styleId="567EA31E9A2645459BF223D66C229E92">
    <w:name w:val="567EA31E9A2645459BF223D66C229E92"/>
    <w:rsid w:val="004542AC"/>
  </w:style>
  <w:style w:type="paragraph" w:customStyle="1" w:styleId="191568727F6C4D18B1881C6122E78A55">
    <w:name w:val="191568727F6C4D18B1881C6122E78A55"/>
    <w:rsid w:val="004542AC"/>
  </w:style>
  <w:style w:type="paragraph" w:customStyle="1" w:styleId="5C3DAD646F964EE5AA7AE706E940050F">
    <w:name w:val="5C3DAD646F964EE5AA7AE706E940050F"/>
    <w:rsid w:val="004542AC"/>
  </w:style>
  <w:style w:type="paragraph" w:customStyle="1" w:styleId="4C56B374DA5E4F6CBA7CC1214BC4E88B">
    <w:name w:val="4C56B374DA5E4F6CBA7CC1214BC4E88B"/>
    <w:rsid w:val="004542AC"/>
  </w:style>
  <w:style w:type="paragraph" w:customStyle="1" w:styleId="74EE7C83CC8345C69AD54AAD202581D5">
    <w:name w:val="74EE7C83CC8345C69AD54AAD202581D5"/>
    <w:rsid w:val="004542AC"/>
  </w:style>
  <w:style w:type="paragraph" w:customStyle="1" w:styleId="0E278B405BED423988802E614827A8C6">
    <w:name w:val="0E278B405BED423988802E614827A8C6"/>
    <w:rsid w:val="004542AC"/>
  </w:style>
  <w:style w:type="paragraph" w:customStyle="1" w:styleId="A0935C8A0B224B1E892C6DB41F70A6D4">
    <w:name w:val="A0935C8A0B224B1E892C6DB41F70A6D4"/>
    <w:rsid w:val="004542AC"/>
  </w:style>
  <w:style w:type="paragraph" w:customStyle="1" w:styleId="FE05305344D34BDC9533EDC455AC6F18">
    <w:name w:val="FE05305344D34BDC9533EDC455AC6F18"/>
    <w:rsid w:val="004542AC"/>
  </w:style>
  <w:style w:type="paragraph" w:customStyle="1" w:styleId="A1F651CD5FE149519E44A43E9F8265FC">
    <w:name w:val="A1F651CD5FE149519E44A43E9F8265FC"/>
    <w:rsid w:val="004542AC"/>
  </w:style>
  <w:style w:type="paragraph" w:customStyle="1" w:styleId="C340EA6735334196A34AB2574BD024B6">
    <w:name w:val="C340EA6735334196A34AB2574BD024B6"/>
    <w:rsid w:val="004542AC"/>
  </w:style>
  <w:style w:type="paragraph" w:customStyle="1" w:styleId="4404C8A8727E4EB9A89FF093E7FC196C">
    <w:name w:val="4404C8A8727E4EB9A89FF093E7FC196C"/>
    <w:rsid w:val="004542AC"/>
  </w:style>
  <w:style w:type="paragraph" w:customStyle="1" w:styleId="FEDDA04D57E84635A49B6DA21043CA03">
    <w:name w:val="FEDDA04D57E84635A49B6DA21043CA03"/>
    <w:rsid w:val="004542AC"/>
  </w:style>
  <w:style w:type="paragraph" w:customStyle="1" w:styleId="6575585D982A4B6BB0849884D6D8F9AA">
    <w:name w:val="6575585D982A4B6BB0849884D6D8F9AA"/>
    <w:rsid w:val="004542AC"/>
  </w:style>
  <w:style w:type="paragraph" w:customStyle="1" w:styleId="67F3DB46A13F4B2EA908D67238D7AA18">
    <w:name w:val="67F3DB46A13F4B2EA908D67238D7AA18"/>
    <w:rsid w:val="00AE5524"/>
  </w:style>
  <w:style w:type="paragraph" w:customStyle="1" w:styleId="F4484A35A70B4FFD9992ADB0F5DC1F87">
    <w:name w:val="F4484A35A70B4FFD9992ADB0F5DC1F87"/>
    <w:rsid w:val="00AE5524"/>
  </w:style>
  <w:style w:type="paragraph" w:customStyle="1" w:styleId="58DE13076AA24F06AC45D8199757D6CF">
    <w:name w:val="58DE13076AA24F06AC45D8199757D6CF"/>
    <w:rsid w:val="00AE5524"/>
  </w:style>
  <w:style w:type="paragraph" w:customStyle="1" w:styleId="10E5AB49326D4002A7F684033B0CC582">
    <w:name w:val="10E5AB49326D4002A7F684033B0CC582"/>
    <w:rsid w:val="00AE5524"/>
  </w:style>
  <w:style w:type="paragraph" w:customStyle="1" w:styleId="9B55E94B6F4A4F4089ED00E5904E603E">
    <w:name w:val="9B55E94B6F4A4F4089ED00E5904E603E"/>
    <w:rsid w:val="00AE5524"/>
  </w:style>
  <w:style w:type="paragraph" w:customStyle="1" w:styleId="752DE86D4CB74336B27878752FF11765">
    <w:name w:val="752DE86D4CB74336B27878752FF11765"/>
    <w:rsid w:val="00AE5524"/>
  </w:style>
  <w:style w:type="paragraph" w:customStyle="1" w:styleId="7BCD0F555DD3460CA1B9C03A89CF7079">
    <w:name w:val="7BCD0F555DD3460CA1B9C03A89CF7079"/>
    <w:rsid w:val="00AE5524"/>
  </w:style>
  <w:style w:type="paragraph" w:customStyle="1" w:styleId="C960C3588A034EBCB94585B5B79336BC">
    <w:name w:val="C960C3588A034EBCB94585B5B79336BC"/>
    <w:rsid w:val="00AE5524"/>
  </w:style>
  <w:style w:type="paragraph" w:customStyle="1" w:styleId="BD82531E41FF46F19E0CBFA8EDB1AFF5">
    <w:name w:val="BD82531E41FF46F19E0CBFA8EDB1AFF5"/>
    <w:rsid w:val="00AE5524"/>
  </w:style>
  <w:style w:type="paragraph" w:customStyle="1" w:styleId="37582C5BD2AC4923AD22C61019BD768A">
    <w:name w:val="37582C5BD2AC4923AD22C61019BD768A"/>
    <w:rsid w:val="00AE5524"/>
  </w:style>
  <w:style w:type="paragraph" w:customStyle="1" w:styleId="42B6BA0848D24912B669E23920877924">
    <w:name w:val="42B6BA0848D24912B669E23920877924"/>
    <w:rsid w:val="00AE5524"/>
  </w:style>
  <w:style w:type="paragraph" w:customStyle="1" w:styleId="1DCE7BD63A194D109AC430091CF30459">
    <w:name w:val="1DCE7BD63A194D109AC430091CF30459"/>
    <w:rsid w:val="00AE5524"/>
  </w:style>
  <w:style w:type="paragraph" w:customStyle="1" w:styleId="49EC7FC89FA044328192B530BE00C7D0">
    <w:name w:val="49EC7FC89FA044328192B530BE00C7D0"/>
    <w:rsid w:val="00AE5524"/>
  </w:style>
  <w:style w:type="paragraph" w:customStyle="1" w:styleId="84E1F39C6CEA4FF995DDB9B127F494A2">
    <w:name w:val="84E1F39C6CEA4FF995DDB9B127F494A2"/>
    <w:rsid w:val="00AE5524"/>
  </w:style>
  <w:style w:type="paragraph" w:customStyle="1" w:styleId="C5390F9B63CF488BB1A3D8529D39D2B7">
    <w:name w:val="C5390F9B63CF488BB1A3D8529D39D2B7"/>
    <w:rsid w:val="00AE5524"/>
  </w:style>
  <w:style w:type="paragraph" w:customStyle="1" w:styleId="70E493223078414F98789A20531A5902">
    <w:name w:val="70E493223078414F98789A20531A5902"/>
    <w:rsid w:val="00AE5524"/>
  </w:style>
  <w:style w:type="paragraph" w:customStyle="1" w:styleId="5D71D755482949AFA6DC4C0D6E40B6EA">
    <w:name w:val="5D71D755482949AFA6DC4C0D6E40B6EA"/>
    <w:rsid w:val="00AE5524"/>
  </w:style>
  <w:style w:type="paragraph" w:customStyle="1" w:styleId="9DEA1968DAA94AF4A6712074B3AD413A">
    <w:name w:val="9DEA1968DAA94AF4A6712074B3AD413A"/>
    <w:rsid w:val="00AE5524"/>
  </w:style>
  <w:style w:type="paragraph" w:customStyle="1" w:styleId="2674DAA4A4674E38AF3407BED229D216">
    <w:name w:val="2674DAA4A4674E38AF3407BED229D216"/>
    <w:rsid w:val="00AE5524"/>
  </w:style>
  <w:style w:type="paragraph" w:customStyle="1" w:styleId="1E6CC18991444EF98D88C6C2C5A14FBD">
    <w:name w:val="1E6CC18991444EF98D88C6C2C5A14FBD"/>
    <w:rsid w:val="00AE5524"/>
  </w:style>
  <w:style w:type="paragraph" w:customStyle="1" w:styleId="D60AA2AA25394A00A95C0C699329FC8A">
    <w:name w:val="D60AA2AA25394A00A95C0C699329FC8A"/>
    <w:rsid w:val="00AE5524"/>
  </w:style>
  <w:style w:type="paragraph" w:customStyle="1" w:styleId="8F2D5ECA56304CC88BC33D72F86647B9">
    <w:name w:val="8F2D5ECA56304CC88BC33D72F86647B9"/>
    <w:rsid w:val="00AE5524"/>
  </w:style>
  <w:style w:type="paragraph" w:customStyle="1" w:styleId="47494F29F39A4715956BD2C3A41D393D">
    <w:name w:val="47494F29F39A4715956BD2C3A41D393D"/>
    <w:rsid w:val="00AE5524"/>
  </w:style>
  <w:style w:type="paragraph" w:customStyle="1" w:styleId="B3498860172F4D2B93778B5AC39AFD4D">
    <w:name w:val="B3498860172F4D2B93778B5AC39AFD4D"/>
    <w:rsid w:val="00AE5524"/>
  </w:style>
  <w:style w:type="paragraph" w:customStyle="1" w:styleId="48E1CD64280E48BA87DD90EA4FA612CC">
    <w:name w:val="48E1CD64280E48BA87DD90EA4FA612CC"/>
    <w:rsid w:val="00AE5524"/>
  </w:style>
  <w:style w:type="paragraph" w:customStyle="1" w:styleId="6DDDE8DA663745F29135E1F2CBC2D3C2">
    <w:name w:val="6DDDE8DA663745F29135E1F2CBC2D3C2"/>
    <w:rsid w:val="00AE5524"/>
  </w:style>
  <w:style w:type="paragraph" w:customStyle="1" w:styleId="8306106A10014574930C0C6D01FC2DC2">
    <w:name w:val="8306106A10014574930C0C6D01FC2DC2"/>
    <w:rsid w:val="00AE5524"/>
  </w:style>
  <w:style w:type="paragraph" w:customStyle="1" w:styleId="1BDE91C722E248DE9D52818426B57D4F">
    <w:name w:val="1BDE91C722E248DE9D52818426B57D4F"/>
    <w:rsid w:val="00AE5524"/>
  </w:style>
  <w:style w:type="paragraph" w:customStyle="1" w:styleId="97ACF137C6B44CF6B34FEA6845C3F585">
    <w:name w:val="97ACF137C6B44CF6B34FEA6845C3F585"/>
    <w:rsid w:val="00AE5524"/>
  </w:style>
  <w:style w:type="paragraph" w:customStyle="1" w:styleId="A097DF9DE6B14E6D860BC4F5BAAF5792">
    <w:name w:val="A097DF9DE6B14E6D860BC4F5BAAF5792"/>
    <w:rsid w:val="00AE5524"/>
  </w:style>
  <w:style w:type="paragraph" w:customStyle="1" w:styleId="43762FF8DE0E4F239DE0ED1932181363">
    <w:name w:val="43762FF8DE0E4F239DE0ED1932181363"/>
    <w:rsid w:val="00AE5524"/>
  </w:style>
  <w:style w:type="paragraph" w:customStyle="1" w:styleId="5538B1CC5A4B490DABE3D811E74FB5B3">
    <w:name w:val="5538B1CC5A4B490DABE3D811E74FB5B3"/>
    <w:rsid w:val="00AE5524"/>
  </w:style>
  <w:style w:type="paragraph" w:customStyle="1" w:styleId="3012F2378F9C40F39CA8F9C71E805B3E">
    <w:name w:val="3012F2378F9C40F39CA8F9C71E805B3E"/>
    <w:rsid w:val="00AE5524"/>
  </w:style>
  <w:style w:type="paragraph" w:customStyle="1" w:styleId="78B9D44B46D34204A2652966A953E895">
    <w:name w:val="78B9D44B46D34204A2652966A953E895"/>
    <w:rsid w:val="00AE5524"/>
  </w:style>
  <w:style w:type="paragraph" w:customStyle="1" w:styleId="9F88698DAD3A4A93B56412250078E234">
    <w:name w:val="9F88698DAD3A4A93B56412250078E234"/>
    <w:rsid w:val="00AE5524"/>
  </w:style>
  <w:style w:type="paragraph" w:customStyle="1" w:styleId="66E9422A3E0345C69D507DA38238B71B">
    <w:name w:val="66E9422A3E0345C69D507DA38238B71B"/>
    <w:rsid w:val="00AE5524"/>
  </w:style>
  <w:style w:type="paragraph" w:customStyle="1" w:styleId="A5960FA25A0241C882FBC6F0FD68FA12">
    <w:name w:val="A5960FA25A0241C882FBC6F0FD68FA12"/>
    <w:rsid w:val="00AE5524"/>
  </w:style>
  <w:style w:type="paragraph" w:customStyle="1" w:styleId="6D1E8EB704004FFDBD33F64694A9BDC7">
    <w:name w:val="6D1E8EB704004FFDBD33F64694A9BDC7"/>
    <w:rsid w:val="00AE5524"/>
  </w:style>
  <w:style w:type="paragraph" w:customStyle="1" w:styleId="9B2218CF14994A5DAF21AC76962E1BD8">
    <w:name w:val="9B2218CF14994A5DAF21AC76962E1BD8"/>
    <w:rsid w:val="00AE5524"/>
  </w:style>
  <w:style w:type="paragraph" w:customStyle="1" w:styleId="30AEFEE8623D4898B7754A66DBD39F75">
    <w:name w:val="30AEFEE8623D4898B7754A66DBD39F75"/>
    <w:rsid w:val="00AE5524"/>
  </w:style>
  <w:style w:type="paragraph" w:customStyle="1" w:styleId="5B33885257684398AA9CD0C07211C77E">
    <w:name w:val="5B33885257684398AA9CD0C07211C77E"/>
    <w:rsid w:val="00A75A21"/>
  </w:style>
  <w:style w:type="paragraph" w:customStyle="1" w:styleId="653AF279CDBE4E698459B10AC7B1839A">
    <w:name w:val="653AF279CDBE4E698459B10AC7B1839A"/>
    <w:rsid w:val="00A75A21"/>
  </w:style>
  <w:style w:type="paragraph" w:customStyle="1" w:styleId="B13A8D153157417B81E3D9E6FBBD45CD">
    <w:name w:val="B13A8D153157417B81E3D9E6FBBD45CD"/>
    <w:rsid w:val="00A75A21"/>
  </w:style>
  <w:style w:type="paragraph" w:customStyle="1" w:styleId="B9DC88EDEE0D4D2F9E0573DECC918BBC">
    <w:name w:val="B9DC88EDEE0D4D2F9E0573DECC918BBC"/>
    <w:rsid w:val="00A75A21"/>
  </w:style>
  <w:style w:type="paragraph" w:customStyle="1" w:styleId="7197FB8D80984E538F3D716D2B0532EB">
    <w:name w:val="7197FB8D80984E538F3D716D2B0532EB"/>
    <w:rsid w:val="00A75A21"/>
  </w:style>
  <w:style w:type="paragraph" w:customStyle="1" w:styleId="1B3979FAE7594760A04109410EAAF115">
    <w:name w:val="1B3979FAE7594760A04109410EAAF115"/>
    <w:rsid w:val="00A75A21"/>
  </w:style>
  <w:style w:type="paragraph" w:customStyle="1" w:styleId="BECE32EE502B4C1ABB9CA59C0311DEA2">
    <w:name w:val="BECE32EE502B4C1ABB9CA59C0311DEA2"/>
    <w:rsid w:val="00913E1F"/>
  </w:style>
  <w:style w:type="paragraph" w:customStyle="1" w:styleId="9B324336A86A48A48297308A759A6FD4">
    <w:name w:val="9B324336A86A48A48297308A759A6FD4"/>
    <w:rsid w:val="00913E1F"/>
  </w:style>
  <w:style w:type="paragraph" w:customStyle="1" w:styleId="84F8088B498F405185D88122002EC414">
    <w:name w:val="84F8088B498F405185D88122002EC414"/>
    <w:rsid w:val="00913E1F"/>
  </w:style>
  <w:style w:type="paragraph" w:customStyle="1" w:styleId="A440D023DA7646A38D3A3EC8051A694A">
    <w:name w:val="A440D023DA7646A38D3A3EC8051A694A"/>
    <w:rsid w:val="00913E1F"/>
  </w:style>
  <w:style w:type="paragraph" w:customStyle="1" w:styleId="BB1174F3A0254DE280767E06E708B302">
    <w:name w:val="BB1174F3A0254DE280767E06E708B302"/>
    <w:rsid w:val="00EA4B0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EA4B01"/>
    <w:rPr>
      <w:color w:val="808080"/>
    </w:rPr>
  </w:style>
  <w:style w:type="paragraph" w:customStyle="1" w:styleId="59F2AC85E2C5491F97B2D99AEBE64623">
    <w:name w:val="59F2AC85E2C5491F97B2D99AEBE64623"/>
    <w:rsid w:val="00317B1B"/>
  </w:style>
  <w:style w:type="paragraph" w:customStyle="1" w:styleId="0041B03DEB744B5C8AD27F5C14A1FD73">
    <w:name w:val="0041B03DEB744B5C8AD27F5C14A1FD73"/>
    <w:rsid w:val="00317B1B"/>
  </w:style>
  <w:style w:type="paragraph" w:customStyle="1" w:styleId="13DB7C757E3C4C61BFDDF53A56682AC8">
    <w:name w:val="13DB7C757E3C4C61BFDDF53A56682AC8"/>
    <w:rsid w:val="00317B1B"/>
  </w:style>
  <w:style w:type="paragraph" w:customStyle="1" w:styleId="D48D95AFC6374D5DB64EC15A858A0D90">
    <w:name w:val="D48D95AFC6374D5DB64EC15A858A0D90"/>
    <w:rsid w:val="00317B1B"/>
  </w:style>
  <w:style w:type="paragraph" w:customStyle="1" w:styleId="CB92FE8E40924111B194B230F89E3BCD">
    <w:name w:val="CB92FE8E40924111B194B230F89E3BCD"/>
    <w:rsid w:val="00317B1B"/>
  </w:style>
  <w:style w:type="paragraph" w:customStyle="1" w:styleId="8858508C65D442ABB4F417697D0C6B36">
    <w:name w:val="8858508C65D442ABB4F417697D0C6B36"/>
    <w:rsid w:val="00317B1B"/>
  </w:style>
  <w:style w:type="paragraph" w:customStyle="1" w:styleId="0D534AF2AFB24CC2A17DAB27BFBEE4BB">
    <w:name w:val="0D534AF2AFB24CC2A17DAB27BFBEE4BB"/>
    <w:rsid w:val="004542AC"/>
  </w:style>
  <w:style w:type="paragraph" w:customStyle="1" w:styleId="9DA4075AFF594F0080982B60BE35C517">
    <w:name w:val="9DA4075AFF594F0080982B60BE35C517"/>
    <w:rsid w:val="004542AC"/>
  </w:style>
  <w:style w:type="paragraph" w:customStyle="1" w:styleId="B2FF8C6370234BDE8C459E7280E46518">
    <w:name w:val="B2FF8C6370234BDE8C459E7280E46518"/>
    <w:rsid w:val="004542AC"/>
  </w:style>
  <w:style w:type="paragraph" w:customStyle="1" w:styleId="73BCA0E8ECEA49F6BFC7197579E79F9B">
    <w:name w:val="73BCA0E8ECEA49F6BFC7197579E79F9B"/>
    <w:rsid w:val="004542AC"/>
  </w:style>
  <w:style w:type="paragraph" w:customStyle="1" w:styleId="BFB3E41952654398A45C3534A0B3E917">
    <w:name w:val="BFB3E41952654398A45C3534A0B3E917"/>
    <w:rsid w:val="004542AC"/>
  </w:style>
  <w:style w:type="paragraph" w:customStyle="1" w:styleId="46DD28627AF2468280079B96A67966DE">
    <w:name w:val="46DD28627AF2468280079B96A67966DE"/>
    <w:rsid w:val="004542AC"/>
  </w:style>
  <w:style w:type="paragraph" w:customStyle="1" w:styleId="D59AAA876B8A4E64A9291A4F35AFF8E9">
    <w:name w:val="D59AAA876B8A4E64A9291A4F35AFF8E9"/>
    <w:rsid w:val="004542AC"/>
  </w:style>
  <w:style w:type="paragraph" w:customStyle="1" w:styleId="F4D86C18F9084C44824627C0DEA4D33F">
    <w:name w:val="F4D86C18F9084C44824627C0DEA4D33F"/>
    <w:rsid w:val="004542AC"/>
  </w:style>
  <w:style w:type="paragraph" w:customStyle="1" w:styleId="B5DC0C7739DE480C919C299C04BDA4D1">
    <w:name w:val="B5DC0C7739DE480C919C299C04BDA4D1"/>
    <w:rsid w:val="004542AC"/>
  </w:style>
  <w:style w:type="paragraph" w:customStyle="1" w:styleId="A56BC575BEAC447C91C3E70F6E5A660C">
    <w:name w:val="A56BC575BEAC447C91C3E70F6E5A660C"/>
    <w:rsid w:val="004542AC"/>
  </w:style>
  <w:style w:type="paragraph" w:customStyle="1" w:styleId="9865ED4B06AA496AAD8E913403E38957">
    <w:name w:val="9865ED4B06AA496AAD8E913403E38957"/>
    <w:rsid w:val="004542AC"/>
  </w:style>
  <w:style w:type="paragraph" w:customStyle="1" w:styleId="FB659E75B3BB437A886D310FD6B52DF9">
    <w:name w:val="FB659E75B3BB437A886D310FD6B52DF9"/>
    <w:rsid w:val="004542AC"/>
  </w:style>
  <w:style w:type="paragraph" w:customStyle="1" w:styleId="AE5AA6CAC0354CCD867FD80F62EE115C">
    <w:name w:val="AE5AA6CAC0354CCD867FD80F62EE115C"/>
    <w:rsid w:val="004542AC"/>
  </w:style>
  <w:style w:type="paragraph" w:customStyle="1" w:styleId="03633E92170C491890A848BE3CEFD156">
    <w:name w:val="03633E92170C491890A848BE3CEFD156"/>
    <w:rsid w:val="004542AC"/>
  </w:style>
  <w:style w:type="paragraph" w:customStyle="1" w:styleId="1D301D28520B40D3B805CE53B7C8314D">
    <w:name w:val="1D301D28520B40D3B805CE53B7C8314D"/>
    <w:rsid w:val="004542AC"/>
  </w:style>
  <w:style w:type="paragraph" w:customStyle="1" w:styleId="0ED673E4445140A29FF07732B6E601FF">
    <w:name w:val="0ED673E4445140A29FF07732B6E601FF"/>
    <w:rsid w:val="004542AC"/>
  </w:style>
  <w:style w:type="paragraph" w:customStyle="1" w:styleId="626FE2239A5C4D41B3999C50A515C8C6">
    <w:name w:val="626FE2239A5C4D41B3999C50A515C8C6"/>
    <w:rsid w:val="004542AC"/>
  </w:style>
  <w:style w:type="paragraph" w:customStyle="1" w:styleId="9CA7722F8003499595D9F733BCD074F5">
    <w:name w:val="9CA7722F8003499595D9F733BCD074F5"/>
    <w:rsid w:val="004542AC"/>
  </w:style>
  <w:style w:type="paragraph" w:customStyle="1" w:styleId="5BBD6D76AFD445ECA49527D9871A41F5">
    <w:name w:val="5BBD6D76AFD445ECA49527D9871A41F5"/>
    <w:rsid w:val="004542AC"/>
  </w:style>
  <w:style w:type="paragraph" w:customStyle="1" w:styleId="0838119A482E48FFAED996A1C5A7FCDA">
    <w:name w:val="0838119A482E48FFAED996A1C5A7FCDA"/>
    <w:rsid w:val="004542AC"/>
  </w:style>
  <w:style w:type="paragraph" w:customStyle="1" w:styleId="32E1C7B6D26F459CB6DE3ED8DF8611B5">
    <w:name w:val="32E1C7B6D26F459CB6DE3ED8DF8611B5"/>
    <w:rsid w:val="004542AC"/>
  </w:style>
  <w:style w:type="paragraph" w:customStyle="1" w:styleId="B15067B23DCB45A092880A9CD90E95FA">
    <w:name w:val="B15067B23DCB45A092880A9CD90E95FA"/>
    <w:rsid w:val="004542AC"/>
  </w:style>
  <w:style w:type="paragraph" w:customStyle="1" w:styleId="013EE097735047829B7C56C1FBCB1457">
    <w:name w:val="013EE097735047829B7C56C1FBCB1457"/>
    <w:rsid w:val="004542AC"/>
  </w:style>
  <w:style w:type="paragraph" w:customStyle="1" w:styleId="E52F1E93D862492585F07B52F2E9FA65">
    <w:name w:val="E52F1E93D862492585F07B52F2E9FA65"/>
    <w:rsid w:val="004542AC"/>
  </w:style>
  <w:style w:type="paragraph" w:customStyle="1" w:styleId="BD17C05255B14B618496CB0C30FF909B">
    <w:name w:val="BD17C05255B14B618496CB0C30FF909B"/>
    <w:rsid w:val="004542AC"/>
  </w:style>
  <w:style w:type="paragraph" w:customStyle="1" w:styleId="A1ADB2E7F6524059B50F3AA2E67269D8">
    <w:name w:val="A1ADB2E7F6524059B50F3AA2E67269D8"/>
    <w:rsid w:val="004542AC"/>
  </w:style>
  <w:style w:type="paragraph" w:customStyle="1" w:styleId="37F7F732AAE94C5D8E8F14BE3B85C3F5">
    <w:name w:val="37F7F732AAE94C5D8E8F14BE3B85C3F5"/>
    <w:rsid w:val="004542AC"/>
  </w:style>
  <w:style w:type="paragraph" w:customStyle="1" w:styleId="DBEC8F90D89D41099AC325A76F59E1D3">
    <w:name w:val="DBEC8F90D89D41099AC325A76F59E1D3"/>
    <w:rsid w:val="004542AC"/>
  </w:style>
  <w:style w:type="paragraph" w:customStyle="1" w:styleId="F2D29426556E4121BE348C8CD1BF534B">
    <w:name w:val="F2D29426556E4121BE348C8CD1BF534B"/>
    <w:rsid w:val="004542AC"/>
  </w:style>
  <w:style w:type="paragraph" w:customStyle="1" w:styleId="F8A2EACA9ADC404CA210DCC97A6A44E7">
    <w:name w:val="F8A2EACA9ADC404CA210DCC97A6A44E7"/>
    <w:rsid w:val="004542AC"/>
  </w:style>
  <w:style w:type="paragraph" w:customStyle="1" w:styleId="ED85AF298EBB4665AD3A2261A16FC1E9">
    <w:name w:val="ED85AF298EBB4665AD3A2261A16FC1E9"/>
    <w:rsid w:val="004542AC"/>
  </w:style>
  <w:style w:type="paragraph" w:customStyle="1" w:styleId="0E41B860B28D480E8FCAE3B11AC89B42">
    <w:name w:val="0E41B860B28D480E8FCAE3B11AC89B42"/>
    <w:rsid w:val="004542AC"/>
  </w:style>
  <w:style w:type="paragraph" w:customStyle="1" w:styleId="4717B6EEA5594767B9EFA1A2BA3BB6F7">
    <w:name w:val="4717B6EEA5594767B9EFA1A2BA3BB6F7"/>
    <w:rsid w:val="004542AC"/>
  </w:style>
  <w:style w:type="paragraph" w:customStyle="1" w:styleId="3FCE6B8A5F5F4ED194556CD5E9C87237">
    <w:name w:val="3FCE6B8A5F5F4ED194556CD5E9C87237"/>
    <w:rsid w:val="004542AC"/>
  </w:style>
  <w:style w:type="paragraph" w:customStyle="1" w:styleId="3F1AFA0ED2CA492F8018E2FA0C5C0306">
    <w:name w:val="3F1AFA0ED2CA492F8018E2FA0C5C0306"/>
    <w:rsid w:val="004542AC"/>
  </w:style>
  <w:style w:type="paragraph" w:customStyle="1" w:styleId="C1F5AB586782461D93EC95088ABA5BFD">
    <w:name w:val="C1F5AB586782461D93EC95088ABA5BFD"/>
    <w:rsid w:val="004542AC"/>
  </w:style>
  <w:style w:type="paragraph" w:customStyle="1" w:styleId="78FA519CF22041218EF90D5FE99D3156">
    <w:name w:val="78FA519CF22041218EF90D5FE99D3156"/>
    <w:rsid w:val="004542AC"/>
  </w:style>
  <w:style w:type="paragraph" w:customStyle="1" w:styleId="3A709233C93A4EA39BE725E815D2E358">
    <w:name w:val="3A709233C93A4EA39BE725E815D2E358"/>
    <w:rsid w:val="004542AC"/>
  </w:style>
  <w:style w:type="paragraph" w:customStyle="1" w:styleId="CED640701B2349B4AE76030F0ECDD560">
    <w:name w:val="CED640701B2349B4AE76030F0ECDD560"/>
    <w:rsid w:val="004542AC"/>
  </w:style>
  <w:style w:type="paragraph" w:customStyle="1" w:styleId="A18D94D55DA14FAB9A2465CDC3BDEAF7">
    <w:name w:val="A18D94D55DA14FAB9A2465CDC3BDEAF7"/>
    <w:rsid w:val="004542AC"/>
  </w:style>
  <w:style w:type="paragraph" w:customStyle="1" w:styleId="A8E67BB9321142D89DCA9A3B9B316176">
    <w:name w:val="A8E67BB9321142D89DCA9A3B9B316176"/>
    <w:rsid w:val="004542AC"/>
  </w:style>
  <w:style w:type="paragraph" w:customStyle="1" w:styleId="09D23E0980E44029BA35EE9426DFE121">
    <w:name w:val="09D23E0980E44029BA35EE9426DFE121"/>
    <w:rsid w:val="004542AC"/>
  </w:style>
  <w:style w:type="paragraph" w:customStyle="1" w:styleId="B7502FB1B41B4C49A3DFC4BCA503054E">
    <w:name w:val="B7502FB1B41B4C49A3DFC4BCA503054E"/>
    <w:rsid w:val="004542AC"/>
  </w:style>
  <w:style w:type="paragraph" w:customStyle="1" w:styleId="85F7A70F51A8436E90531B3F0DC447C2">
    <w:name w:val="85F7A70F51A8436E90531B3F0DC447C2"/>
    <w:rsid w:val="004542AC"/>
  </w:style>
  <w:style w:type="paragraph" w:customStyle="1" w:styleId="6705DB4857574E288519CED08BB9B331">
    <w:name w:val="6705DB4857574E288519CED08BB9B331"/>
    <w:rsid w:val="004542AC"/>
  </w:style>
  <w:style w:type="paragraph" w:customStyle="1" w:styleId="9CFB8F9228704D52A9990A2E023D18B0">
    <w:name w:val="9CFB8F9228704D52A9990A2E023D18B0"/>
    <w:rsid w:val="004542AC"/>
  </w:style>
  <w:style w:type="paragraph" w:customStyle="1" w:styleId="ECFDFE652AA448178A20D1DA7BD20BAF">
    <w:name w:val="ECFDFE652AA448178A20D1DA7BD20BAF"/>
    <w:rsid w:val="004542AC"/>
  </w:style>
  <w:style w:type="paragraph" w:customStyle="1" w:styleId="BAEE6EC9A0834977BBD45FDA79BB25BE">
    <w:name w:val="BAEE6EC9A0834977BBD45FDA79BB25BE"/>
    <w:rsid w:val="004542AC"/>
  </w:style>
  <w:style w:type="paragraph" w:customStyle="1" w:styleId="D5E609E4D6EB4F04850DC9C49E0E6BD4">
    <w:name w:val="D5E609E4D6EB4F04850DC9C49E0E6BD4"/>
    <w:rsid w:val="004542AC"/>
  </w:style>
  <w:style w:type="paragraph" w:customStyle="1" w:styleId="95EE1AF8FDF14AEF945806FFB6EEA76D">
    <w:name w:val="95EE1AF8FDF14AEF945806FFB6EEA76D"/>
    <w:rsid w:val="004542AC"/>
  </w:style>
  <w:style w:type="paragraph" w:customStyle="1" w:styleId="4572408C690B4D0D9A2382490F145837">
    <w:name w:val="4572408C690B4D0D9A2382490F145837"/>
    <w:rsid w:val="004542AC"/>
  </w:style>
  <w:style w:type="paragraph" w:customStyle="1" w:styleId="032089B067164AEE981CE4686122C61E">
    <w:name w:val="032089B067164AEE981CE4686122C61E"/>
    <w:rsid w:val="004542AC"/>
  </w:style>
  <w:style w:type="paragraph" w:customStyle="1" w:styleId="F2FB4060CB58425C88EB272E37A5156D">
    <w:name w:val="F2FB4060CB58425C88EB272E37A5156D"/>
    <w:rsid w:val="004542AC"/>
  </w:style>
  <w:style w:type="paragraph" w:customStyle="1" w:styleId="0995CAFDE4814E78A3BEBDF4DCAD1542">
    <w:name w:val="0995CAFDE4814E78A3BEBDF4DCAD1542"/>
    <w:rsid w:val="004542AC"/>
  </w:style>
  <w:style w:type="paragraph" w:customStyle="1" w:styleId="76CC8206BB1B480ABDACF8C30180F420">
    <w:name w:val="76CC8206BB1B480ABDACF8C30180F420"/>
    <w:rsid w:val="004542AC"/>
  </w:style>
  <w:style w:type="paragraph" w:customStyle="1" w:styleId="A80ED51C3FA1466D945CF1B9F52C25E0">
    <w:name w:val="A80ED51C3FA1466D945CF1B9F52C25E0"/>
    <w:rsid w:val="004542AC"/>
  </w:style>
  <w:style w:type="paragraph" w:customStyle="1" w:styleId="482EAC1B6E4D48F7AAA94A4449463557">
    <w:name w:val="482EAC1B6E4D48F7AAA94A4449463557"/>
    <w:rsid w:val="004542AC"/>
  </w:style>
  <w:style w:type="paragraph" w:customStyle="1" w:styleId="849D0517FBAA4709AB0EA32C43AC9D77">
    <w:name w:val="849D0517FBAA4709AB0EA32C43AC9D77"/>
    <w:rsid w:val="004542AC"/>
  </w:style>
  <w:style w:type="paragraph" w:customStyle="1" w:styleId="0EAE117AB81F4D78AD64CC3B770916A7">
    <w:name w:val="0EAE117AB81F4D78AD64CC3B770916A7"/>
    <w:rsid w:val="004542AC"/>
  </w:style>
  <w:style w:type="paragraph" w:customStyle="1" w:styleId="5279572AC83A404DAC1974F5E4D91A7A">
    <w:name w:val="5279572AC83A404DAC1974F5E4D91A7A"/>
    <w:rsid w:val="004542AC"/>
  </w:style>
  <w:style w:type="paragraph" w:customStyle="1" w:styleId="432816BBDAF04B67A9A2809483BCDA80">
    <w:name w:val="432816BBDAF04B67A9A2809483BCDA80"/>
    <w:rsid w:val="004542AC"/>
  </w:style>
  <w:style w:type="paragraph" w:customStyle="1" w:styleId="550FF27D4D3A4D14807BE294750273FA">
    <w:name w:val="550FF27D4D3A4D14807BE294750273FA"/>
    <w:rsid w:val="004542AC"/>
  </w:style>
  <w:style w:type="paragraph" w:customStyle="1" w:styleId="BE845AC6774E4CDB805B5A45441CA071">
    <w:name w:val="BE845AC6774E4CDB805B5A45441CA071"/>
    <w:rsid w:val="004542AC"/>
  </w:style>
  <w:style w:type="paragraph" w:customStyle="1" w:styleId="ABF69EF9673A4BB996AD74D33431BD8B">
    <w:name w:val="ABF69EF9673A4BB996AD74D33431BD8B"/>
    <w:rsid w:val="004542AC"/>
  </w:style>
  <w:style w:type="paragraph" w:customStyle="1" w:styleId="B2E3DBEB33084097A5266EEAEBBF8406">
    <w:name w:val="B2E3DBEB33084097A5266EEAEBBF8406"/>
    <w:rsid w:val="004542AC"/>
  </w:style>
  <w:style w:type="paragraph" w:customStyle="1" w:styleId="BBDB6B396FB449998AD7DA9D51584777">
    <w:name w:val="BBDB6B396FB449998AD7DA9D51584777"/>
    <w:rsid w:val="004542AC"/>
  </w:style>
  <w:style w:type="paragraph" w:customStyle="1" w:styleId="7205983E355F43AE88881A11C8B3D96A">
    <w:name w:val="7205983E355F43AE88881A11C8B3D96A"/>
    <w:rsid w:val="004542AC"/>
  </w:style>
  <w:style w:type="paragraph" w:customStyle="1" w:styleId="567EA31E9A2645459BF223D66C229E92">
    <w:name w:val="567EA31E9A2645459BF223D66C229E92"/>
    <w:rsid w:val="004542AC"/>
  </w:style>
  <w:style w:type="paragraph" w:customStyle="1" w:styleId="191568727F6C4D18B1881C6122E78A55">
    <w:name w:val="191568727F6C4D18B1881C6122E78A55"/>
    <w:rsid w:val="004542AC"/>
  </w:style>
  <w:style w:type="paragraph" w:customStyle="1" w:styleId="5C3DAD646F964EE5AA7AE706E940050F">
    <w:name w:val="5C3DAD646F964EE5AA7AE706E940050F"/>
    <w:rsid w:val="004542AC"/>
  </w:style>
  <w:style w:type="paragraph" w:customStyle="1" w:styleId="4C56B374DA5E4F6CBA7CC1214BC4E88B">
    <w:name w:val="4C56B374DA5E4F6CBA7CC1214BC4E88B"/>
    <w:rsid w:val="004542AC"/>
  </w:style>
  <w:style w:type="paragraph" w:customStyle="1" w:styleId="74EE7C83CC8345C69AD54AAD202581D5">
    <w:name w:val="74EE7C83CC8345C69AD54AAD202581D5"/>
    <w:rsid w:val="004542AC"/>
  </w:style>
  <w:style w:type="paragraph" w:customStyle="1" w:styleId="0E278B405BED423988802E614827A8C6">
    <w:name w:val="0E278B405BED423988802E614827A8C6"/>
    <w:rsid w:val="004542AC"/>
  </w:style>
  <w:style w:type="paragraph" w:customStyle="1" w:styleId="A0935C8A0B224B1E892C6DB41F70A6D4">
    <w:name w:val="A0935C8A0B224B1E892C6DB41F70A6D4"/>
    <w:rsid w:val="004542AC"/>
  </w:style>
  <w:style w:type="paragraph" w:customStyle="1" w:styleId="FE05305344D34BDC9533EDC455AC6F18">
    <w:name w:val="FE05305344D34BDC9533EDC455AC6F18"/>
    <w:rsid w:val="004542AC"/>
  </w:style>
  <w:style w:type="paragraph" w:customStyle="1" w:styleId="A1F651CD5FE149519E44A43E9F8265FC">
    <w:name w:val="A1F651CD5FE149519E44A43E9F8265FC"/>
    <w:rsid w:val="004542AC"/>
  </w:style>
  <w:style w:type="paragraph" w:customStyle="1" w:styleId="C340EA6735334196A34AB2574BD024B6">
    <w:name w:val="C340EA6735334196A34AB2574BD024B6"/>
    <w:rsid w:val="004542AC"/>
  </w:style>
  <w:style w:type="paragraph" w:customStyle="1" w:styleId="4404C8A8727E4EB9A89FF093E7FC196C">
    <w:name w:val="4404C8A8727E4EB9A89FF093E7FC196C"/>
    <w:rsid w:val="004542AC"/>
  </w:style>
  <w:style w:type="paragraph" w:customStyle="1" w:styleId="FEDDA04D57E84635A49B6DA21043CA03">
    <w:name w:val="FEDDA04D57E84635A49B6DA21043CA03"/>
    <w:rsid w:val="004542AC"/>
  </w:style>
  <w:style w:type="paragraph" w:customStyle="1" w:styleId="6575585D982A4B6BB0849884D6D8F9AA">
    <w:name w:val="6575585D982A4B6BB0849884D6D8F9AA"/>
    <w:rsid w:val="004542AC"/>
  </w:style>
  <w:style w:type="paragraph" w:customStyle="1" w:styleId="67F3DB46A13F4B2EA908D67238D7AA18">
    <w:name w:val="67F3DB46A13F4B2EA908D67238D7AA18"/>
    <w:rsid w:val="00AE5524"/>
  </w:style>
  <w:style w:type="paragraph" w:customStyle="1" w:styleId="F4484A35A70B4FFD9992ADB0F5DC1F87">
    <w:name w:val="F4484A35A70B4FFD9992ADB0F5DC1F87"/>
    <w:rsid w:val="00AE5524"/>
  </w:style>
  <w:style w:type="paragraph" w:customStyle="1" w:styleId="58DE13076AA24F06AC45D8199757D6CF">
    <w:name w:val="58DE13076AA24F06AC45D8199757D6CF"/>
    <w:rsid w:val="00AE5524"/>
  </w:style>
  <w:style w:type="paragraph" w:customStyle="1" w:styleId="10E5AB49326D4002A7F684033B0CC582">
    <w:name w:val="10E5AB49326D4002A7F684033B0CC582"/>
    <w:rsid w:val="00AE5524"/>
  </w:style>
  <w:style w:type="paragraph" w:customStyle="1" w:styleId="9B55E94B6F4A4F4089ED00E5904E603E">
    <w:name w:val="9B55E94B6F4A4F4089ED00E5904E603E"/>
    <w:rsid w:val="00AE5524"/>
  </w:style>
  <w:style w:type="paragraph" w:customStyle="1" w:styleId="752DE86D4CB74336B27878752FF11765">
    <w:name w:val="752DE86D4CB74336B27878752FF11765"/>
    <w:rsid w:val="00AE5524"/>
  </w:style>
  <w:style w:type="paragraph" w:customStyle="1" w:styleId="7BCD0F555DD3460CA1B9C03A89CF7079">
    <w:name w:val="7BCD0F555DD3460CA1B9C03A89CF7079"/>
    <w:rsid w:val="00AE5524"/>
  </w:style>
  <w:style w:type="paragraph" w:customStyle="1" w:styleId="C960C3588A034EBCB94585B5B79336BC">
    <w:name w:val="C960C3588A034EBCB94585B5B79336BC"/>
    <w:rsid w:val="00AE5524"/>
  </w:style>
  <w:style w:type="paragraph" w:customStyle="1" w:styleId="BD82531E41FF46F19E0CBFA8EDB1AFF5">
    <w:name w:val="BD82531E41FF46F19E0CBFA8EDB1AFF5"/>
    <w:rsid w:val="00AE5524"/>
  </w:style>
  <w:style w:type="paragraph" w:customStyle="1" w:styleId="37582C5BD2AC4923AD22C61019BD768A">
    <w:name w:val="37582C5BD2AC4923AD22C61019BD768A"/>
    <w:rsid w:val="00AE5524"/>
  </w:style>
  <w:style w:type="paragraph" w:customStyle="1" w:styleId="42B6BA0848D24912B669E23920877924">
    <w:name w:val="42B6BA0848D24912B669E23920877924"/>
    <w:rsid w:val="00AE5524"/>
  </w:style>
  <w:style w:type="paragraph" w:customStyle="1" w:styleId="1DCE7BD63A194D109AC430091CF30459">
    <w:name w:val="1DCE7BD63A194D109AC430091CF30459"/>
    <w:rsid w:val="00AE5524"/>
  </w:style>
  <w:style w:type="paragraph" w:customStyle="1" w:styleId="49EC7FC89FA044328192B530BE00C7D0">
    <w:name w:val="49EC7FC89FA044328192B530BE00C7D0"/>
    <w:rsid w:val="00AE5524"/>
  </w:style>
  <w:style w:type="paragraph" w:customStyle="1" w:styleId="84E1F39C6CEA4FF995DDB9B127F494A2">
    <w:name w:val="84E1F39C6CEA4FF995DDB9B127F494A2"/>
    <w:rsid w:val="00AE5524"/>
  </w:style>
  <w:style w:type="paragraph" w:customStyle="1" w:styleId="C5390F9B63CF488BB1A3D8529D39D2B7">
    <w:name w:val="C5390F9B63CF488BB1A3D8529D39D2B7"/>
    <w:rsid w:val="00AE5524"/>
  </w:style>
  <w:style w:type="paragraph" w:customStyle="1" w:styleId="70E493223078414F98789A20531A5902">
    <w:name w:val="70E493223078414F98789A20531A5902"/>
    <w:rsid w:val="00AE5524"/>
  </w:style>
  <w:style w:type="paragraph" w:customStyle="1" w:styleId="5D71D755482949AFA6DC4C0D6E40B6EA">
    <w:name w:val="5D71D755482949AFA6DC4C0D6E40B6EA"/>
    <w:rsid w:val="00AE5524"/>
  </w:style>
  <w:style w:type="paragraph" w:customStyle="1" w:styleId="9DEA1968DAA94AF4A6712074B3AD413A">
    <w:name w:val="9DEA1968DAA94AF4A6712074B3AD413A"/>
    <w:rsid w:val="00AE5524"/>
  </w:style>
  <w:style w:type="paragraph" w:customStyle="1" w:styleId="2674DAA4A4674E38AF3407BED229D216">
    <w:name w:val="2674DAA4A4674E38AF3407BED229D216"/>
    <w:rsid w:val="00AE5524"/>
  </w:style>
  <w:style w:type="paragraph" w:customStyle="1" w:styleId="1E6CC18991444EF98D88C6C2C5A14FBD">
    <w:name w:val="1E6CC18991444EF98D88C6C2C5A14FBD"/>
    <w:rsid w:val="00AE5524"/>
  </w:style>
  <w:style w:type="paragraph" w:customStyle="1" w:styleId="D60AA2AA25394A00A95C0C699329FC8A">
    <w:name w:val="D60AA2AA25394A00A95C0C699329FC8A"/>
    <w:rsid w:val="00AE5524"/>
  </w:style>
  <w:style w:type="paragraph" w:customStyle="1" w:styleId="8F2D5ECA56304CC88BC33D72F86647B9">
    <w:name w:val="8F2D5ECA56304CC88BC33D72F86647B9"/>
    <w:rsid w:val="00AE5524"/>
  </w:style>
  <w:style w:type="paragraph" w:customStyle="1" w:styleId="47494F29F39A4715956BD2C3A41D393D">
    <w:name w:val="47494F29F39A4715956BD2C3A41D393D"/>
    <w:rsid w:val="00AE5524"/>
  </w:style>
  <w:style w:type="paragraph" w:customStyle="1" w:styleId="B3498860172F4D2B93778B5AC39AFD4D">
    <w:name w:val="B3498860172F4D2B93778B5AC39AFD4D"/>
    <w:rsid w:val="00AE5524"/>
  </w:style>
  <w:style w:type="paragraph" w:customStyle="1" w:styleId="48E1CD64280E48BA87DD90EA4FA612CC">
    <w:name w:val="48E1CD64280E48BA87DD90EA4FA612CC"/>
    <w:rsid w:val="00AE5524"/>
  </w:style>
  <w:style w:type="paragraph" w:customStyle="1" w:styleId="6DDDE8DA663745F29135E1F2CBC2D3C2">
    <w:name w:val="6DDDE8DA663745F29135E1F2CBC2D3C2"/>
    <w:rsid w:val="00AE5524"/>
  </w:style>
  <w:style w:type="paragraph" w:customStyle="1" w:styleId="8306106A10014574930C0C6D01FC2DC2">
    <w:name w:val="8306106A10014574930C0C6D01FC2DC2"/>
    <w:rsid w:val="00AE5524"/>
  </w:style>
  <w:style w:type="paragraph" w:customStyle="1" w:styleId="1BDE91C722E248DE9D52818426B57D4F">
    <w:name w:val="1BDE91C722E248DE9D52818426B57D4F"/>
    <w:rsid w:val="00AE5524"/>
  </w:style>
  <w:style w:type="paragraph" w:customStyle="1" w:styleId="97ACF137C6B44CF6B34FEA6845C3F585">
    <w:name w:val="97ACF137C6B44CF6B34FEA6845C3F585"/>
    <w:rsid w:val="00AE5524"/>
  </w:style>
  <w:style w:type="paragraph" w:customStyle="1" w:styleId="A097DF9DE6B14E6D860BC4F5BAAF5792">
    <w:name w:val="A097DF9DE6B14E6D860BC4F5BAAF5792"/>
    <w:rsid w:val="00AE5524"/>
  </w:style>
  <w:style w:type="paragraph" w:customStyle="1" w:styleId="43762FF8DE0E4F239DE0ED1932181363">
    <w:name w:val="43762FF8DE0E4F239DE0ED1932181363"/>
    <w:rsid w:val="00AE5524"/>
  </w:style>
  <w:style w:type="paragraph" w:customStyle="1" w:styleId="5538B1CC5A4B490DABE3D811E74FB5B3">
    <w:name w:val="5538B1CC5A4B490DABE3D811E74FB5B3"/>
    <w:rsid w:val="00AE5524"/>
  </w:style>
  <w:style w:type="paragraph" w:customStyle="1" w:styleId="3012F2378F9C40F39CA8F9C71E805B3E">
    <w:name w:val="3012F2378F9C40F39CA8F9C71E805B3E"/>
    <w:rsid w:val="00AE5524"/>
  </w:style>
  <w:style w:type="paragraph" w:customStyle="1" w:styleId="78B9D44B46D34204A2652966A953E895">
    <w:name w:val="78B9D44B46D34204A2652966A953E895"/>
    <w:rsid w:val="00AE5524"/>
  </w:style>
  <w:style w:type="paragraph" w:customStyle="1" w:styleId="9F88698DAD3A4A93B56412250078E234">
    <w:name w:val="9F88698DAD3A4A93B56412250078E234"/>
    <w:rsid w:val="00AE5524"/>
  </w:style>
  <w:style w:type="paragraph" w:customStyle="1" w:styleId="66E9422A3E0345C69D507DA38238B71B">
    <w:name w:val="66E9422A3E0345C69D507DA38238B71B"/>
    <w:rsid w:val="00AE5524"/>
  </w:style>
  <w:style w:type="paragraph" w:customStyle="1" w:styleId="A5960FA25A0241C882FBC6F0FD68FA12">
    <w:name w:val="A5960FA25A0241C882FBC6F0FD68FA12"/>
    <w:rsid w:val="00AE5524"/>
  </w:style>
  <w:style w:type="paragraph" w:customStyle="1" w:styleId="6D1E8EB704004FFDBD33F64694A9BDC7">
    <w:name w:val="6D1E8EB704004FFDBD33F64694A9BDC7"/>
    <w:rsid w:val="00AE5524"/>
  </w:style>
  <w:style w:type="paragraph" w:customStyle="1" w:styleId="9B2218CF14994A5DAF21AC76962E1BD8">
    <w:name w:val="9B2218CF14994A5DAF21AC76962E1BD8"/>
    <w:rsid w:val="00AE5524"/>
  </w:style>
  <w:style w:type="paragraph" w:customStyle="1" w:styleId="30AEFEE8623D4898B7754A66DBD39F75">
    <w:name w:val="30AEFEE8623D4898B7754A66DBD39F75"/>
    <w:rsid w:val="00AE5524"/>
  </w:style>
  <w:style w:type="paragraph" w:customStyle="1" w:styleId="5B33885257684398AA9CD0C07211C77E">
    <w:name w:val="5B33885257684398AA9CD0C07211C77E"/>
    <w:rsid w:val="00A75A21"/>
  </w:style>
  <w:style w:type="paragraph" w:customStyle="1" w:styleId="653AF279CDBE4E698459B10AC7B1839A">
    <w:name w:val="653AF279CDBE4E698459B10AC7B1839A"/>
    <w:rsid w:val="00A75A21"/>
  </w:style>
  <w:style w:type="paragraph" w:customStyle="1" w:styleId="B13A8D153157417B81E3D9E6FBBD45CD">
    <w:name w:val="B13A8D153157417B81E3D9E6FBBD45CD"/>
    <w:rsid w:val="00A75A21"/>
  </w:style>
  <w:style w:type="paragraph" w:customStyle="1" w:styleId="B9DC88EDEE0D4D2F9E0573DECC918BBC">
    <w:name w:val="B9DC88EDEE0D4D2F9E0573DECC918BBC"/>
    <w:rsid w:val="00A75A21"/>
  </w:style>
  <w:style w:type="paragraph" w:customStyle="1" w:styleId="7197FB8D80984E538F3D716D2B0532EB">
    <w:name w:val="7197FB8D80984E538F3D716D2B0532EB"/>
    <w:rsid w:val="00A75A21"/>
  </w:style>
  <w:style w:type="paragraph" w:customStyle="1" w:styleId="1B3979FAE7594760A04109410EAAF115">
    <w:name w:val="1B3979FAE7594760A04109410EAAF115"/>
    <w:rsid w:val="00A75A21"/>
  </w:style>
  <w:style w:type="paragraph" w:customStyle="1" w:styleId="BECE32EE502B4C1ABB9CA59C0311DEA2">
    <w:name w:val="BECE32EE502B4C1ABB9CA59C0311DEA2"/>
    <w:rsid w:val="00913E1F"/>
  </w:style>
  <w:style w:type="paragraph" w:customStyle="1" w:styleId="9B324336A86A48A48297308A759A6FD4">
    <w:name w:val="9B324336A86A48A48297308A759A6FD4"/>
    <w:rsid w:val="00913E1F"/>
  </w:style>
  <w:style w:type="paragraph" w:customStyle="1" w:styleId="84F8088B498F405185D88122002EC414">
    <w:name w:val="84F8088B498F405185D88122002EC414"/>
    <w:rsid w:val="00913E1F"/>
  </w:style>
  <w:style w:type="paragraph" w:customStyle="1" w:styleId="A440D023DA7646A38D3A3EC8051A694A">
    <w:name w:val="A440D023DA7646A38D3A3EC8051A694A"/>
    <w:rsid w:val="00913E1F"/>
  </w:style>
  <w:style w:type="paragraph" w:customStyle="1" w:styleId="BB1174F3A0254DE280767E06E708B302">
    <w:name w:val="BB1174F3A0254DE280767E06E708B302"/>
    <w:rsid w:val="00EA4B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CEA33-8ECD-4B0E-8C82-BFF3818A6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144</Pages>
  <Words>29687</Words>
  <Characters>197417</Characters>
  <Application>Microsoft Office Word</Application>
  <DocSecurity>0</DocSecurity>
  <Lines>1645</Lines>
  <Paragraphs>453</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226651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Drotár Matúš</dc:creator>
  <cp:lastModifiedBy>Tibor Barna</cp:lastModifiedBy>
  <cp:revision>4</cp:revision>
  <cp:lastPrinted>2016-01-04T09:51:00Z</cp:lastPrinted>
  <dcterms:created xsi:type="dcterms:W3CDTF">2016-02-11T10:29:00Z</dcterms:created>
  <dcterms:modified xsi:type="dcterms:W3CDTF">2016-02-11T10:43:00Z</dcterms:modified>
</cp:coreProperties>
</file>